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EE4" w:rsidRPr="007001F1" w:rsidRDefault="00617EE4" w:rsidP="00617EE4">
      <w:pPr>
        <w:jc w:val="center"/>
        <w:rPr>
          <w:b/>
          <w:sz w:val="28"/>
        </w:rPr>
      </w:pPr>
      <w:r w:rsidRPr="007001F1">
        <w:rPr>
          <w:b/>
          <w:sz w:val="28"/>
        </w:rPr>
        <w:t>Pokyny k vypĺňaniu kontrolných zoznamov k verejnému obstarávaniu a obstarávaniu</w:t>
      </w:r>
    </w:p>
    <w:p w:rsidR="00617EE4" w:rsidRPr="007001F1" w:rsidRDefault="00617EE4" w:rsidP="00617EE4"/>
    <w:p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w:t>
      </w:r>
      <w:r w:rsidR="00F304F2">
        <w:t>postupu zadávania</w:t>
      </w:r>
      <w:r w:rsidRPr="007001F1">
        <w:t xml:space="preserve">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proofErr w:type="spellStart"/>
      <w:r w:rsidRPr="007001F1">
        <w:t>ante</w:t>
      </w:r>
      <w:proofErr w:type="spellEnd"/>
      <w:r w:rsidRPr="007001F1">
        <w:t xml:space="preserve">, </w:t>
      </w:r>
      <w:r w:rsidR="004E3A8C" w:rsidRPr="007001F1">
        <w:t>druhá</w:t>
      </w:r>
      <w:r w:rsidRPr="007001F1">
        <w:t xml:space="preserve"> ex</w:t>
      </w:r>
      <w:r w:rsidR="0004688E">
        <w:t xml:space="preserve"> </w:t>
      </w:r>
      <w:proofErr w:type="spellStart"/>
      <w:r w:rsidRPr="007001F1">
        <w:t>ante</w:t>
      </w:r>
      <w:proofErr w:type="spellEnd"/>
      <w:r w:rsidRPr="007001F1">
        <w:t xml:space="preserv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rsidR="00282E0B" w:rsidRDefault="00617EE4" w:rsidP="00282E0B">
      <w:pPr>
        <w:pStyle w:val="Odsekzoznamu"/>
        <w:numPr>
          <w:ilvl w:val="0"/>
          <w:numId w:val="1"/>
        </w:numPr>
        <w:spacing w:after="120"/>
        <w:ind w:left="425" w:hanging="425"/>
        <w:contextualSpacing w:val="0"/>
        <w:jc w:val="both"/>
      </w:pPr>
      <w:r w:rsidRPr="007001F1">
        <w:t>Pokiaľ RO nevykonal niektorú z povinných ex</w:t>
      </w:r>
      <w:r w:rsidR="009973BA">
        <w:t xml:space="preserve"> </w:t>
      </w:r>
      <w:proofErr w:type="spellStart"/>
      <w:r w:rsidRPr="007001F1">
        <w:t>ante</w:t>
      </w:r>
      <w:proofErr w:type="spellEnd"/>
      <w:r w:rsidRPr="007001F1">
        <w:t xml:space="preserve"> kontrol (a teda ani nevyplnil príslušné kontrolné zoznamy), je pri doručení dokumentácie k VO povinný vykonať kontrolu VO v rozsahu týchto nezrealizovaných ex</w:t>
      </w:r>
      <w:r w:rsidR="009973BA">
        <w:t xml:space="preserve"> </w:t>
      </w:r>
      <w:proofErr w:type="spellStart"/>
      <w:r w:rsidRPr="007001F1">
        <w:t>ante</w:t>
      </w:r>
      <w:proofErr w:type="spellEnd"/>
      <w:r w:rsidRPr="007001F1">
        <w:t xml:space="preserve"> kontrol a rovnako vyplniť príslušné ex</w:t>
      </w:r>
      <w:r w:rsidR="009973BA">
        <w:t xml:space="preserve"> </w:t>
      </w:r>
      <w:proofErr w:type="spellStart"/>
      <w:r w:rsidRPr="007001F1">
        <w:t>ante</w:t>
      </w:r>
      <w:proofErr w:type="spellEnd"/>
      <w:r w:rsidRPr="007001F1">
        <w:t xml:space="preserve"> KZ. 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proofErr w:type="spellStart"/>
      <w:r w:rsidRPr="007001F1">
        <w:t>ante</w:t>
      </w:r>
      <w:proofErr w:type="spellEnd"/>
      <w:r w:rsidRPr="007001F1">
        <w:t xml:space="preserve"> kontrol. V tomto prípade vypĺňa RO kontrolný zoznam pre štandardnú ex</w:t>
      </w:r>
      <w:r w:rsidR="009973BA">
        <w:t xml:space="preserve"> </w:t>
      </w:r>
      <w:r w:rsidRPr="007001F1">
        <w:t>post kontrolu, ktorý v sebe už obsahuje aj otázky nevykonaných ex</w:t>
      </w:r>
      <w:r w:rsidR="009973BA">
        <w:t xml:space="preserve"> </w:t>
      </w:r>
      <w:proofErr w:type="spellStart"/>
      <w:r w:rsidRPr="007001F1">
        <w:t>ante</w:t>
      </w:r>
      <w:proofErr w:type="spellEnd"/>
      <w:r w:rsidRPr="007001F1">
        <w:t xml:space="preserve"> kontrol.  </w:t>
      </w:r>
    </w:p>
    <w:p w:rsidR="00634A35" w:rsidRPr="00634A35"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w:t>
      </w:r>
      <w:proofErr w:type="spellStart"/>
      <w:r w:rsidR="00435956">
        <w:t>ŽoNFP</w:t>
      </w:r>
      <w:proofErr w:type="spellEnd"/>
      <w:r>
        <w:t xml:space="preserve"> (v prípade ak je prijímateľ aj poskytovateľ rovnaká osoba)</w:t>
      </w:r>
      <w:r w:rsidR="008C2E1E">
        <w:t>, môže na výkon kontroly použiť kontrolné zoznamy</w:t>
      </w:r>
      <w:r w:rsidR="00252DD1">
        <w:t xml:space="preserve"> podľa tohto vzoru CKO č.</w:t>
      </w:r>
      <w:r w:rsidR="00F304F2">
        <w:t xml:space="preserve"> </w:t>
      </w:r>
      <w:r w:rsidR="00252DD1">
        <w:t>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rsidR="00617EE4" w:rsidRDefault="00617EE4" w:rsidP="00617EE4">
      <w:pPr>
        <w:pStyle w:val="Odsekzoznamu"/>
        <w:numPr>
          <w:ilvl w:val="0"/>
          <w:numId w:val="1"/>
        </w:numPr>
        <w:spacing w:after="120"/>
        <w:ind w:left="425" w:hanging="425"/>
        <w:contextualSpacing w:val="0"/>
        <w:jc w:val="both"/>
      </w:pPr>
      <w:r w:rsidRPr="007001F1">
        <w:t xml:space="preserve">Otázky, ktoré sú rozdelené na viaceré </w:t>
      </w:r>
      <w:proofErr w:type="spellStart"/>
      <w:r w:rsidRPr="007001F1">
        <w:t>podotázky</w:t>
      </w:r>
      <w:proofErr w:type="spellEnd"/>
      <w:r w:rsidRPr="007001F1">
        <w:t xml:space="preserve"> (a, b, c...) vypĺňa RO samostatne, pričom každá z </w:t>
      </w:r>
      <w:proofErr w:type="spellStart"/>
      <w:r w:rsidRPr="007001F1">
        <w:t>podotázok</w:t>
      </w:r>
      <w:proofErr w:type="spellEnd"/>
      <w:r w:rsidRPr="007001F1">
        <w:t xml:space="preserve"> bude mať vlastné zaznačenie odpovede.  </w:t>
      </w:r>
    </w:p>
    <w:p w:rsidR="00C16B4B" w:rsidRPr="007001F1" w:rsidRDefault="00C16B4B" w:rsidP="00C16B4B">
      <w:pPr>
        <w:pStyle w:val="Odsekzoznamu"/>
        <w:numPr>
          <w:ilvl w:val="0"/>
          <w:numId w:val="1"/>
        </w:numPr>
        <w:spacing w:after="120"/>
        <w:ind w:left="426" w:hanging="426"/>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w:t>
      </w:r>
      <w:proofErr w:type="spellStart"/>
      <w:r w:rsidRPr="00C16B4B">
        <w:t>trail</w:t>
      </w:r>
      <w:proofErr w:type="spellEnd"/>
      <w:r w:rsidRPr="00C16B4B">
        <w:t xml:space="preserve">)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1564D5" w:rsidRPr="007001F1" w:rsidRDefault="00617EE4" w:rsidP="00CB0C56">
      <w:pPr>
        <w:pStyle w:val="Odsekzoznamu"/>
        <w:numPr>
          <w:ilvl w:val="0"/>
          <w:numId w:val="1"/>
        </w:numPr>
        <w:spacing w:after="120"/>
        <w:ind w:left="426" w:hanging="426"/>
        <w:contextualSpacing w:val="0"/>
        <w:jc w:val="both"/>
      </w:pPr>
      <w:r w:rsidRPr="007001F1">
        <w:lastRenderedPageBreak/>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rsidR="009973BA" w:rsidRDefault="009973BA" w:rsidP="00C16B4B">
      <w:pPr>
        <w:pStyle w:val="Odsekzoznamu"/>
        <w:numPr>
          <w:ilvl w:val="0"/>
          <w:numId w:val="1"/>
        </w:numPr>
        <w:spacing w:before="120" w:after="120"/>
        <w:ind w:left="426" w:hanging="426"/>
        <w:contextualSpacing w:val="0"/>
        <w:jc w:val="both"/>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31. decembra 2018</w:t>
      </w:r>
      <w:r w:rsidRPr="00F90C8A">
        <w:t xml:space="preserve">, </w:t>
      </w:r>
      <w:r>
        <w:t>použije kontrolné zoznamy</w:t>
      </w:r>
      <w:r w:rsidRPr="00F90C8A">
        <w:t xml:space="preserve"> </w:t>
      </w:r>
      <w:r>
        <w:t xml:space="preserve">podľa vzoru CKO č. 14, verzia 5. </w:t>
      </w:r>
    </w:p>
    <w:p w:rsidR="00BD1FD4" w:rsidRDefault="00BD1FD4" w:rsidP="004B5668">
      <w:pPr>
        <w:pStyle w:val="Odsekzoznamu"/>
        <w:numPr>
          <w:ilvl w:val="0"/>
          <w:numId w:val="1"/>
        </w:numPr>
        <w:spacing w:before="120" w:after="120"/>
        <w:ind w:left="426" w:hanging="426"/>
        <w:contextualSpacing w:val="0"/>
        <w:jc w:val="both"/>
      </w:pPr>
      <w:r w:rsidRPr="00BD1FD4">
        <w:t>Kontrolný zoznam pre "Výnimku podľa § 1 ods. 14 ZVO (zákazky do 5 000 EUR bez DPH) - štandardná ex post kontrola" RO nevypĺňa v prípade, že sa v zmysle MP CKO č. 12  rozhodne overovať hospodárnosť výdavkov až v rámci administratívnej finančnej kontroly žiadosti o platbu.</w:t>
      </w:r>
    </w:p>
    <w:p w:rsidR="009973BA" w:rsidRPr="007001F1" w:rsidRDefault="009973BA" w:rsidP="009973BA">
      <w:pPr>
        <w:pStyle w:val="Odsekzoznamu"/>
        <w:spacing w:after="120"/>
        <w:ind w:left="425"/>
        <w:contextualSpacing w:val="0"/>
        <w:jc w:val="both"/>
      </w:pPr>
    </w:p>
    <w:p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rsidR="00A50DC9" w:rsidRPr="007001F1" w:rsidRDefault="004B5668" w:rsidP="00A56EE6">
      <w:pPr>
        <w:pStyle w:val="Odsekzoznamu"/>
        <w:numPr>
          <w:ilvl w:val="0"/>
          <w:numId w:val="24"/>
        </w:numPr>
        <w:spacing w:before="120" w:after="120"/>
        <w:ind w:left="426" w:hanging="426"/>
        <w:contextualSpacing w:val="0"/>
        <w:jc w:val="both"/>
        <w:rPr>
          <w:rStyle w:val="Hypertextovprepojenie"/>
        </w:rPr>
      </w:pPr>
      <w:hyperlink w:anchor="KZ_1" w:history="1">
        <w:r w:rsidR="00A50DC9" w:rsidRPr="007001F1">
          <w:rPr>
            <w:rStyle w:val="Hypertextovprepojenie"/>
          </w:rPr>
          <w:t xml:space="preserve">Podlimitná zákazka </w:t>
        </w:r>
        <w:r w:rsidR="00663F20" w:rsidRPr="00663F20">
          <w:rPr>
            <w:rStyle w:val="Hypertextovprepojenie"/>
          </w:rPr>
          <w:t>bez využitia elektronického trhoviska</w:t>
        </w:r>
      </w:hyperlink>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rsidR="0023087C" w:rsidRPr="007001F1" w:rsidRDefault="00D77CEC"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w:t>
        </w:r>
        <w:r w:rsidR="00F304F2">
          <w:rPr>
            <w:rStyle w:val="Hypertextovprepojenie"/>
          </w:rPr>
          <w:t xml:space="preserve">s využitím </w:t>
        </w:r>
        <w:r w:rsidR="0023087C" w:rsidRPr="007001F1">
          <w:rPr>
            <w:rStyle w:val="Hypertextovprepojenie"/>
          </w:rPr>
          <w:t>elektronické</w:t>
        </w:r>
        <w:r w:rsidR="00F304F2">
          <w:rPr>
            <w:rStyle w:val="Hypertextovprepojenie"/>
          </w:rPr>
          <w:t>ho</w:t>
        </w:r>
        <w:r w:rsidR="0023087C" w:rsidRPr="007001F1">
          <w:rPr>
            <w:rStyle w:val="Hypertextovprepojenie"/>
          </w:rPr>
          <w:t xml:space="preserve"> trhovisk</w:t>
        </w:r>
        <w:r w:rsidR="00F304F2">
          <w:rPr>
            <w:rStyle w:val="Hypertextovprepojenie"/>
          </w:rPr>
          <w:t>a</w:t>
        </w:r>
        <w:r w:rsidR="0023087C" w:rsidRPr="007001F1">
          <w:rPr>
            <w:rStyle w:val="Hypertextovprepojenie"/>
          </w:rPr>
          <w:t xml:space="preserve"> </w:t>
        </w:r>
        <w:r w:rsidR="00160179">
          <w:rPr>
            <w:rStyle w:val="Hypertextovprepojenie"/>
          </w:rPr>
          <w:t>-</w:t>
        </w:r>
        <w:r w:rsidR="0023087C" w:rsidRPr="007001F1">
          <w:rPr>
            <w:rStyle w:val="Hypertextovprepojenie"/>
          </w:rPr>
          <w:t xml:space="preserve"> štandardná ex post kontrola</w:t>
        </w:r>
      </w:hyperlink>
    </w:p>
    <w:p w:rsidR="0023087C"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7001F1">
          <w:rPr>
            <w:rStyle w:val="Hypertextovprepojenie"/>
          </w:rPr>
          <w:t>Nadlimitná zákazka realizovaná cez elektronické trhovisko - následná ex</w:t>
        </w:r>
        <w:r w:rsidR="0055280C">
          <w:rPr>
            <w:rStyle w:val="Hypertextovprepojenie"/>
          </w:rPr>
          <w:t xml:space="preserve"> </w:t>
        </w:r>
        <w:r w:rsidR="00270BA7" w:rsidRPr="007001F1">
          <w:rPr>
            <w:rStyle w:val="Hypertextovprepojenie"/>
          </w:rPr>
          <w:t>post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7001F1">
          <w:rPr>
            <w:rStyle w:val="Hypertextovprepojenie"/>
          </w:rPr>
          <w:t>Nadlimitná zákazka realizovaná cez elektronické trhovisko - štandardná ex</w:t>
        </w:r>
        <w:r w:rsidR="0055280C">
          <w:rPr>
            <w:rStyle w:val="Hypertextovprepojenie"/>
          </w:rPr>
          <w:t xml:space="preserve"> </w:t>
        </w:r>
        <w:r w:rsidR="00270BA7" w:rsidRPr="007001F1">
          <w:rPr>
            <w:rStyle w:val="Hypertextovprepojenie"/>
          </w:rPr>
          <w:t>post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rsidR="00D47CB5"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rsidR="00D47CB5"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proofErr w:type="spellStart"/>
        <w:r w:rsidR="00D47CB5" w:rsidRPr="007001F1">
          <w:rPr>
            <w:rStyle w:val="Hypertextovprepojenie"/>
          </w:rPr>
          <w:t>ante</w:t>
        </w:r>
        <w:proofErr w:type="spellEnd"/>
        <w:r w:rsidR="00D47CB5" w:rsidRPr="007001F1">
          <w:rPr>
            <w:rStyle w:val="Hypertextovprepojenie"/>
          </w:rPr>
          <w:t xml:space="preserve"> kontrola</w:t>
        </w:r>
      </w:hyperlink>
    </w:p>
    <w:p w:rsidR="00D47CB5"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proofErr w:type="spellStart"/>
        <w:r w:rsidR="00D47CB5" w:rsidRPr="007001F1">
          <w:rPr>
            <w:rStyle w:val="Hypertextovprepojenie"/>
          </w:rPr>
          <w:t>ante</w:t>
        </w:r>
        <w:proofErr w:type="spellEnd"/>
        <w:r w:rsidR="00D47CB5" w:rsidRPr="007001F1">
          <w:rPr>
            <w:rStyle w:val="Hypertextovprepojenie"/>
          </w:rPr>
          <w:t xml:space="preserve"> kontrola</w:t>
        </w:r>
      </w:hyperlink>
    </w:p>
    <w:p w:rsidR="00D47CB5"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rsidR="00D47CB5"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rsidR="00D47CB5"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proofErr w:type="spellStart"/>
        <w:r w:rsidR="00D47CB5" w:rsidRPr="007001F1">
          <w:rPr>
            <w:rStyle w:val="Hypertextovprepojenie"/>
          </w:rPr>
          <w:t>ante</w:t>
        </w:r>
        <w:proofErr w:type="spellEnd"/>
        <w:r w:rsidR="00D47CB5" w:rsidRPr="007001F1">
          <w:rPr>
            <w:rStyle w:val="Hypertextovprepojenie"/>
          </w:rPr>
          <w:t xml:space="preserve"> kontrola</w:t>
        </w:r>
      </w:hyperlink>
    </w:p>
    <w:p w:rsidR="00D47CB5"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7001F1">
          <w:rPr>
            <w:rStyle w:val="Hypertextovprepojenie"/>
          </w:rPr>
          <w:t>Nadlimitná zákazka - koncesia - následná ex</w:t>
        </w:r>
        <w:r w:rsidR="0055280C">
          <w:rPr>
            <w:rStyle w:val="Hypertextovprepojenie"/>
          </w:rPr>
          <w:t xml:space="preserve"> </w:t>
        </w:r>
        <w:r w:rsidR="008F02DE" w:rsidRPr="007001F1">
          <w:rPr>
            <w:rStyle w:val="Hypertextovprepojenie"/>
          </w:rPr>
          <w:t>post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7001F1">
          <w:rPr>
            <w:rStyle w:val="Hypertextovprepojenie"/>
          </w:rPr>
          <w:t>Nadlimitná zákazka - koncesia - štandardná ex</w:t>
        </w:r>
        <w:r w:rsidR="0055280C">
          <w:rPr>
            <w:rStyle w:val="Hypertextovprepojenie"/>
          </w:rPr>
          <w:t xml:space="preserve"> </w:t>
        </w:r>
        <w:r w:rsidR="008F02DE" w:rsidRPr="007001F1">
          <w:rPr>
            <w:rStyle w:val="Hypertextovprepojenie"/>
          </w:rPr>
          <w:t>post kontrola</w:t>
        </w:r>
      </w:hyperlink>
    </w:p>
    <w:p w:rsidR="008F02DE" w:rsidRPr="007001F1" w:rsidRDefault="00D77CEC" w:rsidP="00942F1E">
      <w:pPr>
        <w:pStyle w:val="Odsekzoznamu"/>
        <w:numPr>
          <w:ilvl w:val="0"/>
          <w:numId w:val="24"/>
        </w:numPr>
        <w:spacing w:before="120" w:after="120"/>
        <w:ind w:left="425" w:hanging="425"/>
        <w:contextualSpacing w:val="0"/>
        <w:jc w:val="both"/>
        <w:rPr>
          <w:rStyle w:val="Hypertextovprepojenie"/>
        </w:rPr>
      </w:pPr>
      <w:hyperlink w:anchor="KZ_38" w:history="1">
        <w:r w:rsidR="008F02DE" w:rsidRPr="007001F1">
          <w:rPr>
            <w:rStyle w:val="Hypertextovprepojenie"/>
          </w:rPr>
          <w:t xml:space="preserve">Zákazka podľa § 117  ZVO - do </w:t>
        </w:r>
        <w:r w:rsidR="007C2C95">
          <w:rPr>
            <w:rStyle w:val="Hypertextovprepojenie"/>
          </w:rPr>
          <w:t>30</w:t>
        </w:r>
        <w:r w:rsidR="00F304F2">
          <w:rPr>
            <w:rStyle w:val="Hypertextovprepojenie"/>
          </w:rPr>
          <w:t xml:space="preserve"> </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hyperlink>
    </w:p>
    <w:p w:rsidR="008F02DE" w:rsidRDefault="00D77CEC" w:rsidP="00942F1E">
      <w:pPr>
        <w:pStyle w:val="Odsekzoznamu"/>
        <w:numPr>
          <w:ilvl w:val="0"/>
          <w:numId w:val="24"/>
        </w:numPr>
        <w:spacing w:before="120" w:after="120"/>
        <w:ind w:left="425" w:hanging="425"/>
        <w:contextualSpacing w:val="0"/>
        <w:jc w:val="both"/>
        <w:rPr>
          <w:rStyle w:val="Hypertextovprepojenie"/>
        </w:rPr>
      </w:pPr>
      <w:hyperlink w:anchor="KZ_39" w:history="1">
        <w:r w:rsidR="008F02DE" w:rsidRPr="007001F1">
          <w:rPr>
            <w:rStyle w:val="Hypertextovprepojenie"/>
          </w:rPr>
          <w:t xml:space="preserve">Zákazka podľa § 117  ZVO - nad </w:t>
        </w:r>
        <w:r w:rsidR="007C2C95">
          <w:rPr>
            <w:rStyle w:val="Hypertextovprepojenie"/>
          </w:rPr>
          <w:t>30</w:t>
        </w:r>
        <w:r w:rsidR="00F304F2">
          <w:rPr>
            <w:rStyle w:val="Hypertextovprepojenie"/>
          </w:rPr>
          <w:t xml:space="preserve"> </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40" w:history="1">
        <w:proofErr w:type="spellStart"/>
        <w:r w:rsidR="008F02DE" w:rsidRPr="007001F1">
          <w:rPr>
            <w:rStyle w:val="Hypertextovprepojenie"/>
          </w:rPr>
          <w:t>In-house</w:t>
        </w:r>
        <w:proofErr w:type="spellEnd"/>
        <w:r w:rsidR="008F02DE" w:rsidRPr="007001F1">
          <w:rPr>
            <w:rStyle w:val="Hypertextovprepojenie"/>
          </w:rPr>
          <w:t xml:space="preserv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rsidR="008F02DE" w:rsidRPr="007001F1" w:rsidRDefault="000D0133"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7001F1">
          <w:rPr>
            <w:rStyle w:val="Hypertextovprepojenie"/>
          </w:rPr>
          <w:t>Výnimka podľa § 1 ods. 2 až ods. 1</w:t>
        </w:r>
        <w:r w:rsidR="00FB6813">
          <w:rPr>
            <w:rStyle w:val="Hypertextovprepojenie"/>
          </w:rPr>
          <w:t>3</w:t>
        </w:r>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4B5668"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45" w:history="1">
        <w:r w:rsidR="00997C59" w:rsidRPr="000869CC">
          <w:rPr>
            <w:rStyle w:val="Hypertextovprepojenie"/>
          </w:rPr>
          <w:t>Zákazka vyhlásená osobou, ktorej verejný obstarávateľ poskytne 50% a menej finančných prostriedkov z</w:t>
        </w:r>
        <w:r w:rsidR="00F304F2">
          <w:rPr>
            <w:rStyle w:val="Hypertextovprepojenie"/>
          </w:rPr>
          <w:t> </w:t>
        </w:r>
        <w:r w:rsidR="00997C59" w:rsidRPr="000869CC">
          <w:rPr>
            <w:rStyle w:val="Hypertextovprepojenie"/>
          </w:rPr>
          <w:t>NFP</w:t>
        </w:r>
        <w:r w:rsidR="00F304F2">
          <w:rPr>
            <w:rStyle w:val="Hypertextovprepojenie"/>
          </w:rPr>
          <w:t xml:space="preserve"> </w:t>
        </w:r>
        <w:r w:rsidR="00997C59" w:rsidRPr="000869CC">
          <w:rPr>
            <w:rStyle w:val="Hypertextovprepojenie"/>
          </w:rPr>
          <w:t xml:space="preserve">- zákazka nad 100 </w:t>
        </w:r>
        <w:r w:rsidR="00F304F2">
          <w:rPr>
            <w:rStyle w:val="Hypertextovprepojenie"/>
          </w:rPr>
          <w:t>000</w:t>
        </w:r>
        <w:r w:rsidR="00997C59" w:rsidRPr="000869CC">
          <w:rPr>
            <w:rStyle w:val="Hypertextovprepojenie"/>
          </w:rPr>
          <w:t xml:space="preserve"> EUR- štandardná ex post kontrola</w:t>
        </w:r>
      </w:hyperlink>
    </w:p>
    <w:p w:rsidR="006D70EA" w:rsidRDefault="00D77CEC" w:rsidP="00942F1E">
      <w:pPr>
        <w:pStyle w:val="Odsekzoznamu"/>
        <w:numPr>
          <w:ilvl w:val="0"/>
          <w:numId w:val="24"/>
        </w:numPr>
        <w:spacing w:before="120" w:after="120"/>
        <w:ind w:left="425" w:hanging="425"/>
        <w:contextualSpacing w:val="0"/>
        <w:jc w:val="both"/>
        <w:rPr>
          <w:rStyle w:val="Hypertextovprepojenie"/>
        </w:rPr>
      </w:pPr>
      <w:hyperlink w:anchor="KZ_46"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nad 100 </w:t>
        </w:r>
        <w:r w:rsidR="00F304F2">
          <w:rPr>
            <w:rStyle w:val="Hypertextovprepojenie"/>
          </w:rPr>
          <w:t>000</w:t>
        </w:r>
        <w:r w:rsidR="006D70EA" w:rsidRPr="000869CC">
          <w:rPr>
            <w:rStyle w:val="Hypertextovprepojenie"/>
          </w:rPr>
          <w:t xml:space="preserve"> EUR- druhá ex </w:t>
        </w:r>
        <w:proofErr w:type="spellStart"/>
        <w:r w:rsidR="006D70EA" w:rsidRPr="000869CC">
          <w:rPr>
            <w:rStyle w:val="Hypertextovprepojenie"/>
          </w:rPr>
          <w:t>ante</w:t>
        </w:r>
        <w:proofErr w:type="spellEnd"/>
        <w:r w:rsidR="006D70EA" w:rsidRPr="000869CC">
          <w:rPr>
            <w:rStyle w:val="Hypertextovprepojenie"/>
          </w:rPr>
          <w:t xml:space="preserve"> kontrola</w:t>
        </w:r>
      </w:hyperlink>
    </w:p>
    <w:p w:rsidR="006D70EA" w:rsidRDefault="00D77CEC" w:rsidP="00942F1E">
      <w:pPr>
        <w:pStyle w:val="Odsekzoznamu"/>
        <w:numPr>
          <w:ilvl w:val="0"/>
          <w:numId w:val="24"/>
        </w:numPr>
        <w:spacing w:before="120" w:after="120"/>
        <w:ind w:left="425" w:hanging="425"/>
        <w:contextualSpacing w:val="0"/>
        <w:jc w:val="both"/>
        <w:rPr>
          <w:rStyle w:val="Hypertextovprepojenie"/>
        </w:rPr>
      </w:pPr>
      <w:hyperlink w:anchor="KZ_47"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nad 100 </w:t>
        </w:r>
        <w:r w:rsidR="00F304F2">
          <w:rPr>
            <w:rStyle w:val="Hypertextovprepojenie"/>
          </w:rPr>
          <w:t>000</w:t>
        </w:r>
        <w:r w:rsidR="006D70EA" w:rsidRPr="000869CC">
          <w:rPr>
            <w:rStyle w:val="Hypertextovprepojenie"/>
          </w:rPr>
          <w:t xml:space="preserve"> EUR- následná ex post kontrola</w:t>
        </w:r>
      </w:hyperlink>
    </w:p>
    <w:p w:rsidR="006D70EA" w:rsidRDefault="00D77CEC" w:rsidP="00942F1E">
      <w:pPr>
        <w:pStyle w:val="Odsekzoznamu"/>
        <w:numPr>
          <w:ilvl w:val="0"/>
          <w:numId w:val="24"/>
        </w:numPr>
        <w:spacing w:before="120" w:after="120"/>
        <w:ind w:left="425" w:hanging="425"/>
        <w:contextualSpacing w:val="0"/>
        <w:jc w:val="both"/>
        <w:rPr>
          <w:rStyle w:val="Hypertextovprepojenie"/>
        </w:rPr>
      </w:pPr>
      <w:hyperlink w:anchor="KZ_48"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do 100 </w:t>
        </w:r>
        <w:r w:rsidR="00F304F2">
          <w:rPr>
            <w:rStyle w:val="Hypertextovprepojenie"/>
          </w:rPr>
          <w:t>000</w:t>
        </w:r>
        <w:r w:rsidR="006D70EA" w:rsidRPr="000869CC">
          <w:rPr>
            <w:rStyle w:val="Hypertextovprepojenie"/>
          </w:rPr>
          <w:t xml:space="preserve"> EUR - štandardná ex post kontrola</w:t>
        </w:r>
      </w:hyperlink>
    </w:p>
    <w:p w:rsidR="006D70EA" w:rsidRDefault="004B5668"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rsidR="006D70EA" w:rsidRDefault="004B5668"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 xml:space="preserve">Zadávanie čiastkových zmlúv, zadávaných na základe rámcových dohôd - druhá ex </w:t>
        </w:r>
        <w:proofErr w:type="spellStart"/>
        <w:r w:rsidR="006D70EA" w:rsidRPr="000869CC">
          <w:rPr>
            <w:rStyle w:val="Hypertextovprepojenie"/>
          </w:rPr>
          <w:t>ante</w:t>
        </w:r>
        <w:proofErr w:type="spellEnd"/>
        <w:r w:rsidR="006D70EA" w:rsidRPr="000869CC">
          <w:rPr>
            <w:rStyle w:val="Hypertextovprepojenie"/>
          </w:rPr>
          <w:t xml:space="preserve"> kontrola</w:t>
        </w:r>
      </w:hyperlink>
    </w:p>
    <w:p w:rsidR="006D70EA" w:rsidRDefault="004B5668"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rsidR="00EF05D3" w:rsidRDefault="004B5668"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 xml:space="preserve">Dynamický nákupný systém - prvá ex </w:t>
        </w:r>
        <w:proofErr w:type="spellStart"/>
        <w:r w:rsidR="00EF05D3" w:rsidRPr="000869CC">
          <w:rPr>
            <w:rStyle w:val="Hypertextovprepojenie"/>
          </w:rPr>
          <w:t>ante</w:t>
        </w:r>
        <w:proofErr w:type="spellEnd"/>
        <w:r w:rsidR="00EF05D3" w:rsidRPr="000869CC">
          <w:rPr>
            <w:rStyle w:val="Hypertextovprepojenie"/>
          </w:rPr>
          <w:t xml:space="preserve"> kontrola</w:t>
        </w:r>
      </w:hyperlink>
    </w:p>
    <w:p w:rsidR="00EF05D3" w:rsidRDefault="004B5668"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 xml:space="preserve">Nadlimitná zákazka – dynamický nákupný systém - druhá ex </w:t>
        </w:r>
        <w:proofErr w:type="spellStart"/>
        <w:r w:rsidR="00EF05D3" w:rsidRPr="000869CC">
          <w:rPr>
            <w:rStyle w:val="Hypertextovprepojenie"/>
          </w:rPr>
          <w:t>ante</w:t>
        </w:r>
        <w:proofErr w:type="spellEnd"/>
        <w:r w:rsidR="00EF05D3" w:rsidRPr="000869CC">
          <w:rPr>
            <w:rStyle w:val="Hypertextovprepojenie"/>
          </w:rPr>
          <w:t xml:space="preserve"> kontrola</w:t>
        </w:r>
      </w:hyperlink>
    </w:p>
    <w:p w:rsidR="00EF05D3" w:rsidRDefault="004B5668"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rsidR="00EF05D3" w:rsidRPr="00435EC4" w:rsidRDefault="00435EC4" w:rsidP="003F49BF">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"KZ_55" </w:instrText>
      </w:r>
      <w:r>
        <w:fldChar w:fldCharType="separate"/>
      </w:r>
      <w:r w:rsidR="00EF05D3" w:rsidRPr="00435EC4">
        <w:rPr>
          <w:rStyle w:val="Hypertextovprepojenie"/>
        </w:rPr>
        <w:t xml:space="preserve">Zákazky zadávané prostredníctvom dynamického nákupného systému - štandardná </w:t>
      </w:r>
      <w:r w:rsidR="00EF05D3" w:rsidRPr="00435EC4">
        <w:rPr>
          <w:rStyle w:val="Hypertextovprepojenie"/>
        </w:rPr>
        <w:br/>
        <w:t>ex post kon</w:t>
      </w:r>
      <w:r w:rsidR="00EF05D3" w:rsidRPr="00435EC4">
        <w:rPr>
          <w:rStyle w:val="Hypertextovprepojenie"/>
        </w:rPr>
        <w:t>t</w:t>
      </w:r>
      <w:r w:rsidR="00EF05D3" w:rsidRPr="00435EC4">
        <w:rPr>
          <w:rStyle w:val="Hypertextovprepojenie"/>
        </w:rPr>
        <w:t>rola</w:t>
      </w:r>
    </w:p>
    <w:p w:rsidR="004B5668" w:rsidRPr="00370A15" w:rsidRDefault="00435EC4" w:rsidP="004B5668">
      <w:pPr>
        <w:pStyle w:val="Odsekzoznamu"/>
        <w:numPr>
          <w:ilvl w:val="0"/>
          <w:numId w:val="24"/>
        </w:numPr>
        <w:spacing w:before="120" w:after="120"/>
        <w:ind w:left="425" w:hanging="425"/>
        <w:contextualSpacing w:val="0"/>
        <w:jc w:val="both"/>
        <w:rPr>
          <w:rStyle w:val="Hypertextovprepojenie"/>
        </w:rPr>
      </w:pPr>
      <w:r>
        <w:fldChar w:fldCharType="end"/>
      </w:r>
      <w:r w:rsidR="00370A15">
        <w:rPr>
          <w:rStyle w:val="Hypertextovprepojenie"/>
        </w:rPr>
        <w:fldChar w:fldCharType="begin"/>
      </w:r>
      <w:r w:rsidR="00370A15">
        <w:rPr>
          <w:rStyle w:val="Hypertextovprepojenie"/>
        </w:rPr>
        <w:instrText xml:space="preserve"> HYPERLINK  \l "KZ_56" </w:instrText>
      </w:r>
      <w:r w:rsidR="00370A15">
        <w:rPr>
          <w:rStyle w:val="Hypertextovprepojenie"/>
        </w:rPr>
      </w:r>
      <w:r w:rsidR="00370A15">
        <w:rPr>
          <w:rStyle w:val="Hypertextovprepojenie"/>
        </w:rPr>
        <w:fldChar w:fldCharType="separate"/>
      </w:r>
      <w:r w:rsidR="004B5668" w:rsidRPr="00370A15">
        <w:rPr>
          <w:rStyle w:val="Hypertextovprepojenie"/>
        </w:rPr>
        <w:t>Zákazka vo fin</w:t>
      </w:r>
      <w:r w:rsidR="004B5668" w:rsidRPr="00370A15">
        <w:rPr>
          <w:rStyle w:val="Hypertextovprepojenie"/>
        </w:rPr>
        <w:t>a</w:t>
      </w:r>
      <w:r w:rsidR="004B5668" w:rsidRPr="00370A15">
        <w:rPr>
          <w:rStyle w:val="Hypertextovprepojenie"/>
        </w:rPr>
        <w:t>nčnom</w:t>
      </w:r>
      <w:r w:rsidR="004B5668" w:rsidRPr="00370A15">
        <w:rPr>
          <w:rStyle w:val="Hypertextovprepojenie"/>
        </w:rPr>
        <w:t xml:space="preserve"> </w:t>
      </w:r>
      <w:r w:rsidR="004B5668" w:rsidRPr="00370A15">
        <w:rPr>
          <w:rStyle w:val="Hypertextovprepojenie"/>
        </w:rPr>
        <w:t>limite zákazky s nízkou hodnotou realizovaná cez elektronické trhovisko – štanda</w:t>
      </w:r>
      <w:r w:rsidR="004B5668" w:rsidRPr="00370A15">
        <w:rPr>
          <w:rStyle w:val="Hypertextovprepojenie"/>
        </w:rPr>
        <w:t>r</w:t>
      </w:r>
      <w:r w:rsidR="004B5668" w:rsidRPr="00370A15">
        <w:rPr>
          <w:rStyle w:val="Hypertextovprepojenie"/>
        </w:rPr>
        <w:t>dná ex</w:t>
      </w:r>
      <w:r w:rsidR="004B5668" w:rsidRPr="00370A15">
        <w:rPr>
          <w:rStyle w:val="Hypertextovprepojenie"/>
        </w:rPr>
        <w:t xml:space="preserve"> </w:t>
      </w:r>
      <w:r w:rsidR="004B5668" w:rsidRPr="00370A15">
        <w:rPr>
          <w:rStyle w:val="Hypertextovprepojenie"/>
        </w:rPr>
        <w:t xml:space="preserve">post </w:t>
      </w:r>
      <w:r w:rsidR="004B5668" w:rsidRPr="00370A15">
        <w:rPr>
          <w:rStyle w:val="Hypertextovprepojenie"/>
        </w:rPr>
        <w:t>k</w:t>
      </w:r>
      <w:r w:rsidR="004B5668" w:rsidRPr="00370A15">
        <w:rPr>
          <w:rStyle w:val="Hypertextovprepojenie"/>
        </w:rPr>
        <w:t>ontrola</w:t>
      </w:r>
    </w:p>
    <w:p w:rsidR="004B5668" w:rsidRPr="004B5668" w:rsidRDefault="00370A15" w:rsidP="004B5668">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57" w:history="1">
        <w:r w:rsidR="004B5668" w:rsidRPr="00370A15">
          <w:rPr>
            <w:rStyle w:val="Hypertextovprepojenie"/>
          </w:rPr>
          <w:t>Výnimka podľa § 1 ods. 14 ZVO (zákazky do 5 000 EUR bez DPH) - štandardná ex post ko</w:t>
        </w:r>
        <w:r w:rsidR="004B5668" w:rsidRPr="00370A15">
          <w:rPr>
            <w:rStyle w:val="Hypertextovprepojenie"/>
          </w:rPr>
          <w:t>n</w:t>
        </w:r>
        <w:r w:rsidR="004B5668" w:rsidRPr="00370A15">
          <w:rPr>
            <w:rStyle w:val="Hypertextovprepojenie"/>
          </w:rPr>
          <w:t>trola</w:t>
        </w:r>
      </w:hyperlink>
    </w:p>
    <w:p w:rsidR="004B5668" w:rsidRDefault="004B5668" w:rsidP="004B5668">
      <w:pPr>
        <w:pStyle w:val="Odsekzoznamu"/>
        <w:spacing w:before="120" w:after="120"/>
        <w:ind w:left="425"/>
        <w:contextualSpacing w:val="0"/>
        <w:jc w:val="both"/>
        <w:rPr>
          <w:rStyle w:val="Hypertextovprepojenie"/>
        </w:rPr>
      </w:pPr>
    </w:p>
    <w:p w:rsidR="00382D94" w:rsidRPr="00382D94" w:rsidRDefault="00382D94" w:rsidP="004B5668">
      <w:pPr>
        <w:pStyle w:val="Odsekzoznamu"/>
        <w:spacing w:before="120" w:after="120"/>
        <w:ind w:left="425"/>
        <w:contextualSpacing w:val="0"/>
        <w:jc w:val="both"/>
        <w:rPr>
          <w:bCs/>
          <w:color w:val="FFFFFF"/>
        </w:rPr>
      </w:pPr>
      <w:r w:rsidRPr="00382D94">
        <w:rPr>
          <w:bCs/>
          <w:color w:val="FFFFFF"/>
        </w:rPr>
        <w:t>Výnimka podľa § 1 ods. 14 ZVO (zákazky do 5 000 EUR bez DPH) - štandardná ex post kontrola</w:t>
      </w:r>
    </w:p>
    <w:p w:rsidR="00382D94" w:rsidRPr="007001F1" w:rsidRDefault="00382D94" w:rsidP="00382D94">
      <w:pPr>
        <w:pStyle w:val="Odsekzoznamu"/>
        <w:spacing w:before="120" w:after="120"/>
        <w:ind w:left="425"/>
        <w:contextualSpacing w:val="0"/>
        <w:jc w:val="both"/>
        <w:rPr>
          <w:rStyle w:val="Hypertextovprepojenie"/>
        </w:rPr>
      </w:pPr>
    </w:p>
    <w:p w:rsidR="0087289A" w:rsidRPr="007001F1" w:rsidRDefault="0087289A">
      <w:pPr>
        <w:spacing w:after="160" w:line="259" w:lineRule="auto"/>
        <w:rPr>
          <w:b/>
          <w:color w:val="5B9BD5" w:themeColor="accent1"/>
          <w:sz w:val="28"/>
        </w:rPr>
      </w:pPr>
      <w:r w:rsidRPr="007001F1">
        <w:rPr>
          <w:b/>
          <w:color w:val="5B9BD5" w:themeColor="accent1"/>
          <w:sz w:val="28"/>
        </w:rPr>
        <w:br w:type="page"/>
      </w:r>
    </w:p>
    <w:p w:rsidR="0023087C" w:rsidRPr="007001F1" w:rsidRDefault="0023087C">
      <w:pPr>
        <w:spacing w:after="160" w:line="259" w:lineRule="auto"/>
        <w:rPr>
          <w:b/>
          <w:color w:val="5B9BD5" w:themeColor="accent1"/>
          <w:sz w:val="28"/>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rsidTr="00CB0C56">
        <w:trPr>
          <w:trHeight w:val="645"/>
        </w:trPr>
        <w:tc>
          <w:tcPr>
            <w:tcW w:w="9087" w:type="dxa"/>
            <w:gridSpan w:val="7"/>
            <w:shd w:val="clear" w:color="auto" w:fill="60497A"/>
            <w:vAlign w:val="center"/>
            <w:hideMark/>
          </w:tcPr>
          <w:p w:rsidR="00617EE4" w:rsidRPr="007001F1" w:rsidRDefault="00617EE4" w:rsidP="00617EE4">
            <w:pPr>
              <w:jc w:val="center"/>
              <w:rPr>
                <w:b/>
                <w:bCs/>
                <w:color w:val="FFFFFF"/>
              </w:rPr>
            </w:pPr>
            <w:r w:rsidRPr="007001F1">
              <w:rPr>
                <w:b/>
                <w:bCs/>
                <w:color w:val="FFFFFF"/>
              </w:rPr>
              <w:t>Kontrolný zoznam k finančnej kontrole VO</w:t>
            </w:r>
          </w:p>
          <w:p w:rsidR="00617EE4" w:rsidRPr="007001F1" w:rsidRDefault="00617EE4" w:rsidP="00617EE4">
            <w:pPr>
              <w:jc w:val="center"/>
              <w:rPr>
                <w:b/>
                <w:bCs/>
                <w:color w:val="FFFFFF"/>
              </w:rPr>
            </w:pPr>
            <w:bookmarkStart w:id="0" w:name="KZ_1"/>
            <w:r w:rsidRPr="007001F1">
              <w:rPr>
                <w:b/>
                <w:bCs/>
                <w:color w:val="FFFFFF"/>
              </w:rPr>
              <w:t xml:space="preserve">Podlimitná zákazka </w:t>
            </w:r>
            <w:r w:rsidR="00663F20" w:rsidRPr="00663F20">
              <w:rPr>
                <w:b/>
                <w:bCs/>
                <w:color w:val="FFFFFF"/>
              </w:rPr>
              <w:t>bez využitia elektronického trhoviska</w:t>
            </w:r>
            <w:bookmarkEnd w:id="0"/>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CB0C56">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CB0C56">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6A4BF8">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1B6CF9" w:rsidRPr="007001F1" w:rsidTr="004F0F81">
        <w:trPr>
          <w:trHeight w:val="384"/>
        </w:trPr>
        <w:tc>
          <w:tcPr>
            <w:tcW w:w="582" w:type="dxa"/>
            <w:shd w:val="clear" w:color="auto" w:fill="auto"/>
            <w:noWrap/>
            <w:vAlign w:val="center"/>
            <w:hideMark/>
          </w:tcPr>
          <w:p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1B6CF9" w:rsidRPr="00A04031" w:rsidRDefault="00451721" w:rsidP="001B6CF9">
            <w:pPr>
              <w:jc w:val="both"/>
              <w:rPr>
                <w:color w:val="000000"/>
              </w:rPr>
            </w:pPr>
            <w:r>
              <w:rPr>
                <w:color w:val="000000"/>
                <w:sz w:val="22"/>
                <w:szCs w:val="22"/>
              </w:rPr>
              <w:t xml:space="preserve">a) </w:t>
            </w:r>
            <w:r w:rsidR="001B6CF9"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B6CF9" w:rsidRPr="007001F1" w:rsidRDefault="001B6CF9" w:rsidP="00617EE4">
            <w:pPr>
              <w:jc w:val="center"/>
              <w:rPr>
                <w:b/>
                <w:bCs/>
                <w:color w:val="000000"/>
              </w:rPr>
            </w:pPr>
          </w:p>
        </w:tc>
      </w:tr>
      <w:tr w:rsidR="00451721" w:rsidRPr="007001F1" w:rsidTr="004F0F81">
        <w:trPr>
          <w:trHeight w:val="384"/>
        </w:trPr>
        <w:tc>
          <w:tcPr>
            <w:tcW w:w="582" w:type="dxa"/>
            <w:shd w:val="clear" w:color="auto" w:fill="auto"/>
            <w:noWrap/>
            <w:vAlign w:val="center"/>
          </w:tcPr>
          <w:p w:rsidR="00451721" w:rsidRPr="007001F1" w:rsidRDefault="00451721" w:rsidP="00617EE4">
            <w:pPr>
              <w:jc w:val="center"/>
              <w:rPr>
                <w:color w:val="000000"/>
                <w:sz w:val="22"/>
                <w:szCs w:val="22"/>
              </w:rPr>
            </w:pPr>
          </w:p>
        </w:tc>
        <w:tc>
          <w:tcPr>
            <w:tcW w:w="4820" w:type="dxa"/>
            <w:gridSpan w:val="2"/>
            <w:shd w:val="clear" w:color="auto" w:fill="auto"/>
            <w:vAlign w:val="center"/>
          </w:tcPr>
          <w:p w:rsidR="00451721" w:rsidRPr="007001F1" w:rsidRDefault="00451721"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850" w:type="dxa"/>
            <w:shd w:val="clear" w:color="auto" w:fill="auto"/>
            <w:vAlign w:val="center"/>
          </w:tcPr>
          <w:p w:rsidR="00451721" w:rsidRPr="007001F1" w:rsidRDefault="00451721" w:rsidP="00617EE4">
            <w:pPr>
              <w:jc w:val="center"/>
              <w:rPr>
                <w:b/>
                <w:bCs/>
                <w:color w:val="000000"/>
                <w:sz w:val="22"/>
                <w:szCs w:val="22"/>
              </w:rPr>
            </w:pPr>
          </w:p>
        </w:tc>
        <w:tc>
          <w:tcPr>
            <w:tcW w:w="1701" w:type="dxa"/>
            <w:shd w:val="clear" w:color="auto" w:fill="auto"/>
            <w:vAlign w:val="center"/>
          </w:tcPr>
          <w:p w:rsidR="00451721" w:rsidRPr="007001F1" w:rsidRDefault="00451721" w:rsidP="00617EE4">
            <w:pPr>
              <w:jc w:val="center"/>
              <w:rPr>
                <w:b/>
                <w:bCs/>
                <w:color w:val="000000"/>
              </w:rPr>
            </w:pPr>
          </w:p>
        </w:tc>
      </w:tr>
      <w:tr w:rsidR="00CB0C56" w:rsidRPr="007001F1" w:rsidTr="004F0F81">
        <w:trPr>
          <w:trHeight w:val="288"/>
        </w:trPr>
        <w:tc>
          <w:tcPr>
            <w:tcW w:w="582" w:type="dxa"/>
            <w:vMerge w:val="restart"/>
            <w:shd w:val="clear" w:color="auto" w:fill="auto"/>
            <w:noWrap/>
            <w:hideMark/>
          </w:tcPr>
          <w:p w:rsidR="006A4BF8" w:rsidRPr="007001F1" w:rsidRDefault="006A4BF8" w:rsidP="006A4BF8">
            <w:pPr>
              <w:jc w:val="center"/>
              <w:rPr>
                <w:color w:val="000000"/>
              </w:rPr>
            </w:pPr>
          </w:p>
          <w:p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rsidR="00CB0C56" w:rsidRPr="0001630F" w:rsidRDefault="00CB0C56"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CB0C56" w:rsidRPr="007B7D6C" w:rsidRDefault="00CB0C56" w:rsidP="00617EE4">
            <w:pPr>
              <w:jc w:val="center"/>
              <w:rPr>
                <w:b/>
                <w:bCs/>
                <w:color w:val="000000"/>
              </w:rPr>
            </w:pPr>
            <w:r w:rsidRPr="007001F1">
              <w:rPr>
                <w:b/>
                <w:bCs/>
                <w:color w:val="000000"/>
                <w:sz w:val="22"/>
                <w:szCs w:val="22"/>
              </w:rPr>
              <w:t> </w:t>
            </w:r>
          </w:p>
        </w:tc>
        <w:tc>
          <w:tcPr>
            <w:tcW w:w="567" w:type="dxa"/>
            <w:shd w:val="clear" w:color="auto" w:fill="auto"/>
            <w:vAlign w:val="center"/>
          </w:tcPr>
          <w:p w:rsidR="00CB0C56" w:rsidRPr="007B7D6C" w:rsidRDefault="00CB0C56" w:rsidP="00617EE4">
            <w:pPr>
              <w:jc w:val="center"/>
              <w:rPr>
                <w:b/>
                <w:bCs/>
                <w:color w:val="000000"/>
              </w:rPr>
            </w:pPr>
            <w:r w:rsidRPr="007001F1">
              <w:rPr>
                <w:b/>
                <w:bCs/>
                <w:color w:val="000000"/>
                <w:sz w:val="22"/>
                <w:szCs w:val="22"/>
              </w:rPr>
              <w:t> </w:t>
            </w:r>
          </w:p>
        </w:tc>
        <w:tc>
          <w:tcPr>
            <w:tcW w:w="850"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r>
      <w:tr w:rsidR="00CB0C56" w:rsidRPr="007001F1" w:rsidTr="004F0F81">
        <w:trPr>
          <w:trHeight w:val="406"/>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892024">
            <w:pPr>
              <w:jc w:val="both"/>
              <w:rPr>
                <w:color w:val="000000"/>
              </w:rPr>
            </w:pPr>
            <w:r w:rsidRPr="007001F1">
              <w:rPr>
                <w:color w:val="000000"/>
                <w:sz w:val="22"/>
                <w:szCs w:val="22"/>
              </w:rPr>
              <w:t>b) Bola určená PHZ podľa podmienok platných v čase odoslania výzvy na predkladanie ponúk</w:t>
            </w:r>
            <w:r w:rsidR="00892024">
              <w:rPr>
                <w:color w:val="000000"/>
                <w:sz w:val="22"/>
                <w:szCs w:val="22"/>
              </w:rPr>
              <w:t xml:space="preserve">, pričom verejný obstarávateľ postupoval v súlade s </w:t>
            </w:r>
            <w:r w:rsidR="00892024">
              <w:rPr>
                <w:color w:val="000000"/>
                <w:sz w:val="22"/>
                <w:szCs w:val="22"/>
              </w:rPr>
              <w:lastRenderedPageBreak/>
              <w:t>ustanoveniami Systému riadenia EŠIF upravujúcimi určenie PHZ</w:t>
            </w:r>
            <w:r w:rsidRPr="007001F1">
              <w:rPr>
                <w:color w:val="000000"/>
                <w:sz w:val="22"/>
                <w:szCs w:val="22"/>
              </w:rPr>
              <w:t>?</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740"/>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115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541"/>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3"/>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2"/>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7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3C3B86">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892024">
              <w:rPr>
                <w:sz w:val="22"/>
                <w:szCs w:val="22"/>
              </w:rPr>
              <w:t xml:space="preserve"> </w:t>
            </w:r>
            <w:r w:rsidRPr="007001F1">
              <w:rPr>
                <w:sz w:val="22"/>
                <w:szCs w:val="22"/>
              </w:rPr>
              <w:t>6 ZVO</w:t>
            </w:r>
            <w:r w:rsidR="0005214C">
              <w:rPr>
                <w:color w:val="000000"/>
                <w:sz w:val="22"/>
                <w:szCs w:val="22"/>
              </w:rPr>
              <w:t xml:space="preserve"> </w:t>
            </w:r>
            <w:r w:rsidR="00892024">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F321D5" w:rsidRPr="007001F1" w:rsidTr="004F0F81">
        <w:trPr>
          <w:trHeight w:val="424"/>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rsidR="00F321D5" w:rsidRPr="0001630F" w:rsidRDefault="00F321D5"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B94891">
            <w:pPr>
              <w:jc w:val="both"/>
              <w:rPr>
                <w:color w:val="000000"/>
              </w:rPr>
            </w:pPr>
            <w:r w:rsidRPr="007001F1">
              <w:rPr>
                <w:color w:val="000000"/>
                <w:sz w:val="22"/>
                <w:szCs w:val="22"/>
              </w:rPr>
              <w:t xml:space="preserve">c) </w:t>
            </w:r>
            <w:r w:rsidRPr="0001630F">
              <w:rPr>
                <w:color w:val="000000"/>
                <w:sz w:val="22"/>
                <w:szCs w:val="22"/>
              </w:rPr>
              <w:t xml:space="preserve">Bola výzva na predkladanie ponúk poslaná úradu spôsobom podľa § 113 ods. </w:t>
            </w:r>
            <w:r w:rsidR="00B94891">
              <w:rPr>
                <w:color w:val="000000"/>
                <w:sz w:val="22"/>
                <w:szCs w:val="22"/>
              </w:rPr>
              <w:t>1</w:t>
            </w:r>
            <w:r w:rsidRPr="0001630F">
              <w:rPr>
                <w:color w:val="000000"/>
                <w:sz w:val="22"/>
                <w:szCs w:val="22"/>
              </w:rPr>
              <w:t xml:space="preserve"> ZVO a obsahovala všetky potrebné náležitosti podľa § 11</w:t>
            </w:r>
            <w:r w:rsidR="00B94891">
              <w:rPr>
                <w:color w:val="000000"/>
                <w:sz w:val="22"/>
                <w:szCs w:val="22"/>
              </w:rPr>
              <w:t>3</w:t>
            </w:r>
            <w:r w:rsidRPr="0001630F">
              <w:rPr>
                <w:color w:val="000000"/>
                <w:sz w:val="22"/>
                <w:szCs w:val="22"/>
              </w:rPr>
              <w:t xml:space="preserve"> ods. </w:t>
            </w:r>
            <w:r w:rsidR="00B94891">
              <w:rPr>
                <w:color w:val="000000"/>
                <w:sz w:val="22"/>
                <w:szCs w:val="22"/>
              </w:rPr>
              <w:t>2</w:t>
            </w:r>
            <w:r w:rsidRPr="0001630F">
              <w:rPr>
                <w:color w:val="000000"/>
                <w:sz w:val="22"/>
                <w:szCs w:val="22"/>
              </w:rPr>
              <w:t>?</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86"/>
        </w:trPr>
        <w:tc>
          <w:tcPr>
            <w:tcW w:w="582" w:type="dxa"/>
            <w:vMerge w:val="restart"/>
            <w:shd w:val="clear" w:color="auto" w:fill="auto"/>
            <w:noWrap/>
            <w:vAlign w:val="center"/>
          </w:tcPr>
          <w:p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36"/>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50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c) Bola komisia spôsobilá na vyhodnotenie predložených ponúk v súlade s §</w:t>
            </w:r>
            <w:r w:rsidR="00B109E8" w:rsidRPr="007001F1">
              <w:rPr>
                <w:color w:val="000000"/>
                <w:sz w:val="22"/>
                <w:szCs w:val="22"/>
              </w:rPr>
              <w:t>51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33"/>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B94891">
            <w:pPr>
              <w:jc w:val="both"/>
              <w:rPr>
                <w:color w:val="000000"/>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F321D5">
        <w:trPr>
          <w:trHeight w:val="758"/>
        </w:trPr>
        <w:tc>
          <w:tcPr>
            <w:tcW w:w="582" w:type="dxa"/>
            <w:shd w:val="clear" w:color="auto" w:fill="auto"/>
            <w:noWrap/>
            <w:vAlign w:val="center"/>
          </w:tcPr>
          <w:p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6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4F0F81">
        <w:trPr>
          <w:trHeight w:val="512"/>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85"/>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124D26">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9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r w:rsidR="00B94891">
              <w:rPr>
                <w:sz w:val="22"/>
                <w:szCs w:val="22"/>
              </w:rPr>
              <w:t>4 a 5</w:t>
            </w:r>
            <w:r w:rsidR="00B109E8" w:rsidRPr="00A04031">
              <w:rPr>
                <w:sz w:val="22"/>
                <w:szCs w:val="22"/>
              </w:rPr>
              <w:t xml:space="preserve"> ZVO?</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510AB5" w:rsidRPr="007001F1" w:rsidTr="006A4BF8">
        <w:trPr>
          <w:trHeight w:val="821"/>
        </w:trPr>
        <w:tc>
          <w:tcPr>
            <w:tcW w:w="582" w:type="dxa"/>
            <w:vMerge/>
            <w:shd w:val="clear" w:color="auto" w:fill="auto"/>
            <w:noWrap/>
            <w:vAlign w:val="center"/>
          </w:tcPr>
          <w:p w:rsidR="00510AB5" w:rsidRPr="007001F1" w:rsidRDefault="00510AB5" w:rsidP="00617EE4">
            <w:pPr>
              <w:jc w:val="center"/>
              <w:rPr>
                <w:color w:val="000000"/>
              </w:rPr>
            </w:pPr>
          </w:p>
        </w:tc>
        <w:tc>
          <w:tcPr>
            <w:tcW w:w="4820" w:type="dxa"/>
            <w:gridSpan w:val="2"/>
            <w:shd w:val="clear" w:color="auto" w:fill="auto"/>
            <w:vAlign w:val="center"/>
          </w:tcPr>
          <w:p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510AB5" w:rsidRPr="007001F1" w:rsidRDefault="00510AB5" w:rsidP="00617EE4">
            <w:pPr>
              <w:jc w:val="center"/>
              <w:rPr>
                <w:b/>
                <w:bCs/>
                <w:color w:val="000000"/>
              </w:rPr>
            </w:pPr>
          </w:p>
        </w:tc>
        <w:tc>
          <w:tcPr>
            <w:tcW w:w="567" w:type="dxa"/>
            <w:shd w:val="clear" w:color="auto" w:fill="auto"/>
            <w:vAlign w:val="center"/>
          </w:tcPr>
          <w:p w:rsidR="00510AB5" w:rsidRPr="007001F1" w:rsidRDefault="00510AB5" w:rsidP="00617EE4">
            <w:pPr>
              <w:jc w:val="center"/>
              <w:rPr>
                <w:b/>
                <w:bCs/>
                <w:color w:val="000000"/>
              </w:rPr>
            </w:pPr>
          </w:p>
        </w:tc>
        <w:tc>
          <w:tcPr>
            <w:tcW w:w="850" w:type="dxa"/>
            <w:shd w:val="clear" w:color="auto" w:fill="auto"/>
            <w:vAlign w:val="center"/>
          </w:tcPr>
          <w:p w:rsidR="00510AB5" w:rsidRPr="007001F1" w:rsidRDefault="00510AB5" w:rsidP="00617EE4">
            <w:pPr>
              <w:jc w:val="center"/>
              <w:rPr>
                <w:b/>
                <w:bCs/>
                <w:color w:val="000000"/>
              </w:rPr>
            </w:pPr>
          </w:p>
        </w:tc>
        <w:tc>
          <w:tcPr>
            <w:tcW w:w="1701" w:type="dxa"/>
            <w:shd w:val="clear" w:color="auto" w:fill="auto"/>
            <w:vAlign w:val="center"/>
          </w:tcPr>
          <w:p w:rsidR="00510AB5" w:rsidRPr="007001F1" w:rsidRDefault="00510AB5" w:rsidP="00617EE4">
            <w:pPr>
              <w:jc w:val="center"/>
              <w:rPr>
                <w:b/>
                <w:bCs/>
                <w:color w:val="000000"/>
              </w:rPr>
            </w:pPr>
          </w:p>
        </w:tc>
      </w:tr>
      <w:tr w:rsidR="00A029FF" w:rsidRPr="007001F1" w:rsidTr="006A4BF8">
        <w:trPr>
          <w:trHeight w:val="821"/>
        </w:trPr>
        <w:tc>
          <w:tcPr>
            <w:tcW w:w="582" w:type="dxa"/>
            <w:vMerge/>
            <w:shd w:val="clear" w:color="auto" w:fill="auto"/>
            <w:noWrap/>
            <w:vAlign w:val="center"/>
          </w:tcPr>
          <w:p w:rsidR="00A029FF" w:rsidRPr="007001F1" w:rsidRDefault="00A029FF" w:rsidP="00617EE4">
            <w:pPr>
              <w:jc w:val="center"/>
              <w:rPr>
                <w:color w:val="000000"/>
              </w:rPr>
            </w:pPr>
          </w:p>
        </w:tc>
        <w:tc>
          <w:tcPr>
            <w:tcW w:w="4820" w:type="dxa"/>
            <w:gridSpan w:val="2"/>
            <w:shd w:val="clear" w:color="auto" w:fill="auto"/>
            <w:vAlign w:val="center"/>
          </w:tcPr>
          <w:p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
          <w:p w:rsidR="00A029FF" w:rsidRPr="007001F1" w:rsidRDefault="00A029FF" w:rsidP="00617EE4">
            <w:pPr>
              <w:jc w:val="center"/>
              <w:rPr>
                <w:b/>
                <w:bCs/>
                <w:color w:val="000000"/>
              </w:rPr>
            </w:pPr>
          </w:p>
        </w:tc>
        <w:tc>
          <w:tcPr>
            <w:tcW w:w="567" w:type="dxa"/>
            <w:shd w:val="clear" w:color="auto" w:fill="auto"/>
            <w:vAlign w:val="center"/>
          </w:tcPr>
          <w:p w:rsidR="00A029FF" w:rsidRPr="007001F1" w:rsidRDefault="00A029FF" w:rsidP="00617EE4">
            <w:pPr>
              <w:jc w:val="center"/>
              <w:rPr>
                <w:b/>
                <w:bCs/>
                <w:color w:val="000000"/>
              </w:rPr>
            </w:pPr>
          </w:p>
        </w:tc>
        <w:tc>
          <w:tcPr>
            <w:tcW w:w="850" w:type="dxa"/>
            <w:shd w:val="clear" w:color="auto" w:fill="auto"/>
            <w:vAlign w:val="center"/>
          </w:tcPr>
          <w:p w:rsidR="00A029FF" w:rsidRPr="007001F1" w:rsidRDefault="00A029FF" w:rsidP="00617EE4">
            <w:pPr>
              <w:jc w:val="center"/>
              <w:rPr>
                <w:b/>
                <w:bCs/>
                <w:color w:val="000000"/>
              </w:rPr>
            </w:pPr>
          </w:p>
        </w:tc>
        <w:tc>
          <w:tcPr>
            <w:tcW w:w="1701" w:type="dxa"/>
            <w:shd w:val="clear" w:color="auto" w:fill="auto"/>
            <w:vAlign w:val="center"/>
          </w:tcPr>
          <w:p w:rsidR="00A029FF" w:rsidRPr="007001F1" w:rsidRDefault="00A029FF"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A4759E" w:rsidRDefault="00A029FF" w:rsidP="00617EE4">
            <w:pPr>
              <w:jc w:val="both"/>
            </w:pPr>
            <w:r>
              <w:rPr>
                <w:sz w:val="22"/>
                <w:szCs w:val="22"/>
              </w:rPr>
              <w:t>f</w:t>
            </w:r>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767F0" w:rsidRPr="007001F1" w:rsidTr="00F767F0">
        <w:trPr>
          <w:trHeight w:val="8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ods.13 ZVO</w:t>
            </w:r>
            <w:r w:rsidR="00B109E8" w:rsidRPr="00A4759E">
              <w:rPr>
                <w:sz w:val="22"/>
                <w:szCs w:val="22"/>
              </w:rPr>
              <w:t>?</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F767F0">
        <w:trPr>
          <w:trHeight w:val="590"/>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F767F0" w:rsidRPr="00CF3AFF"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CF3AFF"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01630F"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CF3AFF" w:rsidRDefault="00F767F0" w:rsidP="001A3914">
            <w:pPr>
              <w:jc w:val="both"/>
              <w:rPr>
                <w:sz w:val="22"/>
                <w:szCs w:val="22"/>
              </w:rPr>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rsidR="00D42BBA" w:rsidRPr="00CF3AFF" w:rsidRDefault="00D42BBA" w:rsidP="00617EE4">
            <w:pPr>
              <w:jc w:val="both"/>
              <w:rPr>
                <w:sz w:val="22"/>
                <w:szCs w:val="22"/>
              </w:rPr>
            </w:pPr>
            <w:r w:rsidRPr="00CF3AFF">
              <w:rPr>
                <w:sz w:val="22"/>
                <w:szCs w:val="22"/>
              </w:rPr>
              <w:t>Bola výzva na predkladanie ponúk v súlade so súťažnými podkladmi?</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rsidR="00D42BBA" w:rsidRPr="00CF3AFF" w:rsidRDefault="00D42BBA" w:rsidP="00617EE4">
            <w:pPr>
              <w:jc w:val="both"/>
              <w:rPr>
                <w:sz w:val="22"/>
                <w:szCs w:val="22"/>
              </w:rPr>
            </w:pPr>
            <w:r w:rsidRPr="00CF3AFF">
              <w:rPr>
                <w:sz w:val="22"/>
                <w:szCs w:val="22"/>
              </w:rPr>
              <w:t>Sú určené kritéria na vyhodnotenie ponúk v súlade s § 44 ZVO?</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617EE4" w:rsidRPr="007001F1" w:rsidTr="004B5668">
        <w:trPr>
          <w:trHeight w:val="577"/>
        </w:trPr>
        <w:tc>
          <w:tcPr>
            <w:tcW w:w="582" w:type="dxa"/>
            <w:shd w:val="clear" w:color="auto" w:fill="auto"/>
            <w:noWrap/>
            <w:vAlign w:val="center"/>
            <w:hideMark/>
          </w:tcPr>
          <w:p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
          <w:p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w:t>
            </w:r>
            <w:r w:rsidR="00865442" w:rsidRPr="00A4759E">
              <w:rPr>
                <w:sz w:val="22"/>
                <w:szCs w:val="22"/>
              </w:rPr>
              <w:lastRenderedPageBreak/>
              <w:t xml:space="preserve">v zmysle </w:t>
            </w:r>
            <w:r w:rsidRPr="00ED7644">
              <w:rPr>
                <w:sz w:val="22"/>
                <w:szCs w:val="22"/>
              </w:rPr>
              <w:t>§ 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F767F0" w:rsidRPr="007001F1" w:rsidTr="00F767F0">
        <w:trPr>
          <w:trHeight w:val="6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lastRenderedPageBreak/>
              <w:t>1</w:t>
            </w:r>
            <w:r w:rsidR="00D42BBA">
              <w:rPr>
                <w:color w:val="000000"/>
                <w:sz w:val="22"/>
                <w:szCs w:val="22"/>
              </w:rPr>
              <w:t>3</w:t>
            </w:r>
          </w:p>
        </w:tc>
        <w:tc>
          <w:tcPr>
            <w:tcW w:w="4820" w:type="dxa"/>
            <w:gridSpan w:val="2"/>
            <w:shd w:val="clear" w:color="auto" w:fill="auto"/>
            <w:vAlign w:val="center"/>
            <w:hideMark/>
          </w:tcPr>
          <w:p w:rsidR="00F767F0" w:rsidRPr="0001630F" w:rsidRDefault="00F767F0" w:rsidP="00865442">
            <w:pPr>
              <w:jc w:val="both"/>
              <w:rPr>
                <w:color w:val="000000"/>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rsidR="00F767F0" w:rsidRPr="0096219B" w:rsidRDefault="00F767F0"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312388">
        <w:trPr>
          <w:trHeight w:val="381"/>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A04031" w:rsidRDefault="00F767F0" w:rsidP="000103DC">
            <w:pPr>
              <w:jc w:val="both"/>
              <w:rPr>
                <w:color w:val="000000"/>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w:t>
            </w:r>
            <w:r w:rsidR="000103DC">
              <w:rPr>
                <w:color w:val="000000"/>
                <w:sz w:val="22"/>
                <w:szCs w:val="22"/>
              </w:rPr>
              <w:t>2</w:t>
            </w:r>
            <w:r w:rsidRPr="00A04031">
              <w:rPr>
                <w:color w:val="000000"/>
                <w:sz w:val="22"/>
                <w:szCs w:val="22"/>
              </w:rPr>
              <w:t xml:space="preserve"> ods. </w:t>
            </w:r>
            <w:r w:rsidR="000103DC">
              <w:rPr>
                <w:color w:val="000000"/>
                <w:sz w:val="22"/>
                <w:szCs w:val="22"/>
              </w:rPr>
              <w:t>12</w:t>
            </w:r>
            <w:r w:rsidRPr="00A04031">
              <w:rPr>
                <w:color w:val="000000"/>
                <w:sz w:val="22"/>
                <w:szCs w:val="22"/>
              </w:rPr>
              <w:t xml:space="preserve">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C12302" w:rsidRPr="007001F1" w:rsidTr="00A42DBF">
        <w:trPr>
          <w:trHeight w:val="885"/>
        </w:trPr>
        <w:tc>
          <w:tcPr>
            <w:tcW w:w="582" w:type="dxa"/>
            <w:vMerge w:val="restart"/>
            <w:shd w:val="clear" w:color="auto" w:fill="auto"/>
            <w:noWrap/>
            <w:vAlign w:val="center"/>
            <w:hideMark/>
          </w:tcPr>
          <w:p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A42DBF" w:rsidRPr="007001F1" w:rsidTr="00A42DBF">
        <w:trPr>
          <w:trHeight w:val="758"/>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757"/>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4F1113" w:rsidRPr="007001F1" w:rsidTr="006A4BF8">
        <w:trPr>
          <w:trHeight w:val="582"/>
        </w:trPr>
        <w:tc>
          <w:tcPr>
            <w:tcW w:w="582" w:type="dxa"/>
            <w:vMerge w:val="restart"/>
            <w:shd w:val="clear" w:color="auto" w:fill="auto"/>
            <w:noWrap/>
            <w:vAlign w:val="center"/>
          </w:tcPr>
          <w:p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9"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0" w:anchor="paragraf-40.odsek-7" w:tooltip="Odkaz na predpis alebo ustanovenie" w:history="1">
              <w:r w:rsidRPr="004F1113">
                <w:rPr>
                  <w:color w:val="000000"/>
                  <w:sz w:val="22"/>
                  <w:szCs w:val="22"/>
                </w:rPr>
                <w:t>ods. 7</w:t>
              </w:r>
            </w:hyperlink>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617EE4" w:rsidRPr="007001F1" w:rsidTr="006A4BF8">
        <w:trPr>
          <w:trHeight w:val="436"/>
        </w:trPr>
        <w:tc>
          <w:tcPr>
            <w:tcW w:w="582" w:type="dxa"/>
            <w:shd w:val="clear" w:color="auto" w:fill="auto"/>
            <w:noWrap/>
            <w:vAlign w:val="center"/>
            <w:hideMark/>
          </w:tcPr>
          <w:p w:rsidR="00617EE4" w:rsidRPr="007001F1" w:rsidRDefault="00C85510">
            <w:pPr>
              <w:jc w:val="center"/>
              <w:rPr>
                <w:color w:val="000000"/>
              </w:rPr>
            </w:pPr>
            <w:r w:rsidRPr="007001F1">
              <w:rPr>
                <w:color w:val="000000"/>
                <w:sz w:val="22"/>
                <w:szCs w:val="22"/>
              </w:rPr>
              <w:lastRenderedPageBreak/>
              <w:t>1</w:t>
            </w:r>
            <w:r w:rsidR="00D42BBA">
              <w:rPr>
                <w:color w:val="000000"/>
                <w:sz w:val="22"/>
                <w:szCs w:val="22"/>
              </w:rPr>
              <w:t>7</w:t>
            </w:r>
          </w:p>
        </w:tc>
        <w:tc>
          <w:tcPr>
            <w:tcW w:w="4820" w:type="dxa"/>
            <w:gridSpan w:val="2"/>
            <w:shd w:val="clear" w:color="auto" w:fill="auto"/>
            <w:vAlign w:val="center"/>
            <w:hideMark/>
          </w:tcPr>
          <w:p w:rsidR="00617EE4" w:rsidRPr="0096219B" w:rsidRDefault="00617EE4" w:rsidP="001B7550">
            <w:pPr>
              <w:jc w:val="both"/>
              <w:rPr>
                <w:color w:val="000000"/>
              </w:rPr>
            </w:pPr>
            <w:r w:rsidRPr="0001630F">
              <w:rPr>
                <w:color w:val="000000"/>
                <w:sz w:val="22"/>
                <w:szCs w:val="22"/>
              </w:rPr>
              <w:t xml:space="preserve">Bol v prípade jednej ponuky použitý postup podľa </w:t>
            </w:r>
            <w:r w:rsidRPr="007001F1">
              <w:rPr>
                <w:color w:val="000000"/>
                <w:sz w:val="22"/>
                <w:szCs w:val="22"/>
              </w:rPr>
              <w:t>§ 57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4F0F81">
        <w:trPr>
          <w:trHeight w:val="306"/>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923"/>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1013"/>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58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503"/>
        </w:trPr>
        <w:tc>
          <w:tcPr>
            <w:tcW w:w="582" w:type="dxa"/>
            <w:vMerge w:val="restart"/>
            <w:shd w:val="clear" w:color="auto" w:fill="auto"/>
            <w:noWrap/>
            <w:vAlign w:val="center"/>
          </w:tcPr>
          <w:p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50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6A4BF8">
        <w:trPr>
          <w:trHeight w:val="682"/>
        </w:trPr>
        <w:tc>
          <w:tcPr>
            <w:tcW w:w="582" w:type="dxa"/>
            <w:shd w:val="clear" w:color="auto" w:fill="auto"/>
            <w:noWrap/>
            <w:vAlign w:val="center"/>
          </w:tcPr>
          <w:p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635"/>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90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01630F"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1638C0" w:rsidRPr="007001F1" w:rsidTr="006A4BF8">
        <w:trPr>
          <w:trHeight w:val="900"/>
        </w:trPr>
        <w:tc>
          <w:tcPr>
            <w:tcW w:w="582" w:type="dxa"/>
            <w:shd w:val="clear" w:color="auto" w:fill="auto"/>
            <w:noWrap/>
            <w:vAlign w:val="center"/>
          </w:tcPr>
          <w:p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rsidR="001638C0" w:rsidRPr="007001F1" w:rsidRDefault="001638C0" w:rsidP="00617EE4">
            <w:pPr>
              <w:jc w:val="center"/>
              <w:rPr>
                <w:b/>
                <w:bCs/>
                <w:color w:val="000000"/>
              </w:rPr>
            </w:pPr>
          </w:p>
        </w:tc>
        <w:tc>
          <w:tcPr>
            <w:tcW w:w="567" w:type="dxa"/>
            <w:shd w:val="clear" w:color="auto" w:fill="auto"/>
            <w:vAlign w:val="center"/>
          </w:tcPr>
          <w:p w:rsidR="001638C0" w:rsidRPr="0001630F" w:rsidRDefault="001638C0" w:rsidP="00617EE4">
            <w:pPr>
              <w:jc w:val="center"/>
              <w:rPr>
                <w:b/>
                <w:bCs/>
                <w:color w:val="000000"/>
              </w:rPr>
            </w:pPr>
          </w:p>
        </w:tc>
        <w:tc>
          <w:tcPr>
            <w:tcW w:w="850" w:type="dxa"/>
            <w:shd w:val="clear" w:color="auto" w:fill="auto"/>
            <w:vAlign w:val="center"/>
          </w:tcPr>
          <w:p w:rsidR="001638C0" w:rsidRPr="007001F1" w:rsidRDefault="001638C0" w:rsidP="00617EE4">
            <w:pPr>
              <w:jc w:val="center"/>
              <w:rPr>
                <w:b/>
                <w:bCs/>
                <w:color w:val="000000"/>
              </w:rPr>
            </w:pPr>
          </w:p>
        </w:tc>
        <w:tc>
          <w:tcPr>
            <w:tcW w:w="1701" w:type="dxa"/>
            <w:shd w:val="clear" w:color="auto" w:fill="auto"/>
            <w:vAlign w:val="center"/>
          </w:tcPr>
          <w:p w:rsidR="001638C0" w:rsidRPr="007001F1" w:rsidRDefault="001638C0" w:rsidP="00617EE4">
            <w:pPr>
              <w:jc w:val="center"/>
              <w:rPr>
                <w:b/>
                <w:bCs/>
                <w:color w:val="000000"/>
              </w:rPr>
            </w:pPr>
          </w:p>
        </w:tc>
      </w:tr>
      <w:tr w:rsidR="00A42DBF" w:rsidRPr="007001F1" w:rsidTr="00312388">
        <w:trPr>
          <w:trHeight w:val="676"/>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312388">
        <w:trPr>
          <w:trHeight w:val="48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
          <w:p w:rsidR="00B109E8" w:rsidRPr="007001F1" w:rsidRDefault="00617EE4" w:rsidP="00617EE4">
            <w:pPr>
              <w:jc w:val="both"/>
              <w:rPr>
                <w:color w:val="000000"/>
              </w:rPr>
            </w:pPr>
            <w:r w:rsidRPr="007001F1">
              <w:rPr>
                <w:color w:val="000000"/>
                <w:sz w:val="22"/>
                <w:szCs w:val="22"/>
              </w:rPr>
              <w:t>Bolo pri uzavretí zmluvy postupované v súlade s ustanoveniami § 56?</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1225"/>
        </w:trPr>
        <w:tc>
          <w:tcPr>
            <w:tcW w:w="582" w:type="dxa"/>
            <w:shd w:val="clear" w:color="auto" w:fill="auto"/>
            <w:noWrap/>
            <w:vAlign w:val="center"/>
            <w:hideMark/>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7</w:t>
            </w:r>
          </w:p>
        </w:tc>
        <w:tc>
          <w:tcPr>
            <w:tcW w:w="4820" w:type="dxa"/>
            <w:gridSpan w:val="2"/>
            <w:shd w:val="clear" w:color="auto" w:fill="auto"/>
            <w:vAlign w:val="center"/>
            <w:hideMark/>
          </w:tcPr>
          <w:p w:rsidR="00617EE4" w:rsidRPr="007001F1" w:rsidRDefault="00617EE4" w:rsidP="00E8071D">
            <w:pPr>
              <w:jc w:val="both"/>
            </w:pPr>
            <w:r w:rsidRPr="007001F1">
              <w:rPr>
                <w:sz w:val="22"/>
                <w:szCs w:val="22"/>
              </w:rPr>
              <w:t xml:space="preserve">Zaslal verejný obstarávateľ </w:t>
            </w:r>
            <w:r w:rsidR="00E8071D">
              <w:rPr>
                <w:sz w:val="22"/>
                <w:szCs w:val="22"/>
              </w:rPr>
              <w:t>oznámenie</w:t>
            </w:r>
            <w:r w:rsidR="00E8071D" w:rsidRPr="007001F1">
              <w:rPr>
                <w:sz w:val="22"/>
                <w:szCs w:val="22"/>
              </w:rPr>
              <w:t xml:space="preserve"> </w:t>
            </w:r>
            <w:r w:rsidRPr="007001F1">
              <w:rPr>
                <w:sz w:val="22"/>
                <w:szCs w:val="22"/>
              </w:rPr>
              <w:t>o výsledku verejného obstarávania Úradu pre verejné obstarávanie v lehotách uvedených v § 11</w:t>
            </w:r>
            <w:r w:rsidR="00E8071D">
              <w:rPr>
                <w:sz w:val="22"/>
                <w:szCs w:val="22"/>
              </w:rPr>
              <w:t>6</w:t>
            </w:r>
            <w:r w:rsidRPr="007001F1">
              <w:rPr>
                <w:sz w:val="22"/>
                <w:szCs w:val="22"/>
              </w:rPr>
              <w:t xml:space="preserve">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rPr>
          <w:trHeight w:val="534"/>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8</w:t>
            </w:r>
          </w:p>
        </w:tc>
        <w:tc>
          <w:tcPr>
            <w:tcW w:w="4820" w:type="dxa"/>
            <w:gridSpan w:val="2"/>
            <w:shd w:val="clear" w:color="auto" w:fill="auto"/>
            <w:vAlign w:val="center"/>
          </w:tcPr>
          <w:p w:rsidR="00A42DBF" w:rsidRPr="007001F1" w:rsidRDefault="00A42DBF" w:rsidP="003D0B90">
            <w:pPr>
              <w:jc w:val="both"/>
            </w:pPr>
            <w:r w:rsidRPr="007001F1">
              <w:rPr>
                <w:sz w:val="22"/>
                <w:szCs w:val="22"/>
              </w:rPr>
              <w:t>a)</w:t>
            </w:r>
            <w:r w:rsidR="0041118B">
              <w:rPr>
                <w:sz w:val="22"/>
                <w:szCs w:val="22"/>
              </w:rPr>
              <w:t xml:space="preserve"> </w:t>
            </w:r>
            <w:r w:rsidRPr="007001F1">
              <w:rPr>
                <w:sz w:val="22"/>
                <w:szCs w:val="22"/>
              </w:rPr>
              <w:t>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105"/>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Del="00A42DBF" w:rsidRDefault="00A42DBF" w:rsidP="00B109E8">
            <w:pPr>
              <w:jc w:val="both"/>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w:t>
            </w:r>
            <w:r w:rsidR="008F5BD7">
              <w:rPr>
                <w:sz w:val="22"/>
                <w:szCs w:val="22"/>
              </w:rPr>
              <w:t xml:space="preserve"> (ak relevantné)</w:t>
            </w:r>
            <w:r w:rsidR="00B109E8" w:rsidRPr="0001630F">
              <w:rPr>
                <w:sz w:val="22"/>
                <w:szCs w:val="22"/>
              </w:rPr>
              <w:t>?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124941" w:rsidRPr="007001F1" w:rsidTr="00124941">
        <w:trPr>
          <w:trHeight w:val="695"/>
        </w:trPr>
        <w:tc>
          <w:tcPr>
            <w:tcW w:w="582" w:type="dxa"/>
            <w:vMerge w:val="restart"/>
            <w:shd w:val="clear" w:color="auto" w:fill="auto"/>
            <w:noWrap/>
            <w:vAlign w:val="center"/>
            <w:hideMark/>
          </w:tcPr>
          <w:p w:rsidR="00124941" w:rsidRPr="007001F1" w:rsidRDefault="00124941" w:rsidP="00617EE4">
            <w:pPr>
              <w:jc w:val="center"/>
              <w:rPr>
                <w:color w:val="000000"/>
              </w:rPr>
            </w:pPr>
            <w:r w:rsidRPr="007001F1">
              <w:rPr>
                <w:color w:val="000000"/>
                <w:sz w:val="22"/>
                <w:szCs w:val="22"/>
              </w:rPr>
              <w:t>2</w:t>
            </w:r>
            <w:r w:rsidR="008C3C13">
              <w:rPr>
                <w:color w:val="000000"/>
                <w:sz w:val="22"/>
                <w:szCs w:val="22"/>
              </w:rPr>
              <w:t>9</w:t>
            </w:r>
          </w:p>
        </w:tc>
        <w:tc>
          <w:tcPr>
            <w:tcW w:w="4820" w:type="dxa"/>
            <w:gridSpan w:val="2"/>
            <w:shd w:val="clear" w:color="auto" w:fill="auto"/>
            <w:vAlign w:val="center"/>
            <w:hideMark/>
          </w:tcPr>
          <w:p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r>
      <w:tr w:rsidR="00124941" w:rsidRPr="007001F1" w:rsidTr="00312388">
        <w:trPr>
          <w:trHeight w:val="440"/>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b) Splnil si verejný obstarávateľ povinnosti stanovené v § 64 ods. 1 písm. b) a c) ZVO?</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124941">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c) Je zmluva podpísaná oprávnenými osobami?</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6A4BF8">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d) Je výsledná zmluva zverejnená v súlade so zákonom o slobodnom prístupe k informáciám?</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617EE4" w:rsidRPr="007001F1" w:rsidTr="006A4BF8">
        <w:trPr>
          <w:trHeight w:val="536"/>
        </w:trPr>
        <w:tc>
          <w:tcPr>
            <w:tcW w:w="582" w:type="dxa"/>
            <w:shd w:val="clear" w:color="auto" w:fill="auto"/>
            <w:noWrap/>
            <w:vAlign w:val="center"/>
            <w:hideMark/>
          </w:tcPr>
          <w:p w:rsidR="00617EE4" w:rsidRPr="007001F1" w:rsidRDefault="008C3C13" w:rsidP="00617EE4">
            <w:pPr>
              <w:jc w:val="center"/>
              <w:rPr>
                <w:color w:val="000000"/>
              </w:rPr>
            </w:pPr>
            <w:r>
              <w:rPr>
                <w:color w:val="000000"/>
                <w:sz w:val="22"/>
                <w:szCs w:val="22"/>
              </w:rPr>
              <w:t>30</w:t>
            </w:r>
          </w:p>
        </w:tc>
        <w:tc>
          <w:tcPr>
            <w:tcW w:w="4820" w:type="dxa"/>
            <w:gridSpan w:val="2"/>
            <w:shd w:val="clear" w:color="auto" w:fill="auto"/>
            <w:vAlign w:val="center"/>
            <w:hideMark/>
          </w:tcPr>
          <w:p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430"/>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1</w:t>
            </w:r>
          </w:p>
        </w:tc>
        <w:tc>
          <w:tcPr>
            <w:tcW w:w="4820" w:type="dxa"/>
            <w:gridSpan w:val="2"/>
            <w:shd w:val="clear" w:color="auto" w:fill="auto"/>
            <w:vAlign w:val="center"/>
            <w:hideMark/>
          </w:tcPr>
          <w:p w:rsidR="00617EE4" w:rsidRPr="0096219B" w:rsidRDefault="00617EE4" w:rsidP="00617EE4">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299"/>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2</w:t>
            </w:r>
          </w:p>
        </w:tc>
        <w:tc>
          <w:tcPr>
            <w:tcW w:w="4820" w:type="dxa"/>
            <w:gridSpan w:val="2"/>
            <w:shd w:val="clear" w:color="auto" w:fill="auto"/>
            <w:vAlign w:val="center"/>
            <w:hideMark/>
          </w:tcPr>
          <w:p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300"/>
        </w:trPr>
        <w:tc>
          <w:tcPr>
            <w:tcW w:w="582" w:type="dxa"/>
            <w:shd w:val="clear" w:color="auto" w:fill="auto"/>
            <w:noWrap/>
            <w:vAlign w:val="center"/>
            <w:hideMark/>
          </w:tcPr>
          <w:p w:rsidR="00617EE4" w:rsidRPr="007001F1" w:rsidRDefault="00A04CF0" w:rsidP="00ED1A8F">
            <w:pPr>
              <w:jc w:val="center"/>
              <w:rPr>
                <w:color w:val="000000"/>
              </w:rPr>
            </w:pPr>
            <w:r w:rsidRPr="007001F1">
              <w:rPr>
                <w:color w:val="000000"/>
                <w:sz w:val="22"/>
                <w:szCs w:val="22"/>
              </w:rPr>
              <w:t>3</w:t>
            </w:r>
            <w:r w:rsidR="008C3C13">
              <w:rPr>
                <w:color w:val="000000"/>
                <w:sz w:val="22"/>
                <w:szCs w:val="22"/>
              </w:rPr>
              <w:t>3</w:t>
            </w:r>
          </w:p>
        </w:tc>
        <w:tc>
          <w:tcPr>
            <w:tcW w:w="4820" w:type="dxa"/>
            <w:gridSpan w:val="2"/>
            <w:shd w:val="clear" w:color="auto" w:fill="auto"/>
            <w:vAlign w:val="center"/>
            <w:hideMark/>
          </w:tcPr>
          <w:p w:rsidR="00617EE4" w:rsidRPr="0096219B" w:rsidRDefault="00617EE4" w:rsidP="00617EE4">
            <w:pPr>
              <w:jc w:val="both"/>
            </w:pPr>
            <w:r w:rsidRPr="007001F1">
              <w:rPr>
                <w:color w:val="000000"/>
                <w:sz w:val="22"/>
                <w:szCs w:val="22"/>
              </w:rPr>
              <w:t>Bol zamestnanec vykonávajúci kontrolu 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87008A" w:rsidRPr="007001F1" w:rsidTr="006A4BF8">
        <w:trPr>
          <w:trHeight w:val="300"/>
        </w:trPr>
        <w:tc>
          <w:tcPr>
            <w:tcW w:w="582" w:type="dxa"/>
            <w:shd w:val="clear" w:color="auto" w:fill="auto"/>
            <w:noWrap/>
            <w:vAlign w:val="center"/>
          </w:tcPr>
          <w:p w:rsidR="0087008A" w:rsidRPr="007001F1" w:rsidRDefault="00D42BBA" w:rsidP="00A04CF0">
            <w:pPr>
              <w:jc w:val="center"/>
              <w:rPr>
                <w:color w:val="000000"/>
              </w:rPr>
            </w:pPr>
            <w:r>
              <w:rPr>
                <w:color w:val="000000"/>
                <w:sz w:val="22"/>
                <w:szCs w:val="22"/>
              </w:rPr>
              <w:t>3</w:t>
            </w:r>
            <w:r w:rsidR="008C3C13">
              <w:rPr>
                <w:color w:val="000000"/>
                <w:sz w:val="22"/>
                <w:szCs w:val="22"/>
              </w:rPr>
              <w:t>4</w:t>
            </w:r>
          </w:p>
        </w:tc>
        <w:tc>
          <w:tcPr>
            <w:tcW w:w="4820" w:type="dxa"/>
            <w:gridSpan w:val="2"/>
            <w:shd w:val="clear" w:color="auto" w:fill="auto"/>
            <w:vAlign w:val="center"/>
          </w:tcPr>
          <w:p w:rsidR="0087008A" w:rsidRPr="007001F1" w:rsidRDefault="00E5404D" w:rsidP="00617EE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87008A" w:rsidRPr="007001F1" w:rsidRDefault="0087008A" w:rsidP="00617EE4">
            <w:pPr>
              <w:jc w:val="center"/>
              <w:rPr>
                <w:b/>
                <w:bCs/>
                <w:color w:val="000000"/>
              </w:rPr>
            </w:pPr>
          </w:p>
        </w:tc>
        <w:tc>
          <w:tcPr>
            <w:tcW w:w="567" w:type="dxa"/>
            <w:shd w:val="clear" w:color="auto" w:fill="auto"/>
            <w:vAlign w:val="center"/>
          </w:tcPr>
          <w:p w:rsidR="0087008A" w:rsidRPr="007001F1" w:rsidRDefault="0087008A" w:rsidP="00617EE4">
            <w:pPr>
              <w:jc w:val="center"/>
              <w:rPr>
                <w:b/>
                <w:bCs/>
                <w:color w:val="000000"/>
              </w:rPr>
            </w:pPr>
          </w:p>
        </w:tc>
        <w:tc>
          <w:tcPr>
            <w:tcW w:w="850" w:type="dxa"/>
            <w:shd w:val="clear" w:color="auto" w:fill="auto"/>
            <w:vAlign w:val="center"/>
          </w:tcPr>
          <w:p w:rsidR="0087008A" w:rsidRPr="007001F1" w:rsidRDefault="0087008A" w:rsidP="00617EE4">
            <w:pPr>
              <w:jc w:val="center"/>
              <w:rPr>
                <w:b/>
                <w:bCs/>
                <w:color w:val="000000"/>
              </w:rPr>
            </w:pPr>
          </w:p>
        </w:tc>
        <w:tc>
          <w:tcPr>
            <w:tcW w:w="1701" w:type="dxa"/>
            <w:shd w:val="clear" w:color="auto" w:fill="auto"/>
            <w:vAlign w:val="center"/>
          </w:tcPr>
          <w:p w:rsidR="0087008A" w:rsidRPr="007001F1" w:rsidRDefault="0087008A" w:rsidP="00617EE4">
            <w:pPr>
              <w:jc w:val="center"/>
              <w:rPr>
                <w:b/>
                <w:bCs/>
                <w:color w:val="000000"/>
              </w:rPr>
            </w:pPr>
          </w:p>
        </w:tc>
      </w:tr>
      <w:tr w:rsidR="00617EE4" w:rsidRPr="007001F1" w:rsidTr="00CB0C56">
        <w:trPr>
          <w:trHeight w:val="300"/>
        </w:trPr>
        <w:tc>
          <w:tcPr>
            <w:tcW w:w="9087" w:type="dxa"/>
            <w:gridSpan w:val="7"/>
            <w:shd w:val="clear" w:color="auto" w:fill="auto"/>
            <w:noWrap/>
            <w:vAlign w:val="center"/>
          </w:tcPr>
          <w:p w:rsidR="00617EE4" w:rsidRPr="007001F1" w:rsidRDefault="00617EE4" w:rsidP="00617EE4">
            <w:pPr>
              <w:jc w:val="both"/>
              <w:rPr>
                <w:b/>
                <w:sz w:val="20"/>
                <w:szCs w:val="20"/>
              </w:rPr>
            </w:pPr>
            <w:r w:rsidRPr="007001F1">
              <w:rPr>
                <w:b/>
                <w:sz w:val="20"/>
                <w:szCs w:val="20"/>
              </w:rPr>
              <w:lastRenderedPageBreak/>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
              <w:t>[1]</w:t>
            </w:r>
          </w:p>
          <w:p w:rsidR="00617EE4" w:rsidRPr="007001F1" w:rsidRDefault="00617EE4" w:rsidP="00617EE4">
            <w:pPr>
              <w:rPr>
                <w:b/>
                <w:bCs/>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2"/>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Default="00617EE4">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F759DF">
            <w:pPr>
              <w:jc w:val="center"/>
              <w:rPr>
                <w:b/>
                <w:bCs/>
                <w:color w:val="FFFFFF"/>
              </w:rPr>
            </w:pPr>
            <w:r w:rsidRPr="007001F1">
              <w:rPr>
                <w:b/>
                <w:bCs/>
                <w:color w:val="FFFFFF"/>
              </w:rPr>
              <w:lastRenderedPageBreak/>
              <w:t>Kontrolný zoznam k finančnej kontrole VO</w:t>
            </w:r>
            <w:r w:rsidRPr="007001F1">
              <w:rPr>
                <w:b/>
                <w:bCs/>
                <w:color w:val="FFFFFF"/>
              </w:rPr>
              <w:br/>
            </w:r>
            <w:bookmarkStart w:id="1" w:name="KZ_3"/>
            <w:r w:rsidRPr="007001F1">
              <w:rPr>
                <w:b/>
                <w:bCs/>
                <w:color w:val="FFFFFF"/>
              </w:rPr>
              <w:t xml:space="preserve">Podlimitná zákazka realizovaná </w:t>
            </w:r>
            <w:r w:rsidR="00F759DF">
              <w:rPr>
                <w:b/>
                <w:bCs/>
                <w:color w:val="FFFFFF"/>
              </w:rPr>
              <w:t>s využitím</w:t>
            </w:r>
            <w:r w:rsidR="00F759DF" w:rsidRPr="007001F1">
              <w:rPr>
                <w:b/>
                <w:bCs/>
                <w:color w:val="FFFFFF"/>
              </w:rPr>
              <w:t xml:space="preserve"> </w:t>
            </w:r>
            <w:r w:rsidRPr="007001F1">
              <w:rPr>
                <w:b/>
                <w:bCs/>
                <w:color w:val="FFFFFF"/>
              </w:rPr>
              <w:t>elektronické</w:t>
            </w:r>
            <w:r w:rsidR="00F759DF">
              <w:rPr>
                <w:b/>
                <w:bCs/>
                <w:color w:val="FFFFFF"/>
              </w:rPr>
              <w:t>ho</w:t>
            </w:r>
            <w:r w:rsidRPr="007001F1">
              <w:rPr>
                <w:b/>
                <w:bCs/>
                <w:color w:val="FFFFFF"/>
              </w:rPr>
              <w:t xml:space="preserve"> trhovisk</w:t>
            </w:r>
            <w:r w:rsidR="00F759DF">
              <w:rPr>
                <w:b/>
                <w:bCs/>
                <w:color w:val="FFFFFF"/>
              </w:rPr>
              <w:t>a</w:t>
            </w:r>
            <w:r w:rsidRPr="007001F1">
              <w:rPr>
                <w:b/>
                <w:bCs/>
                <w:color w:val="FFFFFF"/>
              </w:rPr>
              <w:t xml:space="preserve"> – štandardná ex post kontrola</w:t>
            </w:r>
            <w:bookmarkEnd w:id="1"/>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F759DF">
            <w:pPr>
              <w:rPr>
                <w:color w:val="000000"/>
              </w:rPr>
            </w:pPr>
            <w:r w:rsidRPr="007001F1">
              <w:rPr>
                <w:color w:val="000000"/>
                <w:sz w:val="22"/>
                <w:szCs w:val="22"/>
              </w:rPr>
              <w:t xml:space="preserve">Podlimitná zákazka realizovaná </w:t>
            </w:r>
            <w:r w:rsidR="00F759DF">
              <w:rPr>
                <w:color w:val="000000"/>
                <w:sz w:val="22"/>
                <w:szCs w:val="22"/>
              </w:rPr>
              <w:t xml:space="preserve">s využitím </w:t>
            </w:r>
            <w:r w:rsidRPr="007001F1">
              <w:rPr>
                <w:color w:val="000000"/>
                <w:sz w:val="22"/>
                <w:szCs w:val="22"/>
              </w:rPr>
              <w:t>elektronické</w:t>
            </w:r>
            <w:r w:rsidR="00F759DF">
              <w:rPr>
                <w:color w:val="000000"/>
                <w:sz w:val="22"/>
                <w:szCs w:val="22"/>
              </w:rPr>
              <w:t>ho</w:t>
            </w:r>
            <w:r w:rsidRPr="007001F1">
              <w:rPr>
                <w:color w:val="000000"/>
                <w:sz w:val="22"/>
                <w:szCs w:val="22"/>
              </w:rPr>
              <w:t xml:space="preserve"> trhovisk</w:t>
            </w:r>
            <w:r w:rsidR="00F759DF">
              <w:rPr>
                <w:color w:val="000000"/>
                <w:sz w:val="22"/>
                <w:szCs w:val="22"/>
              </w:rPr>
              <w:t>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 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42704" w:rsidP="00617EE4">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7261E4">
        <w:trPr>
          <w:trHeight w:val="600"/>
        </w:trPr>
        <w:tc>
          <w:tcPr>
            <w:tcW w:w="582" w:type="dxa"/>
            <w:shd w:val="clear" w:color="auto" w:fill="auto"/>
            <w:noWrap/>
            <w:vAlign w:val="center"/>
          </w:tcPr>
          <w:p w:rsidR="00617EE4" w:rsidRPr="007001F1" w:rsidRDefault="00617EE4" w:rsidP="00617EE4">
            <w:pPr>
              <w:jc w:val="center"/>
              <w:rPr>
                <w:color w:val="000000"/>
              </w:rPr>
            </w:pPr>
          </w:p>
        </w:tc>
        <w:tc>
          <w:tcPr>
            <w:tcW w:w="4820" w:type="dxa"/>
            <w:gridSpan w:val="2"/>
            <w:shd w:val="clear" w:color="auto" w:fill="auto"/>
            <w:vAlign w:val="center"/>
          </w:tcPr>
          <w:p w:rsidR="00617EE4" w:rsidRPr="007001F1" w:rsidRDefault="00617EE4" w:rsidP="00617EE4">
            <w:pPr>
              <w:jc w:val="both"/>
              <w:rPr>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776" w:type="dxa"/>
            <w:shd w:val="clear" w:color="auto" w:fill="auto"/>
            <w:vAlign w:val="center"/>
          </w:tcPr>
          <w:p w:rsidR="00617EE4" w:rsidRPr="007001F1" w:rsidRDefault="00617EE4" w:rsidP="00617EE4">
            <w:pPr>
              <w:jc w:val="center"/>
              <w:rPr>
                <w:b/>
                <w:bCs/>
                <w:color w:val="000000"/>
              </w:rPr>
            </w:pPr>
          </w:p>
        </w:tc>
        <w:tc>
          <w:tcPr>
            <w:tcW w:w="1775" w:type="dxa"/>
            <w:shd w:val="clear" w:color="auto" w:fill="auto"/>
            <w:vAlign w:val="center"/>
          </w:tcPr>
          <w:p w:rsidR="00617EE4" w:rsidRPr="007001F1" w:rsidRDefault="00617EE4" w:rsidP="00617EE4">
            <w:pPr>
              <w:jc w:val="center"/>
              <w:rPr>
                <w:b/>
                <w:bCs/>
                <w:color w:val="000000"/>
              </w:rPr>
            </w:pPr>
          </w:p>
        </w:tc>
      </w:tr>
      <w:tr w:rsidR="001D138A" w:rsidRPr="007001F1" w:rsidTr="007261E4">
        <w:trPr>
          <w:trHeight w:val="528"/>
        </w:trPr>
        <w:tc>
          <w:tcPr>
            <w:tcW w:w="582" w:type="dxa"/>
            <w:vMerge w:val="restart"/>
            <w:shd w:val="clear" w:color="auto" w:fill="auto"/>
            <w:noWrap/>
            <w:vAlign w:val="center"/>
          </w:tcPr>
          <w:p w:rsidR="001D138A" w:rsidRPr="007001F1" w:rsidRDefault="00081053" w:rsidP="00617EE4">
            <w:pPr>
              <w:jc w:val="center"/>
              <w:rPr>
                <w:color w:val="000000"/>
              </w:rPr>
            </w:pPr>
            <w:r>
              <w:rPr>
                <w:color w:val="000000"/>
                <w:sz w:val="22"/>
                <w:szCs w:val="22"/>
              </w:rPr>
              <w:t>1</w:t>
            </w:r>
          </w:p>
        </w:tc>
        <w:tc>
          <w:tcPr>
            <w:tcW w:w="4820" w:type="dxa"/>
            <w:gridSpan w:val="2"/>
            <w:shd w:val="clear" w:color="auto" w:fill="auto"/>
            <w:vAlign w:val="center"/>
          </w:tcPr>
          <w:p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D138A" w:rsidRPr="007001F1" w:rsidTr="007261E4">
        <w:trPr>
          <w:trHeight w:val="528"/>
        </w:trPr>
        <w:tc>
          <w:tcPr>
            <w:tcW w:w="582" w:type="dxa"/>
            <w:vMerge/>
            <w:shd w:val="clear" w:color="auto" w:fill="auto"/>
            <w:noWrap/>
            <w:vAlign w:val="center"/>
          </w:tcPr>
          <w:p w:rsidR="001D138A" w:rsidRPr="007001F1" w:rsidRDefault="001D138A" w:rsidP="00617EE4">
            <w:pPr>
              <w:jc w:val="center"/>
              <w:rPr>
                <w:color w:val="000000"/>
                <w:sz w:val="22"/>
                <w:szCs w:val="22"/>
              </w:rPr>
            </w:pPr>
          </w:p>
        </w:tc>
        <w:tc>
          <w:tcPr>
            <w:tcW w:w="4820" w:type="dxa"/>
            <w:gridSpan w:val="2"/>
            <w:shd w:val="clear" w:color="auto" w:fill="auto"/>
            <w:vAlign w:val="center"/>
          </w:tcPr>
          <w:p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8167C" w:rsidRPr="007001F1" w:rsidTr="007261E4">
        <w:trPr>
          <w:trHeight w:val="299"/>
        </w:trPr>
        <w:tc>
          <w:tcPr>
            <w:tcW w:w="582" w:type="dxa"/>
            <w:shd w:val="clear" w:color="auto" w:fill="auto"/>
            <w:noWrap/>
            <w:vAlign w:val="center"/>
          </w:tcPr>
          <w:p w:rsidR="0018167C" w:rsidRPr="007001F1" w:rsidRDefault="00081053" w:rsidP="0018167C">
            <w:pPr>
              <w:jc w:val="center"/>
              <w:rPr>
                <w:i/>
                <w:color w:val="000000"/>
              </w:rPr>
            </w:pPr>
            <w:r>
              <w:rPr>
                <w:color w:val="000000"/>
                <w:sz w:val="22"/>
                <w:szCs w:val="22"/>
              </w:rPr>
              <w:t>2</w:t>
            </w:r>
          </w:p>
        </w:tc>
        <w:tc>
          <w:tcPr>
            <w:tcW w:w="4820" w:type="dxa"/>
            <w:gridSpan w:val="2"/>
            <w:shd w:val="clear" w:color="auto" w:fill="auto"/>
            <w:vAlign w:val="center"/>
          </w:tcPr>
          <w:p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18167C" w:rsidRPr="007001F1" w:rsidRDefault="0018167C" w:rsidP="0018167C">
            <w:pPr>
              <w:jc w:val="center"/>
              <w:rPr>
                <w:b/>
                <w:bCs/>
                <w:i/>
                <w:color w:val="000000"/>
              </w:rPr>
            </w:pPr>
          </w:p>
        </w:tc>
        <w:tc>
          <w:tcPr>
            <w:tcW w:w="567" w:type="dxa"/>
            <w:shd w:val="clear" w:color="auto" w:fill="auto"/>
            <w:vAlign w:val="center"/>
          </w:tcPr>
          <w:p w:rsidR="0018167C" w:rsidRPr="007001F1" w:rsidRDefault="0018167C" w:rsidP="0018167C">
            <w:pPr>
              <w:jc w:val="center"/>
              <w:rPr>
                <w:b/>
                <w:bCs/>
                <w:i/>
                <w:color w:val="000000"/>
              </w:rPr>
            </w:pPr>
          </w:p>
        </w:tc>
        <w:tc>
          <w:tcPr>
            <w:tcW w:w="776" w:type="dxa"/>
            <w:shd w:val="clear" w:color="auto" w:fill="auto"/>
            <w:vAlign w:val="center"/>
          </w:tcPr>
          <w:p w:rsidR="0018167C" w:rsidRPr="007001F1" w:rsidRDefault="0018167C" w:rsidP="0018167C">
            <w:pPr>
              <w:jc w:val="center"/>
              <w:rPr>
                <w:b/>
                <w:bCs/>
                <w:i/>
                <w:color w:val="000000"/>
              </w:rPr>
            </w:pPr>
          </w:p>
        </w:tc>
        <w:tc>
          <w:tcPr>
            <w:tcW w:w="1775" w:type="dxa"/>
            <w:shd w:val="clear" w:color="auto" w:fill="auto"/>
            <w:vAlign w:val="center"/>
          </w:tcPr>
          <w:p w:rsidR="0018167C" w:rsidRPr="007001F1" w:rsidRDefault="0018167C" w:rsidP="0018167C">
            <w:pPr>
              <w:jc w:val="center"/>
              <w:rPr>
                <w:b/>
                <w:bCs/>
                <w:i/>
                <w:color w:val="000000"/>
              </w:rPr>
            </w:pPr>
          </w:p>
        </w:tc>
      </w:tr>
      <w:tr w:rsidR="00013B3B" w:rsidRPr="007001F1" w:rsidTr="00312388">
        <w:trPr>
          <w:trHeight w:val="381"/>
        </w:trPr>
        <w:tc>
          <w:tcPr>
            <w:tcW w:w="582" w:type="dxa"/>
            <w:vMerge w:val="restart"/>
            <w:shd w:val="clear" w:color="auto" w:fill="auto"/>
            <w:noWrap/>
            <w:vAlign w:val="center"/>
          </w:tcPr>
          <w:p w:rsidR="00013B3B" w:rsidRPr="007001F1" w:rsidRDefault="00081053" w:rsidP="0018167C">
            <w:pPr>
              <w:jc w:val="center"/>
              <w:rPr>
                <w:color w:val="000000"/>
              </w:rPr>
            </w:pPr>
            <w:r>
              <w:rPr>
                <w:color w:val="000000"/>
                <w:sz w:val="22"/>
                <w:szCs w:val="22"/>
              </w:rPr>
              <w:lastRenderedPageBreak/>
              <w:t>3</w:t>
            </w:r>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a) Nebol pri zadávaní zákazky identifikovaný k</w:t>
            </w:r>
            <w:r w:rsidR="00312388" w:rsidRPr="007001F1">
              <w:rPr>
                <w:color w:val="000000"/>
                <w:sz w:val="22"/>
                <w:szCs w:val="22"/>
              </w:rPr>
              <w:t>onflikt záujmov podľa § 23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630"/>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167C" w:rsidRPr="007001F1" w:rsidTr="007261E4">
        <w:trPr>
          <w:trHeight w:val="600"/>
        </w:trPr>
        <w:tc>
          <w:tcPr>
            <w:tcW w:w="582" w:type="dxa"/>
            <w:shd w:val="clear" w:color="auto" w:fill="auto"/>
            <w:noWrap/>
            <w:vAlign w:val="center"/>
            <w:hideMark/>
          </w:tcPr>
          <w:p w:rsidR="0018167C" w:rsidRPr="007001F1" w:rsidRDefault="00081053">
            <w:pPr>
              <w:jc w:val="center"/>
              <w:rPr>
                <w:color w:val="000000"/>
              </w:rPr>
            </w:pPr>
            <w:r>
              <w:rPr>
                <w:color w:val="000000"/>
                <w:sz w:val="22"/>
                <w:szCs w:val="22"/>
              </w:rPr>
              <w:t>4</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S ohľadom na predmet zákazky a definíciu bežnej dostupnosti na trhu bol pre obstarávanie zvolený správny postup?</w:t>
            </w:r>
            <w:r w:rsidR="007A4781">
              <w:rPr>
                <w:color w:val="000000"/>
                <w:sz w:val="22"/>
                <w:szCs w:val="22"/>
              </w:rPr>
              <w:t xml:space="preserve"> Bol pred vyhlásením VO vyplnený Test bežnej dostupnosti?</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013B3B" w:rsidRPr="007001F1" w:rsidTr="00312388">
        <w:trPr>
          <w:trHeight w:val="310"/>
        </w:trPr>
        <w:tc>
          <w:tcPr>
            <w:tcW w:w="582" w:type="dxa"/>
            <w:vMerge w:val="restart"/>
            <w:shd w:val="clear" w:color="auto" w:fill="auto"/>
            <w:noWrap/>
            <w:vAlign w:val="center"/>
            <w:hideMark/>
          </w:tcPr>
          <w:p w:rsidR="00013B3B" w:rsidRPr="007001F1" w:rsidRDefault="00081053" w:rsidP="0018167C">
            <w:pPr>
              <w:jc w:val="center"/>
              <w:rPr>
                <w:color w:val="000000"/>
              </w:rPr>
            </w:pPr>
            <w:r>
              <w:rPr>
                <w:color w:val="000000"/>
                <w:sz w:val="22"/>
                <w:szCs w:val="22"/>
              </w:rPr>
              <w:t>5</w:t>
            </w:r>
          </w:p>
        </w:tc>
        <w:tc>
          <w:tcPr>
            <w:tcW w:w="4820" w:type="dxa"/>
            <w:gridSpan w:val="2"/>
            <w:shd w:val="clear" w:color="auto" w:fill="auto"/>
            <w:vAlign w:val="center"/>
            <w:hideMark/>
          </w:tcPr>
          <w:p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312388">
        <w:trPr>
          <w:trHeight w:val="466"/>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3C3B86">
            <w:pPr>
              <w:jc w:val="both"/>
              <w:rPr>
                <w:color w:val="000000"/>
              </w:rPr>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3837" w:rsidRPr="007001F1" w:rsidTr="007261E4">
        <w:trPr>
          <w:trHeight w:val="600"/>
        </w:trPr>
        <w:tc>
          <w:tcPr>
            <w:tcW w:w="582" w:type="dxa"/>
            <w:vMerge w:val="restart"/>
            <w:shd w:val="clear" w:color="auto" w:fill="auto"/>
            <w:noWrap/>
            <w:vAlign w:val="center"/>
            <w:hideMark/>
          </w:tcPr>
          <w:p w:rsidR="00183837" w:rsidRPr="007001F1" w:rsidRDefault="00081053" w:rsidP="0018167C">
            <w:pPr>
              <w:jc w:val="center"/>
              <w:rPr>
                <w:color w:val="000000"/>
              </w:rPr>
            </w:pPr>
            <w:r>
              <w:rPr>
                <w:color w:val="000000"/>
                <w:sz w:val="22"/>
                <w:szCs w:val="22"/>
              </w:rPr>
              <w:t>6</w:t>
            </w:r>
          </w:p>
        </w:tc>
        <w:tc>
          <w:tcPr>
            <w:tcW w:w="4820" w:type="dxa"/>
            <w:gridSpan w:val="2"/>
            <w:shd w:val="clear" w:color="auto" w:fill="auto"/>
            <w:vAlign w:val="center"/>
            <w:hideMark/>
          </w:tcPr>
          <w:p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r>
      <w:tr w:rsidR="00183837" w:rsidRPr="007001F1" w:rsidTr="007261E4">
        <w:trPr>
          <w:trHeight w:val="600"/>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7261E4">
        <w:trPr>
          <w:trHeight w:val="900"/>
        </w:trPr>
        <w:tc>
          <w:tcPr>
            <w:tcW w:w="582" w:type="dxa"/>
            <w:shd w:val="clear" w:color="auto" w:fill="auto"/>
            <w:noWrap/>
            <w:vAlign w:val="center"/>
            <w:hideMark/>
          </w:tcPr>
          <w:p w:rsidR="0018167C" w:rsidRPr="007001F1" w:rsidRDefault="00081053">
            <w:pPr>
              <w:jc w:val="center"/>
              <w:rPr>
                <w:color w:val="000000"/>
              </w:rPr>
            </w:pPr>
            <w:r>
              <w:rPr>
                <w:color w:val="000000"/>
                <w:sz w:val="22"/>
                <w:szCs w:val="22"/>
              </w:rPr>
              <w:t>7</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18167C" w:rsidRPr="007001F1" w:rsidTr="007261E4">
        <w:trPr>
          <w:trHeight w:val="600"/>
        </w:trPr>
        <w:tc>
          <w:tcPr>
            <w:tcW w:w="582" w:type="dxa"/>
            <w:shd w:val="clear" w:color="auto" w:fill="auto"/>
            <w:noWrap/>
            <w:vAlign w:val="center"/>
          </w:tcPr>
          <w:p w:rsidR="0018167C" w:rsidRPr="007001F1" w:rsidRDefault="00081053" w:rsidP="0018167C">
            <w:pPr>
              <w:jc w:val="center"/>
              <w:rPr>
                <w:color w:val="000000"/>
              </w:rPr>
            </w:pPr>
            <w:r>
              <w:rPr>
                <w:color w:val="000000"/>
                <w:sz w:val="22"/>
                <w:szCs w:val="22"/>
              </w:rPr>
              <w:t>8</w:t>
            </w:r>
          </w:p>
        </w:tc>
        <w:tc>
          <w:tcPr>
            <w:tcW w:w="4820" w:type="dxa"/>
            <w:gridSpan w:val="2"/>
            <w:shd w:val="clear" w:color="auto" w:fill="auto"/>
            <w:vAlign w:val="center"/>
          </w:tcPr>
          <w:p w:rsidR="0018167C" w:rsidRPr="007001F1" w:rsidRDefault="0018167C" w:rsidP="0018167C">
            <w:pPr>
              <w:jc w:val="both"/>
            </w:pPr>
            <w:r w:rsidRPr="007001F1">
              <w:rPr>
                <w:sz w:val="22"/>
                <w:szCs w:val="22"/>
              </w:rPr>
              <w:t xml:space="preserve">V prípade, ak je výsledkom postupu cez elektronické trhovisko rámcová </w:t>
            </w:r>
            <w:r w:rsidR="00800B89" w:rsidRPr="007001F1">
              <w:rPr>
                <w:sz w:val="22"/>
                <w:szCs w:val="22"/>
              </w:rPr>
              <w:t>dohoda</w:t>
            </w:r>
            <w:r w:rsidRPr="007001F1">
              <w:rPr>
                <w:sz w:val="22"/>
                <w:szCs w:val="22"/>
              </w:rPr>
              <w:t>, uzatvára sa táto na obdobie maximálne 12 mesiacov?</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167C" w:rsidRPr="007001F1" w:rsidTr="007261E4">
        <w:trPr>
          <w:trHeight w:val="600"/>
        </w:trPr>
        <w:tc>
          <w:tcPr>
            <w:tcW w:w="582" w:type="dxa"/>
            <w:shd w:val="clear" w:color="auto" w:fill="auto"/>
            <w:noWrap/>
            <w:vAlign w:val="center"/>
          </w:tcPr>
          <w:p w:rsidR="0018167C" w:rsidRPr="007001F1" w:rsidRDefault="00081053" w:rsidP="0018167C">
            <w:pPr>
              <w:jc w:val="center"/>
              <w:rPr>
                <w:color w:val="000000"/>
              </w:rPr>
            </w:pPr>
            <w:r>
              <w:rPr>
                <w:color w:val="000000"/>
                <w:sz w:val="22"/>
                <w:szCs w:val="22"/>
              </w:rPr>
              <w:t>9</w:t>
            </w:r>
          </w:p>
        </w:tc>
        <w:tc>
          <w:tcPr>
            <w:tcW w:w="4820" w:type="dxa"/>
            <w:gridSpan w:val="2"/>
            <w:shd w:val="clear" w:color="auto" w:fill="auto"/>
            <w:vAlign w:val="center"/>
          </w:tcPr>
          <w:p w:rsidR="0018167C" w:rsidRPr="007001F1" w:rsidRDefault="0018167C" w:rsidP="0018167C">
            <w:pPr>
              <w:jc w:val="both"/>
            </w:pPr>
            <w:r w:rsidRPr="007001F1">
              <w:rPr>
                <w:sz w:val="22"/>
                <w:szCs w:val="22"/>
              </w:rPr>
              <w:t>Neboli identifikované iné porušenia pravidiel a postupov verejného obstarávania?</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3837" w:rsidRPr="007001F1" w:rsidTr="00312388">
        <w:trPr>
          <w:trHeight w:val="364"/>
        </w:trPr>
        <w:tc>
          <w:tcPr>
            <w:tcW w:w="582" w:type="dxa"/>
            <w:vMerge w:val="restart"/>
            <w:shd w:val="clear" w:color="auto" w:fill="auto"/>
            <w:noWrap/>
            <w:vAlign w:val="center"/>
          </w:tcPr>
          <w:p w:rsidR="00183837" w:rsidRPr="007001F1" w:rsidRDefault="00183837" w:rsidP="00081053">
            <w:pPr>
              <w:jc w:val="center"/>
              <w:rPr>
                <w:color w:val="000000"/>
              </w:rPr>
            </w:pPr>
            <w:r w:rsidRPr="007001F1">
              <w:rPr>
                <w:color w:val="000000"/>
                <w:sz w:val="22"/>
                <w:szCs w:val="22"/>
              </w:rPr>
              <w:t>1</w:t>
            </w:r>
            <w:r w:rsidR="00081053">
              <w:rPr>
                <w:color w:val="000000"/>
                <w:sz w:val="22"/>
                <w:szCs w:val="22"/>
              </w:rPr>
              <w:t>0</w:t>
            </w:r>
          </w:p>
        </w:tc>
        <w:tc>
          <w:tcPr>
            <w:tcW w:w="4820" w:type="dxa"/>
            <w:gridSpan w:val="2"/>
            <w:shd w:val="clear" w:color="auto" w:fill="auto"/>
            <w:vAlign w:val="center"/>
          </w:tcPr>
          <w:p w:rsidR="00183837" w:rsidRPr="007001F1" w:rsidRDefault="00183837" w:rsidP="001F1456">
            <w:pPr>
              <w:jc w:val="both"/>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w:t>
            </w:r>
            <w:r w:rsidR="001F1456">
              <w:rPr>
                <w:sz w:val="22"/>
                <w:szCs w:val="22"/>
              </w:rPr>
              <w:lastRenderedPageBreak/>
              <w:t xml:space="preserve">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845"/>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1140"/>
        </w:trPr>
        <w:tc>
          <w:tcPr>
            <w:tcW w:w="582" w:type="dxa"/>
            <w:shd w:val="clear" w:color="auto" w:fill="auto"/>
            <w:noWrap/>
            <w:vAlign w:val="center"/>
          </w:tcPr>
          <w:p w:rsidR="00183837" w:rsidRPr="007001F1" w:rsidRDefault="00183837" w:rsidP="0018167C">
            <w:pPr>
              <w:jc w:val="center"/>
              <w:rPr>
                <w:color w:val="000000"/>
              </w:rPr>
            </w:pPr>
            <w:r w:rsidRPr="007001F1">
              <w:rPr>
                <w:color w:val="000000"/>
                <w:sz w:val="22"/>
                <w:szCs w:val="22"/>
              </w:rPr>
              <w:t>1</w:t>
            </w:r>
            <w:r w:rsidR="00081053">
              <w:rPr>
                <w:color w:val="000000"/>
                <w:sz w:val="22"/>
                <w:szCs w:val="22"/>
              </w:rPr>
              <w:t>1</w:t>
            </w:r>
          </w:p>
        </w:tc>
        <w:tc>
          <w:tcPr>
            <w:tcW w:w="4820" w:type="dxa"/>
            <w:gridSpan w:val="2"/>
            <w:shd w:val="clear" w:color="auto" w:fill="auto"/>
            <w:vAlign w:val="center"/>
          </w:tcPr>
          <w:p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8E2A1A" w:rsidRPr="007001F1" w:rsidTr="007261E4">
        <w:trPr>
          <w:trHeight w:val="1140"/>
        </w:trPr>
        <w:tc>
          <w:tcPr>
            <w:tcW w:w="582" w:type="dxa"/>
            <w:shd w:val="clear" w:color="auto" w:fill="auto"/>
            <w:noWrap/>
            <w:vAlign w:val="center"/>
          </w:tcPr>
          <w:p w:rsidR="008E2A1A" w:rsidRPr="007001F1" w:rsidRDefault="008E2A1A" w:rsidP="0018167C">
            <w:pPr>
              <w:jc w:val="center"/>
              <w:rPr>
                <w:color w:val="000000"/>
                <w:sz w:val="22"/>
                <w:szCs w:val="22"/>
              </w:rPr>
            </w:pPr>
            <w:r>
              <w:rPr>
                <w:color w:val="000000"/>
                <w:sz w:val="22"/>
                <w:szCs w:val="22"/>
              </w:rPr>
              <w:t>12</w:t>
            </w:r>
          </w:p>
        </w:tc>
        <w:tc>
          <w:tcPr>
            <w:tcW w:w="4820" w:type="dxa"/>
            <w:gridSpan w:val="2"/>
            <w:shd w:val="clear" w:color="auto" w:fill="auto"/>
            <w:vAlign w:val="center"/>
          </w:tcPr>
          <w:p w:rsidR="008E2A1A" w:rsidRPr="007001F1" w:rsidRDefault="00ED67EA" w:rsidP="008E4905">
            <w:pPr>
              <w:jc w:val="both"/>
              <w:rPr>
                <w:sz w:val="22"/>
                <w:szCs w:val="22"/>
              </w:rPr>
            </w:pPr>
            <w:r>
              <w:rPr>
                <w:color w:val="000000"/>
                <w:sz w:val="22"/>
                <w:szCs w:val="22"/>
              </w:rPr>
              <w:t xml:space="preserve">Dodržal verejný obstarávateľ povinnosť v zmysle          § 111 ods. 2 a zverejnil </w:t>
            </w:r>
            <w:r w:rsidR="008E4905">
              <w:rPr>
                <w:color w:val="000000"/>
                <w:sz w:val="22"/>
                <w:szCs w:val="22"/>
              </w:rPr>
              <w:t>štvrťročne</w:t>
            </w:r>
            <w:r>
              <w:rPr>
                <w:color w:val="000000"/>
                <w:sz w:val="22"/>
                <w:szCs w:val="22"/>
              </w:rPr>
              <w:t xml:space="preserve"> </w:t>
            </w:r>
            <w:r w:rsidRPr="000D0133">
              <w:rPr>
                <w:color w:val="000000"/>
                <w:sz w:val="22"/>
                <w:szCs w:val="22"/>
              </w:rPr>
              <w:t xml:space="preserve">vo svojom profile súhrnnú správu o </w:t>
            </w:r>
            <w:r w:rsidR="008E4905" w:rsidRPr="008E4905">
              <w:rPr>
                <w:color w:val="000000"/>
                <w:sz w:val="22"/>
                <w:szCs w:val="22"/>
              </w:rPr>
              <w:t>zákazkách podľa </w:t>
            </w:r>
            <w:hyperlink r:id="rId11" w:anchor="paragraf-109" w:tooltip="Odkaz na predpis alebo ustanovenie" w:history="1">
              <w:r w:rsidR="008E4905" w:rsidRPr="008E4905">
                <w:rPr>
                  <w:color w:val="000000"/>
                  <w:sz w:val="22"/>
                  <w:szCs w:val="22"/>
                </w:rPr>
                <w:t>§ 109</w:t>
              </w:r>
            </w:hyperlink>
            <w:r w:rsidR="008E4905" w:rsidRPr="008E4905">
              <w:rPr>
                <w:color w:val="000000"/>
                <w:sz w:val="22"/>
                <w:szCs w:val="22"/>
              </w:rPr>
              <w:t> a </w:t>
            </w:r>
            <w:hyperlink r:id="rId12" w:anchor="paragraf-110" w:tooltip="Odkaz na predpis alebo ustanovenie" w:history="1">
              <w:r w:rsidR="008E4905" w:rsidRPr="008E4905">
                <w:rPr>
                  <w:color w:val="000000"/>
                  <w:sz w:val="22"/>
                  <w:szCs w:val="22"/>
                </w:rPr>
                <w:t>110</w:t>
              </w:r>
            </w:hyperlink>
            <w:r w:rsidR="008E4905">
              <w:rPr>
                <w:color w:val="000000"/>
                <w:sz w:val="22"/>
                <w:szCs w:val="22"/>
              </w:rPr>
              <w:t xml:space="preserve"> ZVO</w:t>
            </w:r>
            <w:r w:rsidR="008E4905" w:rsidRPr="008E4905">
              <w:rPr>
                <w:color w:val="000000"/>
                <w:sz w:val="22"/>
                <w:szCs w:val="22"/>
              </w:rPr>
              <w:t> s cenami vyššími ako 5 000 eur</w:t>
            </w:r>
            <w:r>
              <w:rPr>
                <w:color w:val="000000"/>
                <w:sz w:val="22"/>
                <w:szCs w:val="22"/>
              </w:rPr>
              <w:t xml:space="preserve">? (V prípade, ak je to relevantné a zákazka </w:t>
            </w:r>
            <w:r w:rsidR="008E4905">
              <w:rPr>
                <w:color w:val="000000"/>
                <w:sz w:val="22"/>
                <w:szCs w:val="22"/>
              </w:rPr>
              <w:t xml:space="preserve">je kontrolovaná </w:t>
            </w:r>
            <w:r w:rsidRPr="00FB3D1F">
              <w:rPr>
                <w:color w:val="000000"/>
                <w:sz w:val="22"/>
                <w:szCs w:val="22"/>
              </w:rPr>
              <w:t>po skončení kalendárneho štvrťroka</w:t>
            </w:r>
            <w:r>
              <w:rPr>
                <w:color w:val="000000"/>
                <w:sz w:val="22"/>
                <w:szCs w:val="22"/>
              </w:rPr>
              <w:t xml:space="preserve"> ako bola zmluva k predmetnej zákazke uzavretá).</w:t>
            </w:r>
          </w:p>
        </w:tc>
        <w:tc>
          <w:tcPr>
            <w:tcW w:w="567" w:type="dxa"/>
            <w:shd w:val="clear" w:color="auto" w:fill="auto"/>
            <w:vAlign w:val="center"/>
          </w:tcPr>
          <w:p w:rsidR="008E2A1A" w:rsidRPr="007001F1" w:rsidRDefault="008E2A1A" w:rsidP="0018167C">
            <w:pPr>
              <w:jc w:val="center"/>
              <w:rPr>
                <w:b/>
                <w:bCs/>
                <w:color w:val="000000"/>
              </w:rPr>
            </w:pPr>
          </w:p>
        </w:tc>
        <w:tc>
          <w:tcPr>
            <w:tcW w:w="567" w:type="dxa"/>
            <w:shd w:val="clear" w:color="auto" w:fill="auto"/>
            <w:vAlign w:val="center"/>
          </w:tcPr>
          <w:p w:rsidR="008E2A1A" w:rsidRPr="007001F1" w:rsidRDefault="008E2A1A" w:rsidP="0018167C">
            <w:pPr>
              <w:jc w:val="center"/>
              <w:rPr>
                <w:b/>
                <w:bCs/>
                <w:color w:val="000000"/>
              </w:rPr>
            </w:pPr>
          </w:p>
        </w:tc>
        <w:tc>
          <w:tcPr>
            <w:tcW w:w="776" w:type="dxa"/>
            <w:shd w:val="clear" w:color="auto" w:fill="auto"/>
            <w:vAlign w:val="center"/>
          </w:tcPr>
          <w:p w:rsidR="008E2A1A" w:rsidRPr="007001F1" w:rsidRDefault="008E2A1A" w:rsidP="0018167C">
            <w:pPr>
              <w:jc w:val="center"/>
              <w:rPr>
                <w:b/>
                <w:bCs/>
                <w:color w:val="000000"/>
              </w:rPr>
            </w:pPr>
          </w:p>
        </w:tc>
        <w:tc>
          <w:tcPr>
            <w:tcW w:w="1775" w:type="dxa"/>
            <w:shd w:val="clear" w:color="auto" w:fill="auto"/>
            <w:vAlign w:val="center"/>
          </w:tcPr>
          <w:p w:rsidR="008E2A1A" w:rsidRPr="007001F1" w:rsidRDefault="008E2A1A" w:rsidP="0018167C">
            <w:pPr>
              <w:jc w:val="center"/>
              <w:rPr>
                <w:b/>
                <w:bCs/>
                <w:color w:val="000000"/>
              </w:rPr>
            </w:pPr>
          </w:p>
        </w:tc>
      </w:tr>
      <w:tr w:rsidR="0018167C" w:rsidRPr="007001F1" w:rsidTr="007261E4">
        <w:trPr>
          <w:trHeight w:val="300"/>
        </w:trPr>
        <w:tc>
          <w:tcPr>
            <w:tcW w:w="9087" w:type="dxa"/>
            <w:gridSpan w:val="7"/>
            <w:shd w:val="clear" w:color="auto" w:fill="auto"/>
            <w:noWrap/>
            <w:vAlign w:val="center"/>
          </w:tcPr>
          <w:p w:rsidR="0018167C" w:rsidRPr="007001F1" w:rsidRDefault="0018167C" w:rsidP="0018167C">
            <w:pPr>
              <w:jc w:val="both"/>
              <w:rPr>
                <w:b/>
                <w:sz w:val="20"/>
                <w:szCs w:val="20"/>
              </w:rPr>
            </w:pPr>
            <w:r w:rsidRPr="007001F1">
              <w:rPr>
                <w:b/>
                <w:sz w:val="20"/>
                <w:szCs w:val="20"/>
              </w:rPr>
              <w:t>VYJADRENIE</w:t>
            </w:r>
          </w:p>
          <w:p w:rsidR="0018167C" w:rsidRPr="007001F1" w:rsidRDefault="0018167C" w:rsidP="0018167C">
            <w:pPr>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
              <w:t>[1]</w:t>
            </w:r>
          </w:p>
          <w:p w:rsidR="0018167C" w:rsidRPr="007001F1" w:rsidRDefault="0018167C" w:rsidP="0018167C">
            <w:pPr>
              <w:rPr>
                <w:b/>
                <w:bCs/>
                <w:color w:val="000000"/>
              </w:rPr>
            </w:pP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9087" w:type="dxa"/>
            <w:gridSpan w:val="7"/>
            <w:shd w:val="clear" w:color="auto" w:fill="auto"/>
            <w:noWrap/>
            <w:vAlign w:val="bottom"/>
            <w:hideMark/>
          </w:tcPr>
          <w:p w:rsidR="0018167C" w:rsidRPr="007001F1" w:rsidRDefault="0018167C" w:rsidP="0018167C">
            <w:pPr>
              <w:jc w:val="cente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bl>
    <w:p w:rsidR="00617EE4" w:rsidRPr="007001F1" w:rsidRDefault="00617EE4"/>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2"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 xml:space="preserve">5 </w:t>
            </w:r>
            <w:r w:rsidR="004B5668">
              <w:rPr>
                <w:b/>
                <w:bCs/>
                <w:color w:val="FFFFFF"/>
              </w:rPr>
              <w:t>–</w:t>
            </w:r>
            <w:r w:rsidR="00663F20">
              <w:rPr>
                <w:b/>
                <w:bCs/>
                <w:color w:val="FFFFFF"/>
              </w:rPr>
              <w:t xml:space="preserve"> </w:t>
            </w:r>
            <w:r w:rsidR="00E72F95">
              <w:rPr>
                <w:b/>
                <w:bCs/>
                <w:color w:val="FFFFFF"/>
              </w:rPr>
              <w:t>116</w:t>
            </w:r>
            <w:r w:rsidR="004B5668">
              <w:rPr>
                <w:b/>
                <w:bCs/>
                <w:color w:val="FFFFFF"/>
              </w:rPr>
              <w:t xml:space="preserve"> </w:t>
            </w:r>
            <w:r w:rsidRPr="007001F1">
              <w:rPr>
                <w:b/>
                <w:bCs/>
                <w:color w:val="FFFFFF"/>
              </w:rPr>
              <w:t>ZVO</w:t>
            </w:r>
            <w:bookmarkEnd w:id="2"/>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7261E4">
        <w:trPr>
          <w:trHeight w:val="751"/>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151185" w:rsidRPr="007001F1" w:rsidTr="007261E4">
        <w:trPr>
          <w:trHeight w:val="1395"/>
        </w:trPr>
        <w:tc>
          <w:tcPr>
            <w:tcW w:w="582" w:type="dxa"/>
            <w:vMerge w:val="restart"/>
            <w:shd w:val="clear" w:color="auto" w:fill="auto"/>
            <w:noWrap/>
            <w:vAlign w:val="center"/>
          </w:tcPr>
          <w:p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r w:rsidRPr="007001F1">
              <w:rPr>
                <w:color w:val="000000"/>
                <w:sz w:val="22"/>
                <w:szCs w:val="22"/>
              </w:rPr>
              <w:t xml:space="preserve"> ZVO , resp. iný zodpovedajúci KZ definovaný na úrovni RO)</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151185" w:rsidRPr="007001F1" w:rsidTr="00312388">
        <w:trPr>
          <w:trHeight w:val="430"/>
        </w:trPr>
        <w:tc>
          <w:tcPr>
            <w:tcW w:w="582" w:type="dxa"/>
            <w:vMerge/>
            <w:shd w:val="clear" w:color="auto" w:fill="auto"/>
            <w:noWrap/>
            <w:vAlign w:val="center"/>
          </w:tcPr>
          <w:p w:rsidR="00151185" w:rsidRPr="007001F1" w:rsidRDefault="00151185" w:rsidP="00617EE4">
            <w:pPr>
              <w:jc w:val="center"/>
              <w:rPr>
                <w:color w:val="000000"/>
              </w:rPr>
            </w:pPr>
          </w:p>
        </w:tc>
        <w:tc>
          <w:tcPr>
            <w:tcW w:w="4820" w:type="dxa"/>
            <w:gridSpan w:val="2"/>
            <w:shd w:val="clear" w:color="auto" w:fill="auto"/>
            <w:vAlign w:val="center"/>
          </w:tcPr>
          <w:p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3F2D62" w:rsidRPr="007001F1" w:rsidTr="007261E4">
        <w:trPr>
          <w:trHeight w:val="59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rsidR="003F2D62" w:rsidRPr="007001F1" w:rsidRDefault="003F2D62" w:rsidP="00312388">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 § 36</w:t>
            </w:r>
            <w:r w:rsidR="00B109E8" w:rsidRPr="007001F1">
              <w:rPr>
                <w:color w:val="000000"/>
                <w:sz w:val="22"/>
                <w:szCs w:val="22"/>
              </w:rPr>
              <w:t xml:space="preserve">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12388">
            <w:pPr>
              <w:jc w:val="both"/>
            </w:pPr>
            <w:r w:rsidRPr="007001F1">
              <w:rPr>
                <w:sz w:val="22"/>
                <w:szCs w:val="22"/>
              </w:rPr>
              <w:t>b) V prípade, ak verejný obstarávateľ stanovil podmienky účasti</w:t>
            </w:r>
            <w:r w:rsidRPr="007001F1">
              <w:rPr>
                <w:color w:val="000000"/>
                <w:sz w:val="22"/>
                <w:szCs w:val="22"/>
              </w:rPr>
              <w:t xml:space="preserve"> podľa §11</w:t>
            </w:r>
            <w:r w:rsidR="00F97658">
              <w:rPr>
                <w:color w:val="000000"/>
                <w:sz w:val="22"/>
                <w:szCs w:val="22"/>
              </w:rPr>
              <w:t>5</w:t>
            </w:r>
            <w:r w:rsidRPr="007001F1">
              <w:rPr>
                <w:color w:val="000000"/>
                <w:sz w:val="22"/>
                <w:szCs w:val="22"/>
              </w:rPr>
              <w:t xml:space="preserve">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0723FD">
            <w:pPr>
              <w:jc w:val="both"/>
              <w:rPr>
                <w:color w:val="000000"/>
              </w:rPr>
            </w:pPr>
            <w:r w:rsidRPr="007001F1">
              <w:rPr>
                <w:sz w:val="22"/>
                <w:szCs w:val="22"/>
              </w:rPr>
              <w:t>c) Bolo splnenie podmienok účasti vyhodnotené v súlade so stanovenými podmienkami účasti?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21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C3B86">
            <w:pPr>
              <w:jc w:val="both"/>
              <w:rPr>
                <w:color w:val="000000"/>
              </w:rPr>
            </w:pPr>
            <w:r w:rsidRPr="007001F1">
              <w:rPr>
                <w:color w:val="000000"/>
                <w:sz w:val="22"/>
                <w:szCs w:val="22"/>
              </w:rPr>
              <w:t>b) Bola určená PHZ podľa podmienok platných v čase odoslania výzvy na rokovanie</w:t>
            </w:r>
            <w:r w:rsidR="003C3B86">
              <w:rPr>
                <w:color w:val="000000"/>
                <w:sz w:val="22"/>
                <w:szCs w:val="22"/>
              </w:rPr>
              <w:t>, pričom verejný obstarávateľ postupoval v súlade s ustanoveniami Systému riadenia EŠIF upravujúcimi určenie PHZ</w:t>
            </w:r>
            <w:r w:rsidRPr="007001F1">
              <w:rPr>
                <w:color w:val="000000"/>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4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2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3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C3B86">
            <w:pPr>
              <w:jc w:val="both"/>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348"/>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7</w:t>
            </w: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1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6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15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d) Spĺňa každý člen komisie podmienky  uvedené v § 51 ods. 3) až 5) ZVO a ak člen komisie nespĺňa podmienku podľa odsekov 4 a 5, boli včas prijaté </w:t>
            </w:r>
            <w:r w:rsidRPr="007001F1">
              <w:rPr>
                <w:color w:val="000000"/>
                <w:sz w:val="22"/>
                <w:szCs w:val="22"/>
              </w:rPr>
              <w:lastRenderedPageBreak/>
              <w:t>účinné opatrenia v zmysle §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59"/>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lastRenderedPageBreak/>
              <w:t>8</w:t>
            </w:r>
          </w:p>
        </w:tc>
        <w:tc>
          <w:tcPr>
            <w:tcW w:w="4820" w:type="dxa"/>
            <w:gridSpan w:val="2"/>
            <w:shd w:val="clear" w:color="auto" w:fill="auto"/>
            <w:vAlign w:val="center"/>
          </w:tcPr>
          <w:p w:rsidR="003F2D62" w:rsidRPr="007001F1" w:rsidRDefault="003F2D62" w:rsidP="003F3D85">
            <w:pPr>
              <w:jc w:val="both"/>
            </w:pPr>
            <w:r w:rsidRPr="007001F1">
              <w:rPr>
                <w:sz w:val="22"/>
                <w:szCs w:val="22"/>
              </w:rPr>
              <w:t>a) Nebol pri zadávaní zákazky identifikovaný k</w:t>
            </w:r>
            <w:r w:rsidR="00B109E8" w:rsidRPr="007001F1">
              <w:rPr>
                <w:sz w:val="22"/>
                <w:szCs w:val="22"/>
              </w:rPr>
              <w:t>onflikt záujmov podľa § 23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Boli v prípade konfliktu záujmov prijaté primerané opatrenia a vykonaná náprav</w:t>
            </w:r>
            <w:r w:rsidR="006863B2">
              <w:rPr>
                <w:sz w:val="22"/>
                <w:szCs w:val="22"/>
              </w:rPr>
              <w:t>a</w:t>
            </w:r>
            <w:r w:rsidRPr="007001F1">
              <w:rPr>
                <w:sz w:val="22"/>
                <w:szCs w:val="22"/>
              </w:rPr>
              <w:t xml:space="preserve"> v zmysle                 </w:t>
            </w:r>
            <w:r w:rsidR="00B109E8" w:rsidRPr="007001F1">
              <w:rPr>
                <w:sz w:val="22"/>
                <w:szCs w:val="22"/>
              </w:rPr>
              <w:t>§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4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9</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4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75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445"/>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35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12</w:t>
            </w:r>
          </w:p>
        </w:tc>
        <w:tc>
          <w:tcPr>
            <w:tcW w:w="4820" w:type="dxa"/>
            <w:gridSpan w:val="2"/>
            <w:shd w:val="clear" w:color="auto" w:fill="auto"/>
            <w:vAlign w:val="center"/>
          </w:tcPr>
          <w:p w:rsidR="003F2D62" w:rsidRPr="007001F1" w:rsidRDefault="003F2D62" w:rsidP="003F3D85">
            <w:pPr>
              <w:jc w:val="both"/>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84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09"/>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rsidR="00617EE4" w:rsidRPr="007001F1" w:rsidRDefault="00617EE4" w:rsidP="003F3D85">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252"/>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14</w:t>
            </w:r>
          </w:p>
        </w:tc>
        <w:tc>
          <w:tcPr>
            <w:tcW w:w="4820" w:type="dxa"/>
            <w:gridSpan w:val="2"/>
            <w:shd w:val="clear" w:color="auto" w:fill="auto"/>
            <w:vAlign w:val="center"/>
          </w:tcPr>
          <w:p w:rsidR="003F2D62" w:rsidRPr="007001F1" w:rsidRDefault="003F2D62" w:rsidP="003F3D85">
            <w:pPr>
              <w:jc w:val="both"/>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38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120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A71747" w:rsidRPr="007001F1" w:rsidTr="00A71747">
        <w:trPr>
          <w:trHeight w:val="841"/>
        </w:trPr>
        <w:tc>
          <w:tcPr>
            <w:tcW w:w="582" w:type="dxa"/>
            <w:shd w:val="clear" w:color="auto" w:fill="auto"/>
            <w:noWrap/>
            <w:vAlign w:val="center"/>
          </w:tcPr>
          <w:p w:rsidR="00A71747" w:rsidRPr="007001F1" w:rsidRDefault="00A71747" w:rsidP="00617EE4">
            <w:pPr>
              <w:jc w:val="center"/>
              <w:rPr>
                <w:color w:val="000000"/>
              </w:rPr>
            </w:pPr>
            <w:r>
              <w:rPr>
                <w:color w:val="000000"/>
                <w:sz w:val="22"/>
                <w:szCs w:val="22"/>
              </w:rPr>
              <w:t>16</w:t>
            </w:r>
          </w:p>
        </w:tc>
        <w:tc>
          <w:tcPr>
            <w:tcW w:w="4820" w:type="dxa"/>
            <w:gridSpan w:val="2"/>
            <w:shd w:val="clear" w:color="auto" w:fill="auto"/>
            <w:vAlign w:val="center"/>
          </w:tcPr>
          <w:p w:rsidR="00A71747" w:rsidRPr="007001F1" w:rsidRDefault="00E5404D" w:rsidP="003F3D85">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617EE4">
            <w:pPr>
              <w:jc w:val="center"/>
              <w:rPr>
                <w:color w:val="000000"/>
              </w:rPr>
            </w:pPr>
          </w:p>
        </w:tc>
        <w:tc>
          <w:tcPr>
            <w:tcW w:w="567" w:type="dxa"/>
            <w:shd w:val="clear" w:color="auto" w:fill="auto"/>
            <w:vAlign w:val="center"/>
          </w:tcPr>
          <w:p w:rsidR="00A71747" w:rsidRPr="007001F1" w:rsidRDefault="00A71747" w:rsidP="00617EE4">
            <w:pPr>
              <w:jc w:val="center"/>
              <w:rPr>
                <w:color w:val="000000"/>
              </w:rPr>
            </w:pPr>
          </w:p>
        </w:tc>
        <w:tc>
          <w:tcPr>
            <w:tcW w:w="776" w:type="dxa"/>
            <w:shd w:val="clear" w:color="auto" w:fill="auto"/>
            <w:vAlign w:val="center"/>
          </w:tcPr>
          <w:p w:rsidR="00A71747" w:rsidRPr="007001F1" w:rsidRDefault="00A71747" w:rsidP="00617EE4">
            <w:pPr>
              <w:jc w:val="center"/>
              <w:rPr>
                <w:color w:val="000000"/>
              </w:rPr>
            </w:pPr>
          </w:p>
        </w:tc>
        <w:tc>
          <w:tcPr>
            <w:tcW w:w="1775" w:type="dxa"/>
            <w:shd w:val="clear" w:color="auto" w:fill="auto"/>
            <w:vAlign w:val="center"/>
          </w:tcPr>
          <w:p w:rsidR="00A71747" w:rsidRPr="007001F1" w:rsidRDefault="00A71747" w:rsidP="00617EE4">
            <w:pPr>
              <w:jc w:val="center"/>
              <w:rPr>
                <w:color w:val="000000"/>
              </w:rPr>
            </w:pPr>
          </w:p>
        </w:tc>
      </w:tr>
      <w:tr w:rsidR="00617EE4" w:rsidRPr="007001F1" w:rsidTr="007261E4">
        <w:trPr>
          <w:trHeight w:val="300"/>
        </w:trPr>
        <w:tc>
          <w:tcPr>
            <w:tcW w:w="9087" w:type="dxa"/>
            <w:gridSpan w:val="7"/>
            <w:shd w:val="clear" w:color="auto" w:fill="auto"/>
            <w:noWrap/>
            <w:vAlign w:val="center"/>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
              <w:t>[1]</w:t>
            </w:r>
          </w:p>
          <w:p w:rsidR="00617EE4" w:rsidRPr="007001F1" w:rsidRDefault="00617EE4" w:rsidP="00617EE4">
            <w:pPr>
              <w:jc w:val="center"/>
              <w:rPr>
                <w:b/>
                <w:bCs/>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lastRenderedPageBreak/>
              <w:t>Kontrolu vykonal</w:t>
            </w:r>
            <w:r w:rsidR="00A90B4D">
              <w:rPr>
                <w:rStyle w:val="Odkaznapoznmkupodiarou"/>
                <w:b/>
                <w:bCs/>
                <w:sz w:val="22"/>
                <w:szCs w:val="22"/>
              </w:rPr>
              <w:footnoteReference w:customMarkFollows="1" w:id="8"/>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9"/>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3"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3"/>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Nadlimitná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Verejná súťaž</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617EE4">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617EE4">
            <w:pPr>
              <w:jc w:val="center"/>
              <w:rPr>
                <w:color w:val="000000"/>
                <w:sz w:val="22"/>
                <w:szCs w:val="22"/>
              </w:rPr>
            </w:pPr>
          </w:p>
        </w:tc>
        <w:tc>
          <w:tcPr>
            <w:tcW w:w="567" w:type="dxa"/>
            <w:shd w:val="clear" w:color="auto" w:fill="auto"/>
            <w:vAlign w:val="center"/>
          </w:tcPr>
          <w:p w:rsidR="009C7ADB" w:rsidRPr="007001F1" w:rsidRDefault="009C7ADB" w:rsidP="00617EE4">
            <w:pPr>
              <w:jc w:val="center"/>
              <w:rPr>
                <w:color w:val="000000"/>
                <w:sz w:val="22"/>
                <w:szCs w:val="22"/>
              </w:rPr>
            </w:pPr>
          </w:p>
        </w:tc>
        <w:tc>
          <w:tcPr>
            <w:tcW w:w="776" w:type="dxa"/>
            <w:shd w:val="clear" w:color="auto" w:fill="auto"/>
            <w:vAlign w:val="center"/>
          </w:tcPr>
          <w:p w:rsidR="009C7ADB" w:rsidRPr="007001F1" w:rsidRDefault="009C7ADB" w:rsidP="00617EE4">
            <w:pPr>
              <w:jc w:val="center"/>
              <w:rPr>
                <w:color w:val="000000"/>
                <w:sz w:val="22"/>
                <w:szCs w:val="22"/>
              </w:rPr>
            </w:pPr>
          </w:p>
        </w:tc>
        <w:tc>
          <w:tcPr>
            <w:tcW w:w="1775" w:type="dxa"/>
            <w:shd w:val="clear" w:color="auto" w:fill="auto"/>
            <w:vAlign w:val="center"/>
          </w:tcPr>
          <w:p w:rsidR="009C7ADB" w:rsidRPr="007001F1" w:rsidRDefault="009C7ADB" w:rsidP="00617EE4">
            <w:pPr>
              <w:jc w:val="center"/>
              <w:rPr>
                <w:color w:val="000000"/>
                <w:sz w:val="22"/>
                <w:szCs w:val="22"/>
              </w:rPr>
            </w:pPr>
          </w:p>
        </w:tc>
      </w:tr>
      <w:tr w:rsidR="00CA55EB" w:rsidRPr="007001F1" w:rsidTr="00312388">
        <w:trPr>
          <w:trHeight w:val="256"/>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rsidR="00CA55EB" w:rsidRPr="007001F1" w:rsidRDefault="00CA55EB" w:rsidP="00617EE4">
            <w:pPr>
              <w:jc w:val="center"/>
              <w:rPr>
                <w:color w:val="000000"/>
              </w:rPr>
            </w:pP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27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C3B86">
            <w:pPr>
              <w:jc w:val="both"/>
              <w:rPr>
                <w:color w:val="000000"/>
              </w:rPr>
            </w:pPr>
            <w:r w:rsidRPr="007001F1">
              <w:rPr>
                <w:color w:val="000000"/>
                <w:sz w:val="22"/>
                <w:szCs w:val="22"/>
              </w:rPr>
              <w:t>b) Bola PHZ určená podľa podmienok platných v čase odoslania oznámenia o vyhlásení VO</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60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2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4B5668">
        <w:trPr>
          <w:trHeight w:val="293"/>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w:t>
            </w:r>
            <w:r w:rsidRPr="007001F1">
              <w:rPr>
                <w:color w:val="000000"/>
                <w:sz w:val="22"/>
                <w:szCs w:val="22"/>
              </w:rPr>
              <w:lastRenderedPageBreak/>
              <w:t>a pod.?</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299"/>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C3B86">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3C3B86">
              <w:rPr>
                <w:color w:val="000000"/>
                <w:sz w:val="22"/>
                <w:szCs w:val="22"/>
              </w:rPr>
              <w:t xml:space="preserve"> 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904BAA" w:rsidRPr="007001F1" w:rsidTr="007261E4">
        <w:trPr>
          <w:trHeight w:val="20"/>
        </w:trPr>
        <w:tc>
          <w:tcPr>
            <w:tcW w:w="582" w:type="dxa"/>
            <w:shd w:val="clear" w:color="auto" w:fill="auto"/>
            <w:noWrap/>
            <w:vAlign w:val="center"/>
          </w:tcPr>
          <w:p w:rsidR="00904BAA" w:rsidRPr="007001F1" w:rsidRDefault="00C769FE" w:rsidP="00617EE4">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617EE4">
            <w:pPr>
              <w:jc w:val="center"/>
              <w:rPr>
                <w:color w:val="000000"/>
              </w:rPr>
            </w:pPr>
          </w:p>
        </w:tc>
        <w:tc>
          <w:tcPr>
            <w:tcW w:w="567" w:type="dxa"/>
            <w:shd w:val="clear" w:color="auto" w:fill="auto"/>
            <w:vAlign w:val="center"/>
          </w:tcPr>
          <w:p w:rsidR="00904BAA" w:rsidRPr="007001F1" w:rsidRDefault="00904BAA" w:rsidP="00617EE4">
            <w:pPr>
              <w:jc w:val="center"/>
              <w:rPr>
                <w:color w:val="000000"/>
              </w:rPr>
            </w:pPr>
          </w:p>
        </w:tc>
        <w:tc>
          <w:tcPr>
            <w:tcW w:w="776" w:type="dxa"/>
            <w:shd w:val="clear" w:color="auto" w:fill="auto"/>
            <w:vAlign w:val="center"/>
          </w:tcPr>
          <w:p w:rsidR="00904BAA" w:rsidRPr="007001F1" w:rsidRDefault="00904BAA" w:rsidP="00617EE4">
            <w:pPr>
              <w:jc w:val="center"/>
              <w:rPr>
                <w:color w:val="000000"/>
              </w:rPr>
            </w:pPr>
          </w:p>
        </w:tc>
        <w:tc>
          <w:tcPr>
            <w:tcW w:w="1775" w:type="dxa"/>
            <w:shd w:val="clear" w:color="auto" w:fill="auto"/>
            <w:vAlign w:val="center"/>
          </w:tcPr>
          <w:p w:rsidR="00904BAA" w:rsidRPr="007001F1" w:rsidRDefault="00904BAA"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CA55EB" w:rsidRPr="007001F1" w:rsidTr="007261E4">
        <w:trPr>
          <w:trHeight w:val="1268"/>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126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43"/>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675"/>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74"/>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4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4B5668">
        <w:trPr>
          <w:trHeight w:val="293"/>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9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81"/>
        </w:trPr>
        <w:tc>
          <w:tcPr>
            <w:tcW w:w="582" w:type="dxa"/>
            <w:vMerge w:val="restart"/>
            <w:shd w:val="clear" w:color="auto" w:fill="auto"/>
            <w:noWrap/>
            <w:vAlign w:val="center"/>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3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Boli v prípade konfliktu záujmov prijaté primerané opatrenia a vykonaná náprav</w:t>
            </w:r>
            <w:r w:rsidR="00AD683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F17B2E" w:rsidRPr="007001F1" w:rsidTr="007261E4">
        <w:trPr>
          <w:trHeight w:val="20"/>
        </w:trPr>
        <w:tc>
          <w:tcPr>
            <w:tcW w:w="582" w:type="dxa"/>
            <w:vMerge w:val="restart"/>
            <w:shd w:val="clear" w:color="auto" w:fill="auto"/>
            <w:noWrap/>
            <w:vAlign w:val="center"/>
            <w:hideMark/>
          </w:tcPr>
          <w:p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r>
      <w:tr w:rsidR="00F17B2E" w:rsidRPr="007001F1" w:rsidTr="007261E4">
        <w:trPr>
          <w:trHeight w:val="20"/>
        </w:trPr>
        <w:tc>
          <w:tcPr>
            <w:tcW w:w="582" w:type="dxa"/>
            <w:vMerge/>
            <w:shd w:val="clear" w:color="auto" w:fill="auto"/>
            <w:noWrap/>
            <w:vAlign w:val="center"/>
          </w:tcPr>
          <w:p w:rsidR="00F17B2E" w:rsidRPr="007001F1" w:rsidRDefault="00F17B2E">
            <w:pPr>
              <w:jc w:val="center"/>
              <w:rPr>
                <w:color w:val="000000"/>
              </w:rPr>
            </w:pPr>
          </w:p>
        </w:tc>
        <w:tc>
          <w:tcPr>
            <w:tcW w:w="4820" w:type="dxa"/>
            <w:gridSpan w:val="2"/>
            <w:shd w:val="clear" w:color="auto" w:fill="auto"/>
            <w:vAlign w:val="center"/>
          </w:tcPr>
          <w:p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F17B2E" w:rsidRPr="007001F1" w:rsidRDefault="00F17B2E" w:rsidP="00617EE4">
            <w:pPr>
              <w:jc w:val="center"/>
              <w:rPr>
                <w:color w:val="000000"/>
              </w:rPr>
            </w:pPr>
          </w:p>
        </w:tc>
        <w:tc>
          <w:tcPr>
            <w:tcW w:w="567" w:type="dxa"/>
            <w:shd w:val="clear" w:color="auto" w:fill="auto"/>
            <w:vAlign w:val="center"/>
          </w:tcPr>
          <w:p w:rsidR="00F17B2E" w:rsidRPr="007001F1" w:rsidRDefault="00F17B2E" w:rsidP="00617EE4">
            <w:pPr>
              <w:jc w:val="center"/>
              <w:rPr>
                <w:color w:val="000000"/>
              </w:rPr>
            </w:pPr>
          </w:p>
        </w:tc>
        <w:tc>
          <w:tcPr>
            <w:tcW w:w="776" w:type="dxa"/>
            <w:shd w:val="clear" w:color="auto" w:fill="auto"/>
            <w:vAlign w:val="center"/>
          </w:tcPr>
          <w:p w:rsidR="00F17B2E" w:rsidRPr="007001F1" w:rsidRDefault="00F17B2E" w:rsidP="00617EE4">
            <w:pPr>
              <w:jc w:val="center"/>
              <w:rPr>
                <w:color w:val="000000"/>
              </w:rPr>
            </w:pPr>
          </w:p>
        </w:tc>
        <w:tc>
          <w:tcPr>
            <w:tcW w:w="1775" w:type="dxa"/>
            <w:shd w:val="clear" w:color="auto" w:fill="auto"/>
            <w:vAlign w:val="center"/>
          </w:tcPr>
          <w:p w:rsidR="00F17B2E" w:rsidRPr="007001F1" w:rsidRDefault="00F17B2E" w:rsidP="00617EE4">
            <w:pPr>
              <w:jc w:val="center"/>
              <w:rPr>
                <w:color w:val="000000"/>
              </w:rPr>
            </w:pPr>
          </w:p>
        </w:tc>
      </w:tr>
      <w:tr w:rsidR="00CA55EB" w:rsidRPr="007001F1" w:rsidTr="007261E4">
        <w:trPr>
          <w:trHeight w:val="675"/>
        </w:trPr>
        <w:tc>
          <w:tcPr>
            <w:tcW w:w="582" w:type="dxa"/>
            <w:vMerge w:val="restart"/>
            <w:shd w:val="clear" w:color="auto" w:fill="auto"/>
            <w:noWrap/>
            <w:vAlign w:val="center"/>
          </w:tcPr>
          <w:p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75"/>
        </w:trPr>
        <w:tc>
          <w:tcPr>
            <w:tcW w:w="582" w:type="dxa"/>
            <w:vMerge/>
            <w:shd w:val="clear" w:color="auto" w:fill="auto"/>
            <w:noWrap/>
            <w:vAlign w:val="center"/>
          </w:tcPr>
          <w:p w:rsidR="00CA55EB" w:rsidRPr="007001F1" w:rsidRDefault="00CA55EB">
            <w:pPr>
              <w:jc w:val="center"/>
              <w:rPr>
                <w:color w:val="000000"/>
              </w:rPr>
            </w:pP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6B2165" w:rsidRPr="007001F1" w:rsidTr="007261E4">
        <w:trPr>
          <w:trHeight w:val="758"/>
        </w:trPr>
        <w:tc>
          <w:tcPr>
            <w:tcW w:w="582" w:type="dxa"/>
            <w:vMerge w:val="restart"/>
            <w:shd w:val="clear" w:color="auto" w:fill="auto"/>
            <w:noWrap/>
            <w:vAlign w:val="center"/>
          </w:tcPr>
          <w:p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6B2165" w:rsidRPr="007001F1" w:rsidRDefault="006B2165" w:rsidP="003F3D85">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B2165" w:rsidRPr="007001F1" w:rsidTr="007261E4">
        <w:trPr>
          <w:trHeight w:val="757"/>
        </w:trPr>
        <w:tc>
          <w:tcPr>
            <w:tcW w:w="582" w:type="dxa"/>
            <w:vMerge/>
            <w:shd w:val="clear" w:color="auto" w:fill="auto"/>
            <w:noWrap/>
            <w:vAlign w:val="center"/>
          </w:tcPr>
          <w:p w:rsidR="006B2165" w:rsidRPr="007001F1" w:rsidRDefault="006B2165">
            <w:pPr>
              <w:jc w:val="center"/>
              <w:rPr>
                <w:color w:val="000000"/>
              </w:rPr>
            </w:pPr>
          </w:p>
        </w:tc>
        <w:tc>
          <w:tcPr>
            <w:tcW w:w="4820" w:type="dxa"/>
            <w:gridSpan w:val="2"/>
            <w:shd w:val="clear" w:color="auto" w:fill="auto"/>
            <w:vAlign w:val="center"/>
          </w:tcPr>
          <w:p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
              <w:t>[1]</w:t>
            </w:r>
          </w:p>
          <w:p w:rsidR="00617EE4" w:rsidRPr="007001F1" w:rsidRDefault="00617EE4" w:rsidP="00617EE4">
            <w:pPr>
              <w:rPr>
                <w:color w:val="000000"/>
              </w:rPr>
            </w:pP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F23D7F" w:rsidRPr="007001F1" w:rsidRDefault="00F23D7F"/>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rsidTr="007261E4">
        <w:trPr>
          <w:trHeight w:val="645"/>
        </w:trPr>
        <w:tc>
          <w:tcPr>
            <w:tcW w:w="9087" w:type="dxa"/>
            <w:gridSpan w:val="7"/>
            <w:shd w:val="clear" w:color="000000" w:fill="60497A"/>
            <w:vAlign w:val="center"/>
            <w:hideMark/>
          </w:tcPr>
          <w:p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4"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4"/>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programu</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660"/>
        </w:trPr>
        <w:tc>
          <w:tcPr>
            <w:tcW w:w="3559" w:type="dxa"/>
            <w:gridSpan w:val="2"/>
            <w:shd w:val="clear" w:color="auto" w:fill="auto"/>
            <w:vAlign w:val="center"/>
            <w:hideMark/>
          </w:tcPr>
          <w:p w:rsidR="00F23D7F" w:rsidRPr="007001F1" w:rsidRDefault="00F23D7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rsidTr="007261E4">
        <w:trPr>
          <w:trHeight w:val="33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Nadlimitná zákazka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Verejná súťaž</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23D7F" w:rsidRPr="007001F1" w:rsidRDefault="00F23D7F" w:rsidP="00F92AC2">
            <w:pPr>
              <w:rPr>
                <w:color w:val="000000"/>
                <w:szCs w:val="2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proofErr w:type="spellStart"/>
            <w:r w:rsidR="00F23D7F" w:rsidRPr="007001F1">
              <w:rPr>
                <w:color w:val="000000"/>
                <w:sz w:val="22"/>
                <w:szCs w:val="20"/>
              </w:rPr>
              <w:t>ante</w:t>
            </w:r>
            <w:proofErr w:type="spellEnd"/>
            <w:r w:rsidR="00F23D7F" w:rsidRPr="007001F1">
              <w:rPr>
                <w:color w:val="000000"/>
                <w:sz w:val="22"/>
                <w:szCs w:val="20"/>
              </w:rPr>
              <w:t xml:space="preserve"> kontrola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15"/>
        </w:trPr>
        <w:tc>
          <w:tcPr>
            <w:tcW w:w="582" w:type="dxa"/>
            <w:shd w:val="clear" w:color="000000" w:fill="60497A"/>
            <w:vAlign w:val="center"/>
            <w:hideMark/>
          </w:tcPr>
          <w:p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rsidR="00F23D7F" w:rsidRPr="007001F1" w:rsidRDefault="00F23D7F" w:rsidP="00F92AC2">
            <w:pPr>
              <w:jc w:val="center"/>
              <w:rPr>
                <w:b/>
                <w:bCs/>
                <w:color w:val="FFFFFF"/>
              </w:rPr>
            </w:pPr>
            <w:r w:rsidRPr="007001F1">
              <w:rPr>
                <w:b/>
                <w:bCs/>
                <w:color w:val="FFFFFF"/>
              </w:rPr>
              <w:t>Poznámka</w:t>
            </w:r>
          </w:p>
        </w:tc>
      </w:tr>
      <w:tr w:rsidR="0099263F" w:rsidRPr="007001F1" w:rsidTr="00312388">
        <w:trPr>
          <w:trHeight w:val="444"/>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75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 xml:space="preserve">Neboli identifikované rizikové indikátory, </w:t>
            </w:r>
            <w:r w:rsidR="00FB02E2" w:rsidRPr="007001F1">
              <w:rPr>
                <w:color w:val="000000"/>
                <w:sz w:val="22"/>
                <w:szCs w:val="22"/>
              </w:rPr>
              <w:lastRenderedPageBreak/>
              <w:t>ktoré môžu iniciovať spoluprácu s PMÚ alebo OČTK?</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2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AD6837">
            <w:pPr>
              <w:jc w:val="both"/>
            </w:pPr>
            <w:r w:rsidRPr="007001F1">
              <w:rPr>
                <w:sz w:val="22"/>
                <w:szCs w:val="22"/>
              </w:rPr>
              <w:t>b) Boli v prípade konfliktu záujmov prijaté primerané opatrenia a vykonaná náprav</w:t>
            </w:r>
            <w:r w:rsidR="00AD683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5B2ED6" w:rsidRPr="007001F1" w:rsidTr="00402AA8">
        <w:trPr>
          <w:trHeight w:val="758"/>
        </w:trPr>
        <w:tc>
          <w:tcPr>
            <w:tcW w:w="582" w:type="dxa"/>
            <w:shd w:val="clear" w:color="auto" w:fill="auto"/>
            <w:noWrap/>
            <w:vAlign w:val="center"/>
          </w:tcPr>
          <w:p w:rsidR="005B2ED6" w:rsidRPr="007001F1" w:rsidRDefault="00881840" w:rsidP="005B2ED6">
            <w:pPr>
              <w:jc w:val="center"/>
              <w:rPr>
                <w:color w:val="000000"/>
              </w:rPr>
            </w:pPr>
            <w:r>
              <w:rPr>
                <w:color w:val="000000"/>
                <w:sz w:val="22"/>
                <w:szCs w:val="22"/>
              </w:rPr>
              <w:t>5</w:t>
            </w:r>
          </w:p>
        </w:tc>
        <w:tc>
          <w:tcPr>
            <w:tcW w:w="4820" w:type="dxa"/>
            <w:gridSpan w:val="2"/>
            <w:shd w:val="clear" w:color="auto" w:fill="auto"/>
            <w:vAlign w:val="center"/>
          </w:tcPr>
          <w:p w:rsidR="005B2ED6" w:rsidRPr="007001F1" w:rsidRDefault="005B2ED6" w:rsidP="005B2ED6">
            <w:pPr>
              <w:jc w:val="both"/>
            </w:pPr>
            <w:r w:rsidRPr="007001F1">
              <w:rPr>
                <w:sz w:val="22"/>
                <w:szCs w:val="22"/>
              </w:rPr>
              <w:t>V prípade, ak rozdelil verejný obstarávateľ zákazku na samostatné časti, dodržal všetky ustanovenia §</w:t>
            </w:r>
            <w:r w:rsidR="00EF1106">
              <w:rPr>
                <w:sz w:val="22"/>
                <w:szCs w:val="22"/>
              </w:rPr>
              <w:t xml:space="preserve"> </w:t>
            </w:r>
            <w:r w:rsidRPr="007001F1">
              <w:rPr>
                <w:sz w:val="22"/>
                <w:szCs w:val="22"/>
              </w:rPr>
              <w:t>28</w:t>
            </w:r>
            <w:r w:rsidR="00EF1106">
              <w:rPr>
                <w:sz w:val="22"/>
                <w:szCs w:val="22"/>
              </w:rPr>
              <w:t xml:space="preserve"> </w:t>
            </w:r>
            <w:r w:rsidRPr="007001F1">
              <w:rPr>
                <w:sz w:val="22"/>
                <w:szCs w:val="22"/>
              </w:rPr>
              <w:t xml:space="preserve">ZVO? </w:t>
            </w:r>
          </w:p>
        </w:tc>
        <w:tc>
          <w:tcPr>
            <w:tcW w:w="567" w:type="dxa"/>
            <w:shd w:val="clear" w:color="auto" w:fill="auto"/>
            <w:vAlign w:val="center"/>
          </w:tcPr>
          <w:p w:rsidR="005B2ED6" w:rsidRPr="007001F1" w:rsidRDefault="005B2ED6" w:rsidP="005B2ED6">
            <w:pPr>
              <w:jc w:val="center"/>
              <w:rPr>
                <w:color w:val="000000"/>
              </w:rPr>
            </w:pPr>
          </w:p>
        </w:tc>
        <w:tc>
          <w:tcPr>
            <w:tcW w:w="567" w:type="dxa"/>
            <w:shd w:val="clear" w:color="auto" w:fill="auto"/>
            <w:vAlign w:val="center"/>
          </w:tcPr>
          <w:p w:rsidR="005B2ED6" w:rsidRPr="007001F1" w:rsidRDefault="005B2ED6" w:rsidP="005B2ED6">
            <w:pPr>
              <w:jc w:val="center"/>
              <w:rPr>
                <w:color w:val="000000"/>
              </w:rPr>
            </w:pPr>
          </w:p>
        </w:tc>
        <w:tc>
          <w:tcPr>
            <w:tcW w:w="709" w:type="dxa"/>
            <w:shd w:val="clear" w:color="auto" w:fill="auto"/>
            <w:vAlign w:val="center"/>
          </w:tcPr>
          <w:p w:rsidR="005B2ED6" w:rsidRPr="007001F1" w:rsidRDefault="005B2ED6" w:rsidP="005B2ED6">
            <w:pPr>
              <w:jc w:val="center"/>
              <w:rPr>
                <w:color w:val="000000"/>
              </w:rPr>
            </w:pPr>
          </w:p>
        </w:tc>
        <w:tc>
          <w:tcPr>
            <w:tcW w:w="1842" w:type="dxa"/>
            <w:shd w:val="clear" w:color="auto" w:fill="auto"/>
            <w:vAlign w:val="center"/>
          </w:tcPr>
          <w:p w:rsidR="005B2ED6" w:rsidRPr="007001F1" w:rsidRDefault="005B2ED6" w:rsidP="005B2ED6">
            <w:pPr>
              <w:jc w:val="center"/>
              <w:rPr>
                <w:color w:val="000000"/>
              </w:rPr>
            </w:pPr>
          </w:p>
        </w:tc>
      </w:tr>
      <w:tr w:rsidR="0099263F" w:rsidRPr="007001F1" w:rsidTr="007261E4">
        <w:trPr>
          <w:trHeight w:val="1140"/>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6</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114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7C0534">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480E07" w:rsidRPr="007001F1" w:rsidTr="00312388">
        <w:trPr>
          <w:trHeight w:val="526"/>
        </w:trPr>
        <w:tc>
          <w:tcPr>
            <w:tcW w:w="582" w:type="dxa"/>
            <w:vMerge w:val="restart"/>
            <w:shd w:val="clear" w:color="auto" w:fill="auto"/>
            <w:noWrap/>
            <w:vAlign w:val="center"/>
            <w:hideMark/>
          </w:tcPr>
          <w:p w:rsidR="00480E07" w:rsidRPr="007001F1" w:rsidRDefault="00480E07" w:rsidP="00F92AC2">
            <w:pPr>
              <w:jc w:val="center"/>
              <w:rPr>
                <w:color w:val="000000"/>
              </w:rPr>
            </w:pPr>
            <w:r>
              <w:rPr>
                <w:color w:val="000000"/>
                <w:sz w:val="22"/>
                <w:szCs w:val="22"/>
              </w:rPr>
              <w:t>7</w:t>
            </w:r>
          </w:p>
        </w:tc>
        <w:tc>
          <w:tcPr>
            <w:tcW w:w="4820" w:type="dxa"/>
            <w:gridSpan w:val="2"/>
            <w:shd w:val="clear" w:color="auto" w:fill="auto"/>
            <w:vAlign w:val="center"/>
            <w:hideMark/>
          </w:tcPr>
          <w:p w:rsidR="00480E07" w:rsidRPr="007001F1" w:rsidRDefault="00480E07" w:rsidP="003F3D85">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VO a súťažnými podkladmi?</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709"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1842"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86681B" w:rsidRDefault="00480E07" w:rsidP="00AD2BB9">
            <w:pPr>
              <w:jc w:val="both"/>
              <w:rPr>
                <w:color w:val="000000"/>
                <w:sz w:val="22"/>
                <w:szCs w:val="22"/>
              </w:rPr>
            </w:pPr>
            <w:r>
              <w:rPr>
                <w:color w:val="000000"/>
                <w:sz w:val="22"/>
                <w:szCs w:val="22"/>
              </w:rPr>
              <w:t>d</w:t>
            </w:r>
            <w:r w:rsidRPr="007001F1">
              <w:rPr>
                <w:color w:val="000000"/>
                <w:sz w:val="22"/>
                <w:szCs w:val="22"/>
              </w:rPr>
              <w:t>) V</w:t>
            </w:r>
            <w:r w:rsidR="00AD2BB9">
              <w:rPr>
                <w:color w:val="000000"/>
                <w:sz w:val="22"/>
                <w:szCs w:val="22"/>
              </w:rPr>
              <w:t> </w:t>
            </w:r>
            <w:r w:rsidRPr="007001F1">
              <w:rPr>
                <w:color w:val="000000"/>
                <w:sz w:val="22"/>
                <w:szCs w:val="22"/>
              </w:rPr>
              <w:t>prípade</w:t>
            </w:r>
            <w:r w:rsidR="00AD2BB9">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AD2BB9">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Default="00480E07"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w:t>
            </w:r>
            <w:r w:rsidR="00AD2BB9">
              <w:rPr>
                <w:color w:val="000000"/>
                <w:sz w:val="22"/>
                <w:szCs w:val="22"/>
              </w:rPr>
              <w:t xml:space="preserve"> po vyhodnotení ponúk podľa § 53 ZVO</w:t>
            </w:r>
            <w:r>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99263F" w:rsidRPr="007001F1" w:rsidTr="00312388">
        <w:trPr>
          <w:trHeight w:val="318"/>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8</w:t>
            </w:r>
          </w:p>
        </w:tc>
        <w:tc>
          <w:tcPr>
            <w:tcW w:w="4820" w:type="dxa"/>
            <w:gridSpan w:val="2"/>
            <w:shd w:val="clear" w:color="auto" w:fill="auto"/>
            <w:vAlign w:val="center"/>
            <w:hideMark/>
          </w:tcPr>
          <w:p w:rsidR="0099263F" w:rsidRPr="007001F1" w:rsidRDefault="0099263F" w:rsidP="009D0DE2">
            <w:pPr>
              <w:jc w:val="both"/>
              <w:rPr>
                <w:color w:val="000000"/>
              </w:rPr>
            </w:pPr>
            <w:r w:rsidRPr="007001F1">
              <w:rPr>
                <w:color w:val="000000"/>
                <w:sz w:val="22"/>
                <w:szCs w:val="22"/>
              </w:rPr>
              <w:t>a) Vylúčil verejný obstarávateľ z VO uchádzača alebo záujemcu v súlade s § 40 ods. 6</w:t>
            </w:r>
            <w:r w:rsidR="009D0DE2">
              <w:rPr>
                <w:color w:val="000000"/>
                <w:sz w:val="22"/>
                <w:szCs w:val="22"/>
              </w:rPr>
              <w:t>, resp. ods. 7</w:t>
            </w:r>
            <w:r w:rsidR="003F3D85" w:rsidRPr="007001F1">
              <w:rPr>
                <w:color w:val="000000"/>
                <w:sz w:val="22"/>
                <w:szCs w:val="22"/>
              </w:rPr>
              <w:t xml:space="preserve">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2D20F9">
        <w:trPr>
          <w:trHeight w:val="30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9</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lastRenderedPageBreak/>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lastRenderedPageBreak/>
              <w:t>10</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17"/>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381"/>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312388">
        <w:trPr>
          <w:trHeight w:val="43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33"/>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268"/>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1013"/>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3</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674"/>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E535E5" w:rsidRPr="007001F1" w:rsidTr="00312388">
        <w:trPr>
          <w:trHeight w:val="494"/>
        </w:trPr>
        <w:tc>
          <w:tcPr>
            <w:tcW w:w="582" w:type="dxa"/>
            <w:vMerge w:val="restart"/>
            <w:shd w:val="clear" w:color="auto" w:fill="auto"/>
            <w:noWrap/>
            <w:vAlign w:val="center"/>
            <w:hideMark/>
          </w:tcPr>
          <w:p w:rsidR="00E535E5" w:rsidRPr="007001F1" w:rsidRDefault="00E535E5" w:rsidP="00F92AC2">
            <w:pPr>
              <w:jc w:val="center"/>
              <w:rPr>
                <w:color w:val="000000"/>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1842"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r>
      <w:tr w:rsidR="00E535E5" w:rsidRPr="007001F1" w:rsidTr="007261E4">
        <w:trPr>
          <w:trHeight w:val="1076"/>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4B5668">
        <w:trPr>
          <w:trHeight w:val="293"/>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EF1106" w:rsidRDefault="00754129" w:rsidP="004B5668">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dostatočné informácie, ktoré im umožňujú zistiť v </w:t>
            </w:r>
            <w:r w:rsidR="00E535E5" w:rsidRPr="007001F1">
              <w:rPr>
                <w:color w:val="000000"/>
                <w:sz w:val="22"/>
                <w:szCs w:val="22"/>
              </w:rPr>
              <w:lastRenderedPageBreak/>
              <w:t>každom okamihu ich relatívne umiestnenie?</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7261E4">
        <w:trPr>
          <w:trHeight w:val="540"/>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3D2092" w:rsidRPr="007001F1" w:rsidTr="007261E4">
        <w:trPr>
          <w:trHeight w:val="540"/>
        </w:trPr>
        <w:tc>
          <w:tcPr>
            <w:tcW w:w="582" w:type="dxa"/>
            <w:vMerge w:val="restart"/>
            <w:shd w:val="clear" w:color="auto" w:fill="auto"/>
            <w:noWrap/>
            <w:vAlign w:val="center"/>
          </w:tcPr>
          <w:p w:rsidR="003D2092" w:rsidRPr="007001F1" w:rsidRDefault="003D2092" w:rsidP="00F92AC2">
            <w:pPr>
              <w:jc w:val="center"/>
              <w:rPr>
                <w:color w:val="000000"/>
              </w:rPr>
            </w:pPr>
            <w:r>
              <w:rPr>
                <w:color w:val="000000"/>
                <w:sz w:val="22"/>
                <w:szCs w:val="22"/>
              </w:rPr>
              <w:t>17</w:t>
            </w: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3"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4" w:anchor="paragraf-40.odsek-7" w:tooltip="Odkaz na predpis alebo ustanovenie" w:history="1">
              <w:r w:rsidRPr="004F1113">
                <w:rPr>
                  <w:color w:val="000000"/>
                  <w:sz w:val="22"/>
                  <w:szCs w:val="22"/>
                </w:rPr>
                <w:t>ods. 7</w:t>
              </w:r>
            </w:hyperlink>
            <w:r w:rsidR="0086681B">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A95BF5" w:rsidRPr="007001F1" w:rsidTr="00312388">
        <w:trPr>
          <w:trHeight w:val="724"/>
        </w:trPr>
        <w:tc>
          <w:tcPr>
            <w:tcW w:w="582" w:type="dxa"/>
            <w:vMerge w:val="restart"/>
            <w:shd w:val="clear" w:color="auto" w:fill="auto"/>
            <w:noWrap/>
            <w:vAlign w:val="center"/>
            <w:hideMark/>
          </w:tcPr>
          <w:p w:rsidR="00A95BF5" w:rsidRPr="007001F1" w:rsidRDefault="00A95BF5" w:rsidP="00F92AC2">
            <w:pPr>
              <w:jc w:val="center"/>
              <w:rPr>
                <w:color w:val="000000"/>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1842"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r>
      <w:tr w:rsidR="00A95BF5" w:rsidRPr="007001F1" w:rsidTr="007261E4">
        <w:trPr>
          <w:trHeight w:val="1267"/>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E55330" w:rsidRPr="007001F1" w:rsidTr="007261E4">
        <w:trPr>
          <w:trHeight w:val="20"/>
        </w:trPr>
        <w:tc>
          <w:tcPr>
            <w:tcW w:w="582" w:type="dxa"/>
            <w:vMerge w:val="restart"/>
            <w:shd w:val="clear" w:color="auto" w:fill="auto"/>
            <w:noWrap/>
            <w:vAlign w:val="center"/>
            <w:hideMark/>
          </w:tcPr>
          <w:p w:rsidR="00E55330" w:rsidRPr="007001F1" w:rsidRDefault="00E55330" w:rsidP="00ED1A8F">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hideMark/>
          </w:tcPr>
          <w:p w:rsidR="00E55330" w:rsidRPr="007001F1" w:rsidRDefault="002222E2" w:rsidP="003F3D85">
            <w:pPr>
              <w:jc w:val="both"/>
              <w:rPr>
                <w:color w:val="000000"/>
              </w:rPr>
            </w:pPr>
            <w:r>
              <w:rPr>
                <w:color w:val="000000"/>
                <w:sz w:val="22"/>
                <w:szCs w:val="22"/>
              </w:rPr>
              <w:t>a)</w:t>
            </w:r>
            <w:r w:rsidR="00E55330"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1842"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r>
      <w:tr w:rsidR="00E55330" w:rsidRPr="007001F1" w:rsidTr="007261E4">
        <w:trPr>
          <w:trHeight w:val="20"/>
        </w:trPr>
        <w:tc>
          <w:tcPr>
            <w:tcW w:w="582" w:type="dxa"/>
            <w:vMerge/>
            <w:shd w:val="clear" w:color="auto" w:fill="auto"/>
            <w:noWrap/>
            <w:vAlign w:val="center"/>
          </w:tcPr>
          <w:p w:rsidR="00E55330" w:rsidRPr="007001F1" w:rsidRDefault="00E55330" w:rsidP="00F92AC2">
            <w:pPr>
              <w:jc w:val="center"/>
              <w:rPr>
                <w:color w:val="000000"/>
              </w:rPr>
            </w:pPr>
          </w:p>
        </w:tc>
        <w:tc>
          <w:tcPr>
            <w:tcW w:w="4820" w:type="dxa"/>
            <w:gridSpan w:val="2"/>
            <w:shd w:val="clear" w:color="auto" w:fill="auto"/>
            <w:vAlign w:val="center"/>
          </w:tcPr>
          <w:p w:rsidR="00E55330" w:rsidRPr="002222E2" w:rsidRDefault="002222E2" w:rsidP="002222E2">
            <w:pPr>
              <w:jc w:val="both"/>
              <w:rPr>
                <w:color w:val="000000"/>
              </w:rPr>
            </w:pPr>
            <w:r>
              <w:rPr>
                <w:color w:val="000000"/>
                <w:sz w:val="22"/>
                <w:szCs w:val="22"/>
              </w:rPr>
              <w:t>b)</w:t>
            </w:r>
            <w:r w:rsidRPr="007001F1">
              <w:rPr>
                <w:color w:val="000000"/>
                <w:sz w:val="22"/>
                <w:szCs w:val="22"/>
              </w:rPr>
              <w:t xml:space="preserve"> Ak bola</w:t>
            </w:r>
            <w:r>
              <w:rPr>
                <w:color w:val="000000"/>
                <w:sz w:val="22"/>
                <w:szCs w:val="22"/>
              </w:rPr>
              <w:t xml:space="preserve"> cena úspešného uchádzača vyššia ako predpokladaná hodnota zákazky a </w:t>
            </w:r>
            <w:r w:rsidRPr="007001F1">
              <w:rPr>
                <w:color w:val="000000"/>
                <w:sz w:val="22"/>
                <w:szCs w:val="22"/>
              </w:rPr>
              <w:t>verejný obstarávateľ  nezrušil po</w:t>
            </w:r>
            <w:r>
              <w:rPr>
                <w:color w:val="000000"/>
                <w:sz w:val="22"/>
                <w:szCs w:val="22"/>
              </w:rPr>
              <w:t>užitý postup zadávania zákazky, bolo predložené</w:t>
            </w:r>
            <w:r w:rsidRPr="007001F1">
              <w:rPr>
                <w:color w:val="000000"/>
                <w:sz w:val="22"/>
                <w:szCs w:val="22"/>
              </w:rPr>
              <w:t xml:space="preserve"> odôvodnenie, prečo použitý postup nezrušil?</w:t>
            </w:r>
          </w:p>
        </w:tc>
        <w:tc>
          <w:tcPr>
            <w:tcW w:w="567" w:type="dxa"/>
            <w:shd w:val="clear" w:color="auto" w:fill="auto"/>
            <w:vAlign w:val="center"/>
          </w:tcPr>
          <w:p w:rsidR="00E55330" w:rsidRPr="007001F1" w:rsidRDefault="00E55330" w:rsidP="00F92AC2">
            <w:pPr>
              <w:jc w:val="center"/>
              <w:rPr>
                <w:color w:val="000000"/>
              </w:rPr>
            </w:pPr>
          </w:p>
        </w:tc>
        <w:tc>
          <w:tcPr>
            <w:tcW w:w="567" w:type="dxa"/>
            <w:shd w:val="clear" w:color="auto" w:fill="auto"/>
            <w:vAlign w:val="center"/>
          </w:tcPr>
          <w:p w:rsidR="00E55330" w:rsidRPr="007001F1" w:rsidRDefault="00E55330" w:rsidP="00F92AC2">
            <w:pPr>
              <w:jc w:val="center"/>
              <w:rPr>
                <w:color w:val="000000"/>
              </w:rPr>
            </w:pPr>
          </w:p>
        </w:tc>
        <w:tc>
          <w:tcPr>
            <w:tcW w:w="709" w:type="dxa"/>
            <w:shd w:val="clear" w:color="auto" w:fill="auto"/>
            <w:vAlign w:val="center"/>
          </w:tcPr>
          <w:p w:rsidR="00E55330" w:rsidRPr="007001F1" w:rsidRDefault="00E55330" w:rsidP="00F92AC2">
            <w:pPr>
              <w:jc w:val="center"/>
              <w:rPr>
                <w:color w:val="000000"/>
              </w:rPr>
            </w:pPr>
          </w:p>
        </w:tc>
        <w:tc>
          <w:tcPr>
            <w:tcW w:w="1842" w:type="dxa"/>
            <w:shd w:val="clear" w:color="auto" w:fill="auto"/>
            <w:vAlign w:val="center"/>
          </w:tcPr>
          <w:p w:rsidR="00E55330" w:rsidRPr="007001F1" w:rsidRDefault="00E55330" w:rsidP="00F92AC2">
            <w:pPr>
              <w:jc w:val="center"/>
              <w:rPr>
                <w:color w:val="000000"/>
              </w:rPr>
            </w:pPr>
          </w:p>
        </w:tc>
      </w:tr>
      <w:tr w:rsidR="00A95BF5" w:rsidRPr="007001F1" w:rsidTr="00312388">
        <w:trPr>
          <w:trHeight w:val="406"/>
        </w:trPr>
        <w:tc>
          <w:tcPr>
            <w:tcW w:w="582" w:type="dxa"/>
            <w:vMerge w:val="restart"/>
            <w:shd w:val="clear" w:color="auto" w:fill="auto"/>
            <w:noWrap/>
            <w:vAlign w:val="center"/>
          </w:tcPr>
          <w:p w:rsidR="00A95BF5" w:rsidRPr="007001F1" w:rsidRDefault="003D2092" w:rsidP="00F92AC2">
            <w:pPr>
              <w:jc w:val="center"/>
              <w:rPr>
                <w:color w:val="000000"/>
              </w:rPr>
            </w:pPr>
            <w:r>
              <w:rPr>
                <w:color w:val="000000"/>
                <w:sz w:val="22"/>
                <w:szCs w:val="22"/>
              </w:rPr>
              <w:t>20</w:t>
            </w:r>
          </w:p>
        </w:tc>
        <w:tc>
          <w:tcPr>
            <w:tcW w:w="4820" w:type="dxa"/>
            <w:gridSpan w:val="2"/>
            <w:shd w:val="clear" w:color="auto" w:fill="auto"/>
            <w:vAlign w:val="center"/>
          </w:tcPr>
          <w:p w:rsidR="00A95BF5" w:rsidRPr="007001F1" w:rsidRDefault="00A95BF5" w:rsidP="003F3D85">
            <w:pPr>
              <w:jc w:val="both"/>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A95BF5" w:rsidRPr="007001F1" w:rsidTr="007261E4">
        <w:trPr>
          <w:trHeight w:val="845"/>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Default="00A71747" w:rsidP="00F92AC2">
            <w:pPr>
              <w:jc w:val="center"/>
              <w:rPr>
                <w:color w:val="000000"/>
              </w:rPr>
            </w:pPr>
            <w:r>
              <w:rPr>
                <w:color w:val="000000"/>
                <w:sz w:val="22"/>
                <w:szCs w:val="22"/>
              </w:rPr>
              <w:t>2</w:t>
            </w:r>
            <w:r w:rsidR="003D2092">
              <w:rPr>
                <w:color w:val="000000"/>
                <w:sz w:val="22"/>
                <w:szCs w:val="22"/>
              </w:rPr>
              <w:t>2</w:t>
            </w:r>
          </w:p>
        </w:tc>
        <w:tc>
          <w:tcPr>
            <w:tcW w:w="4820" w:type="dxa"/>
            <w:gridSpan w:val="2"/>
            <w:shd w:val="clear" w:color="auto" w:fill="auto"/>
            <w:vAlign w:val="center"/>
          </w:tcPr>
          <w:p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09" w:type="dxa"/>
            <w:shd w:val="clear" w:color="auto" w:fill="auto"/>
            <w:vAlign w:val="center"/>
          </w:tcPr>
          <w:p w:rsidR="00A71747" w:rsidRPr="007001F1" w:rsidRDefault="00A71747" w:rsidP="00F92AC2">
            <w:pPr>
              <w:jc w:val="center"/>
              <w:rPr>
                <w:color w:val="000000"/>
              </w:rPr>
            </w:pPr>
          </w:p>
        </w:tc>
        <w:tc>
          <w:tcPr>
            <w:tcW w:w="1842" w:type="dxa"/>
            <w:shd w:val="clear" w:color="auto" w:fill="auto"/>
            <w:vAlign w:val="center"/>
          </w:tcPr>
          <w:p w:rsidR="00A71747" w:rsidRPr="007001F1" w:rsidRDefault="00A71747" w:rsidP="00F92AC2">
            <w:pPr>
              <w:jc w:val="center"/>
              <w:rPr>
                <w:color w:val="000000"/>
              </w:rPr>
            </w:pPr>
          </w:p>
        </w:tc>
      </w:tr>
      <w:tr w:rsidR="00CD365D" w:rsidRPr="007001F1" w:rsidTr="007261E4">
        <w:trPr>
          <w:trHeight w:val="330"/>
        </w:trPr>
        <w:tc>
          <w:tcPr>
            <w:tcW w:w="9087" w:type="dxa"/>
            <w:gridSpan w:val="7"/>
            <w:shd w:val="clear" w:color="auto" w:fill="auto"/>
            <w:vAlign w:val="center"/>
          </w:tcPr>
          <w:p w:rsidR="00CD365D" w:rsidRPr="007001F1" w:rsidRDefault="00CD365D" w:rsidP="00CD365D">
            <w:pPr>
              <w:jc w:val="both"/>
              <w:rPr>
                <w:b/>
                <w:sz w:val="20"/>
                <w:szCs w:val="20"/>
              </w:rPr>
            </w:pPr>
            <w:r w:rsidRPr="007001F1">
              <w:rPr>
                <w:b/>
                <w:sz w:val="20"/>
                <w:szCs w:val="20"/>
              </w:rPr>
              <w:lastRenderedPageBreak/>
              <w:t>VYJADRENIE</w:t>
            </w:r>
          </w:p>
          <w:p w:rsidR="00CD365D" w:rsidRPr="007001F1" w:rsidRDefault="00CD365D" w:rsidP="00CD365D">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
              <w:t>[1]</w:t>
            </w:r>
          </w:p>
          <w:p w:rsidR="00CD365D" w:rsidRPr="007001F1" w:rsidRDefault="00CD365D" w:rsidP="00CD365D"/>
          <w:p w:rsidR="00CD365D" w:rsidRPr="007001F1" w:rsidRDefault="00CD365D" w:rsidP="00CD365D">
            <w:pPr>
              <w:rPr>
                <w:color w:val="000000"/>
              </w:rPr>
            </w:pPr>
          </w:p>
        </w:tc>
      </w:tr>
      <w:tr w:rsidR="00CD365D" w:rsidRPr="007001F1" w:rsidTr="007261E4">
        <w:trPr>
          <w:trHeight w:val="330"/>
        </w:trPr>
        <w:tc>
          <w:tcPr>
            <w:tcW w:w="3559" w:type="dxa"/>
            <w:gridSpan w:val="2"/>
            <w:shd w:val="clear" w:color="auto" w:fill="auto"/>
            <w:hideMark/>
          </w:tcPr>
          <w:p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14"/>
              <w:t>2</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auto" w:fill="auto"/>
            <w:hideMark/>
          </w:tcPr>
          <w:p w:rsidR="00CD365D" w:rsidRPr="007001F1" w:rsidRDefault="00CD365D" w:rsidP="00CD365D">
            <w:pPr>
              <w:rPr>
                <w:b/>
                <w:bCs/>
              </w:rPr>
            </w:pPr>
            <w:r w:rsidRPr="007001F1">
              <w:rPr>
                <w:b/>
                <w:bCs/>
                <w:sz w:val="22"/>
                <w:szCs w:val="22"/>
              </w:rPr>
              <w:t>Dátum:</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9087" w:type="dxa"/>
            <w:gridSpan w:val="7"/>
            <w:shd w:val="clear" w:color="auto" w:fill="auto"/>
            <w:noWrap/>
            <w:vAlign w:val="bottom"/>
            <w:hideMark/>
          </w:tcPr>
          <w:p w:rsidR="00E756BB" w:rsidRPr="007001F1" w:rsidRDefault="00E756BB" w:rsidP="00CD365D">
            <w:pPr>
              <w:jc w:val="center"/>
              <w:rPr>
                <w:color w:val="000000"/>
              </w:rPr>
            </w:pPr>
          </w:p>
          <w:p w:rsidR="00E756BB" w:rsidRPr="007001F1" w:rsidRDefault="00E756BB" w:rsidP="00CD365D">
            <w:pPr>
              <w:jc w:val="center"/>
              <w:rPr>
                <w:color w:val="000000"/>
              </w:rPr>
            </w:pPr>
          </w:p>
          <w:p w:rsidR="00CD365D" w:rsidRPr="007001F1" w:rsidRDefault="00CD365D" w:rsidP="00CD365D">
            <w:pPr>
              <w:jc w:val="cente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5"/>
              <w:t>3</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CD365D" w:rsidP="00CD365D">
            <w:pPr>
              <w:rPr>
                <w:b/>
                <w:bCs/>
              </w:rPr>
            </w:pPr>
            <w:r w:rsidRPr="007001F1">
              <w:rPr>
                <w:b/>
                <w:bCs/>
                <w:sz w:val="22"/>
                <w:szCs w:val="22"/>
              </w:rPr>
              <w:t xml:space="preserve">Dátum: </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bl>
    <w:p w:rsidR="0023087C" w:rsidRPr="007001F1" w:rsidRDefault="0023087C">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rsidTr="007261E4">
        <w:trPr>
          <w:trHeight w:val="645"/>
        </w:trPr>
        <w:tc>
          <w:tcPr>
            <w:tcW w:w="9087" w:type="dxa"/>
            <w:gridSpan w:val="7"/>
            <w:shd w:val="clear" w:color="000000" w:fill="60497A"/>
            <w:vAlign w:val="center"/>
            <w:hideMark/>
          </w:tcPr>
          <w:p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5"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5"/>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660"/>
        </w:trPr>
        <w:tc>
          <w:tcPr>
            <w:tcW w:w="3559" w:type="dxa"/>
            <w:gridSpan w:val="2"/>
            <w:shd w:val="clear" w:color="auto" w:fill="auto"/>
            <w:vAlign w:val="center"/>
            <w:hideMark/>
          </w:tcPr>
          <w:p w:rsidR="00BD5BEF" w:rsidRPr="007001F1" w:rsidRDefault="00BD5BE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rsidTr="007261E4">
        <w:trPr>
          <w:trHeight w:val="33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Nadlimitná zákazka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Verejná súťaž</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D5BEF" w:rsidRPr="007001F1" w:rsidRDefault="00BD5BEF"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15"/>
        </w:trPr>
        <w:tc>
          <w:tcPr>
            <w:tcW w:w="582"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Poznámka</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 xml:space="preserve">Neboli identifikované rizikové indikátory, ktoré môžu iniciovať spoluprácu s PMÚ alebo </w:t>
            </w:r>
            <w:r w:rsidR="00456805" w:rsidRPr="007001F1">
              <w:rPr>
                <w:color w:val="000000"/>
                <w:sz w:val="22"/>
                <w:szCs w:val="22"/>
              </w:rPr>
              <w:lastRenderedPageBreak/>
              <w:t>OČTK?</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7261E4">
        <w:trPr>
          <w:trHeight w:val="505"/>
        </w:trPr>
        <w:tc>
          <w:tcPr>
            <w:tcW w:w="582" w:type="dxa"/>
            <w:vMerge w:val="restart"/>
            <w:shd w:val="clear" w:color="auto" w:fill="auto"/>
            <w:noWrap/>
            <w:vAlign w:val="center"/>
            <w:hideMark/>
          </w:tcPr>
          <w:p w:rsidR="0016283F" w:rsidRPr="007001F1" w:rsidRDefault="0016283F" w:rsidP="00F92AC2">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r>
      <w:tr w:rsidR="0016283F" w:rsidRPr="007001F1" w:rsidTr="00312388">
        <w:trPr>
          <w:trHeight w:val="228"/>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Je zmluva podpísaná oprávnenými osobami</w:t>
            </w:r>
            <w:r w:rsidR="00C10374">
              <w:rPr>
                <w:color w:val="000000"/>
                <w:sz w:val="22"/>
                <w:szCs w:val="22"/>
              </w:rPr>
              <w:t xml:space="preserve"> </w:t>
            </w:r>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50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r w:rsidR="00C1037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312388">
        <w:trPr>
          <w:trHeight w:val="282"/>
        </w:trPr>
        <w:tc>
          <w:tcPr>
            <w:tcW w:w="582" w:type="dxa"/>
            <w:vMerge w:val="restart"/>
            <w:shd w:val="clear" w:color="auto" w:fill="auto"/>
            <w:noWrap/>
            <w:vAlign w:val="center"/>
          </w:tcPr>
          <w:p w:rsidR="0016283F" w:rsidRPr="007001F1" w:rsidRDefault="0016283F" w:rsidP="00F92AC2">
            <w:pPr>
              <w:jc w:val="center"/>
              <w:rPr>
                <w:color w:val="000000"/>
              </w:rPr>
            </w:pPr>
            <w:r w:rsidRPr="007001F1">
              <w:rPr>
                <w:color w:val="000000"/>
                <w:sz w:val="22"/>
                <w:szCs w:val="22"/>
              </w:rPr>
              <w:t>5</w:t>
            </w: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81E10" w:rsidRPr="007001F1" w:rsidTr="007261E4">
        <w:trPr>
          <w:trHeight w:val="675"/>
        </w:trPr>
        <w:tc>
          <w:tcPr>
            <w:tcW w:w="582" w:type="dxa"/>
            <w:vMerge w:val="restart"/>
            <w:shd w:val="clear" w:color="auto" w:fill="auto"/>
            <w:noWrap/>
            <w:vAlign w:val="center"/>
          </w:tcPr>
          <w:p w:rsidR="00B81E10" w:rsidRPr="007001F1" w:rsidRDefault="00B81E10" w:rsidP="00F92AC2">
            <w:pPr>
              <w:jc w:val="center"/>
              <w:rPr>
                <w:color w:val="000000"/>
              </w:rPr>
            </w:pPr>
            <w:r>
              <w:rPr>
                <w:color w:val="000000"/>
              </w:rPr>
              <w:t>6</w:t>
            </w: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B81E10" w:rsidRPr="007001F1" w:rsidTr="007261E4">
        <w:trPr>
          <w:trHeight w:val="675"/>
        </w:trPr>
        <w:tc>
          <w:tcPr>
            <w:tcW w:w="582" w:type="dxa"/>
            <w:vMerge/>
            <w:shd w:val="clear" w:color="auto" w:fill="auto"/>
            <w:noWrap/>
            <w:vAlign w:val="center"/>
          </w:tcPr>
          <w:p w:rsidR="00B81E10" w:rsidRPr="007001F1" w:rsidRDefault="00B81E10" w:rsidP="00F92AC2">
            <w:pPr>
              <w:jc w:val="center"/>
              <w:rPr>
                <w:color w:val="000000"/>
              </w:rPr>
            </w:pP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136F4A" w:rsidRPr="007001F1" w:rsidTr="007261E4">
        <w:trPr>
          <w:trHeight w:val="675"/>
        </w:trPr>
        <w:tc>
          <w:tcPr>
            <w:tcW w:w="582" w:type="dxa"/>
            <w:shd w:val="clear" w:color="auto" w:fill="auto"/>
            <w:noWrap/>
            <w:vAlign w:val="center"/>
          </w:tcPr>
          <w:p w:rsidR="00136F4A" w:rsidRPr="007001F1" w:rsidRDefault="00136F4A" w:rsidP="00F92AC2">
            <w:pPr>
              <w:jc w:val="center"/>
              <w:rPr>
                <w:color w:val="000000"/>
              </w:rPr>
            </w:pPr>
            <w:r>
              <w:rPr>
                <w:color w:val="000000"/>
              </w:rPr>
              <w:t>7</w:t>
            </w:r>
          </w:p>
        </w:tc>
        <w:tc>
          <w:tcPr>
            <w:tcW w:w="4820" w:type="dxa"/>
            <w:gridSpan w:val="2"/>
            <w:shd w:val="clear" w:color="auto" w:fill="auto"/>
            <w:vAlign w:val="center"/>
          </w:tcPr>
          <w:p w:rsidR="00136F4A" w:rsidRPr="007001F1" w:rsidRDefault="00136F4A" w:rsidP="00136F4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36F4A" w:rsidRPr="007001F1" w:rsidRDefault="00136F4A" w:rsidP="00F92AC2">
            <w:pPr>
              <w:jc w:val="center"/>
              <w:rPr>
                <w:color w:val="000000"/>
              </w:rPr>
            </w:pPr>
          </w:p>
        </w:tc>
        <w:tc>
          <w:tcPr>
            <w:tcW w:w="567" w:type="dxa"/>
            <w:shd w:val="clear" w:color="auto" w:fill="auto"/>
            <w:vAlign w:val="center"/>
          </w:tcPr>
          <w:p w:rsidR="00136F4A" w:rsidRPr="007001F1" w:rsidRDefault="00136F4A" w:rsidP="00F92AC2">
            <w:pPr>
              <w:jc w:val="center"/>
              <w:rPr>
                <w:color w:val="000000"/>
              </w:rPr>
            </w:pPr>
          </w:p>
        </w:tc>
        <w:tc>
          <w:tcPr>
            <w:tcW w:w="776" w:type="dxa"/>
            <w:shd w:val="clear" w:color="auto" w:fill="auto"/>
            <w:vAlign w:val="center"/>
          </w:tcPr>
          <w:p w:rsidR="00136F4A" w:rsidRPr="007001F1" w:rsidRDefault="00136F4A" w:rsidP="00F92AC2">
            <w:pPr>
              <w:jc w:val="center"/>
              <w:rPr>
                <w:color w:val="000000"/>
              </w:rPr>
            </w:pPr>
          </w:p>
        </w:tc>
        <w:tc>
          <w:tcPr>
            <w:tcW w:w="1775" w:type="dxa"/>
            <w:shd w:val="clear" w:color="auto" w:fill="auto"/>
            <w:vAlign w:val="center"/>
          </w:tcPr>
          <w:p w:rsidR="00136F4A" w:rsidRPr="007001F1" w:rsidRDefault="00136F4A"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r>
              <w:rPr>
                <w:color w:val="000000"/>
                <w:sz w:val="22"/>
                <w:szCs w:val="22"/>
              </w:rPr>
              <w:t>8</w:t>
            </w:r>
          </w:p>
        </w:tc>
        <w:tc>
          <w:tcPr>
            <w:tcW w:w="4820" w:type="dxa"/>
            <w:gridSpan w:val="2"/>
            <w:shd w:val="clear" w:color="auto" w:fill="auto"/>
            <w:vAlign w:val="center"/>
            <w:hideMark/>
          </w:tcPr>
          <w:p w:rsidR="00BD5BEF" w:rsidRPr="007001F1" w:rsidRDefault="00BD5BEF" w:rsidP="007C2487">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r>
              <w:rPr>
                <w:color w:val="000000"/>
                <w:sz w:val="22"/>
                <w:szCs w:val="22"/>
              </w:rPr>
              <w:t>9</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300"/>
        </w:trPr>
        <w:tc>
          <w:tcPr>
            <w:tcW w:w="9087" w:type="dxa"/>
            <w:gridSpan w:val="7"/>
            <w:shd w:val="clear" w:color="auto" w:fill="auto"/>
            <w:noWrap/>
            <w:vAlign w:val="center"/>
          </w:tcPr>
          <w:p w:rsidR="00BD5BEF" w:rsidRPr="007001F1" w:rsidRDefault="00BD5BEF" w:rsidP="00F92AC2">
            <w:pPr>
              <w:jc w:val="both"/>
              <w:rPr>
                <w:b/>
                <w:sz w:val="20"/>
                <w:szCs w:val="20"/>
              </w:rPr>
            </w:pPr>
            <w:r w:rsidRPr="007001F1">
              <w:rPr>
                <w:b/>
                <w:sz w:val="20"/>
                <w:szCs w:val="20"/>
              </w:rPr>
              <w:t>VYJADRENIE</w:t>
            </w:r>
          </w:p>
          <w:p w:rsidR="00BD5BEF" w:rsidRPr="007001F1" w:rsidRDefault="00BD5BEF"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
              <w:t>[1]</w:t>
            </w:r>
          </w:p>
          <w:p w:rsidR="00BD5BEF" w:rsidRPr="007001F1" w:rsidRDefault="00BD5BEF" w:rsidP="00F92AC2">
            <w:pPr>
              <w:rPr>
                <w:b/>
                <w:bCs/>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17"/>
              <w:t>2</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lastRenderedPageBreak/>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9087" w:type="dxa"/>
            <w:gridSpan w:val="7"/>
            <w:shd w:val="clear" w:color="auto" w:fill="auto"/>
            <w:noWrap/>
            <w:vAlign w:val="bottom"/>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8"/>
              <w:t>3</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bl>
    <w:p w:rsidR="00F23D7F" w:rsidRPr="007001F1" w:rsidRDefault="00F23D7F" w:rsidP="00F23D7F"/>
    <w:p w:rsidR="00BD5BEF" w:rsidRPr="007001F1" w:rsidRDefault="00BD5BE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rsidTr="007261E4">
        <w:trPr>
          <w:trHeight w:val="645"/>
        </w:trPr>
        <w:tc>
          <w:tcPr>
            <w:tcW w:w="9087" w:type="dxa"/>
            <w:gridSpan w:val="7"/>
            <w:shd w:val="clear" w:color="000000" w:fill="60497A"/>
            <w:vAlign w:val="center"/>
            <w:hideMark/>
          </w:tcPr>
          <w:p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6"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6"/>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660"/>
        </w:trPr>
        <w:tc>
          <w:tcPr>
            <w:tcW w:w="3559" w:type="dxa"/>
            <w:gridSpan w:val="2"/>
            <w:shd w:val="clear" w:color="auto" w:fill="auto"/>
            <w:vAlign w:val="center"/>
            <w:hideMark/>
          </w:tcPr>
          <w:p w:rsidR="008031FE" w:rsidRPr="007001F1" w:rsidRDefault="008031F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rsidTr="007261E4">
        <w:trPr>
          <w:trHeight w:val="33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Nadlimitná zákazka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Verejná súťaž</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031FE" w:rsidRPr="007001F1" w:rsidRDefault="008031FE"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15"/>
        </w:trPr>
        <w:tc>
          <w:tcPr>
            <w:tcW w:w="582"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F92AC2">
            <w:pPr>
              <w:jc w:val="center"/>
              <w:rPr>
                <w:color w:val="000000"/>
                <w:sz w:val="22"/>
                <w:szCs w:val="22"/>
              </w:rPr>
            </w:pPr>
          </w:p>
        </w:tc>
        <w:tc>
          <w:tcPr>
            <w:tcW w:w="567" w:type="dxa"/>
            <w:shd w:val="clear" w:color="auto" w:fill="auto"/>
            <w:vAlign w:val="center"/>
          </w:tcPr>
          <w:p w:rsidR="009C7ADB" w:rsidRPr="007001F1" w:rsidRDefault="009C7ADB" w:rsidP="00F92AC2">
            <w:pPr>
              <w:jc w:val="center"/>
              <w:rPr>
                <w:color w:val="000000"/>
                <w:sz w:val="22"/>
                <w:szCs w:val="22"/>
              </w:rPr>
            </w:pPr>
          </w:p>
        </w:tc>
        <w:tc>
          <w:tcPr>
            <w:tcW w:w="776" w:type="dxa"/>
            <w:shd w:val="clear" w:color="auto" w:fill="auto"/>
            <w:vAlign w:val="center"/>
          </w:tcPr>
          <w:p w:rsidR="009C7ADB" w:rsidRPr="007001F1" w:rsidRDefault="009C7ADB" w:rsidP="00F92AC2">
            <w:pPr>
              <w:jc w:val="center"/>
              <w:rPr>
                <w:color w:val="000000"/>
                <w:sz w:val="22"/>
                <w:szCs w:val="22"/>
              </w:rPr>
            </w:pPr>
          </w:p>
        </w:tc>
        <w:tc>
          <w:tcPr>
            <w:tcW w:w="1775" w:type="dxa"/>
            <w:shd w:val="clear" w:color="auto" w:fill="auto"/>
            <w:vAlign w:val="center"/>
          </w:tcPr>
          <w:p w:rsidR="009C7ADB" w:rsidRPr="007001F1" w:rsidRDefault="009C7ADB" w:rsidP="00F92AC2">
            <w:pPr>
              <w:jc w:val="center"/>
              <w:rPr>
                <w:color w:val="000000"/>
                <w:sz w:val="22"/>
                <w:szCs w:val="22"/>
              </w:rPr>
            </w:pPr>
          </w:p>
        </w:tc>
      </w:tr>
      <w:tr w:rsidR="00A3384E" w:rsidRPr="007001F1" w:rsidTr="00312388">
        <w:trPr>
          <w:trHeight w:val="157"/>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4B5668">
        <w:trPr>
          <w:trHeight w:val="293"/>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xml:space="preserve">, pričom verejný obstarávateľ postupoval v súlade s ustanoveniami Systému </w:t>
            </w:r>
            <w:r w:rsidR="00EF1106">
              <w:rPr>
                <w:color w:val="000000"/>
                <w:sz w:val="22"/>
                <w:szCs w:val="22"/>
              </w:rPr>
              <w:lastRenderedPageBreak/>
              <w:t>riadenia EŠIF upravujúcimi určenie PHZ</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66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EF1106">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EF1106">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rsidR="000E26FB" w:rsidRPr="007001F1" w:rsidRDefault="000E26FB" w:rsidP="00F92AC2">
            <w:pPr>
              <w:jc w:val="center"/>
              <w:rPr>
                <w:color w:val="000000"/>
              </w:rPr>
            </w:pPr>
          </w:p>
        </w:tc>
        <w:tc>
          <w:tcPr>
            <w:tcW w:w="567" w:type="dxa"/>
            <w:shd w:val="clear" w:color="auto" w:fill="auto"/>
            <w:vAlign w:val="center"/>
          </w:tcPr>
          <w:p w:rsidR="000E26FB" w:rsidRPr="007001F1" w:rsidRDefault="000E26FB" w:rsidP="00F92AC2">
            <w:pPr>
              <w:jc w:val="center"/>
              <w:rPr>
                <w:color w:val="000000"/>
              </w:rPr>
            </w:pPr>
          </w:p>
        </w:tc>
        <w:tc>
          <w:tcPr>
            <w:tcW w:w="776" w:type="dxa"/>
            <w:shd w:val="clear" w:color="auto" w:fill="auto"/>
            <w:vAlign w:val="center"/>
          </w:tcPr>
          <w:p w:rsidR="000E26FB" w:rsidRPr="007001F1" w:rsidRDefault="000E26FB" w:rsidP="00F92AC2">
            <w:pPr>
              <w:jc w:val="center"/>
              <w:rPr>
                <w:color w:val="000000"/>
              </w:rPr>
            </w:pPr>
          </w:p>
        </w:tc>
        <w:tc>
          <w:tcPr>
            <w:tcW w:w="1775" w:type="dxa"/>
            <w:shd w:val="clear" w:color="auto" w:fill="auto"/>
            <w:vAlign w:val="center"/>
          </w:tcPr>
          <w:p w:rsidR="000E26FB" w:rsidRPr="007001F1" w:rsidRDefault="000E26FB" w:rsidP="00F92AC2">
            <w:pPr>
              <w:jc w:val="center"/>
              <w:rPr>
                <w:color w:val="000000"/>
              </w:rPr>
            </w:pPr>
          </w:p>
        </w:tc>
      </w:tr>
      <w:tr w:rsidR="00A3384E" w:rsidRPr="007001F1" w:rsidTr="007261E4">
        <w:trPr>
          <w:trHeight w:val="758"/>
        </w:trPr>
        <w:tc>
          <w:tcPr>
            <w:tcW w:w="582" w:type="dxa"/>
            <w:vMerge w:val="restart"/>
            <w:shd w:val="clear" w:color="auto" w:fill="auto"/>
            <w:noWrap/>
            <w:vAlign w:val="center"/>
          </w:tcPr>
          <w:p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1268"/>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lastRenderedPageBreak/>
              <w:t>1</w:t>
            </w:r>
            <w:r w:rsidR="00D20B46">
              <w:rPr>
                <w:color w:val="000000"/>
                <w:sz w:val="22"/>
                <w:szCs w:val="22"/>
              </w:rPr>
              <w:t>1</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F17B2E" w:rsidRPr="007001F1" w:rsidTr="007261E4">
        <w:trPr>
          <w:trHeight w:val="1268"/>
        </w:trPr>
        <w:tc>
          <w:tcPr>
            <w:tcW w:w="582" w:type="dxa"/>
            <w:vMerge/>
            <w:shd w:val="clear" w:color="auto" w:fill="auto"/>
            <w:noWrap/>
            <w:vAlign w:val="center"/>
          </w:tcPr>
          <w:p w:rsidR="00F17B2E" w:rsidRPr="007001F1" w:rsidRDefault="00F17B2E" w:rsidP="00F92AC2">
            <w:pPr>
              <w:jc w:val="center"/>
              <w:rPr>
                <w:color w:val="000000"/>
                <w:sz w:val="22"/>
                <w:szCs w:val="22"/>
              </w:rPr>
            </w:pPr>
          </w:p>
        </w:tc>
        <w:tc>
          <w:tcPr>
            <w:tcW w:w="4820" w:type="dxa"/>
            <w:gridSpan w:val="2"/>
            <w:shd w:val="clear" w:color="auto" w:fill="auto"/>
            <w:vAlign w:val="center"/>
          </w:tcPr>
          <w:p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17B2E" w:rsidRPr="007001F1" w:rsidRDefault="00F17B2E" w:rsidP="00F92AC2">
            <w:pPr>
              <w:jc w:val="center"/>
              <w:rPr>
                <w:color w:val="000000"/>
                <w:sz w:val="22"/>
                <w:szCs w:val="22"/>
              </w:rPr>
            </w:pPr>
          </w:p>
        </w:tc>
        <w:tc>
          <w:tcPr>
            <w:tcW w:w="567" w:type="dxa"/>
            <w:shd w:val="clear" w:color="auto" w:fill="auto"/>
            <w:vAlign w:val="center"/>
          </w:tcPr>
          <w:p w:rsidR="00F17B2E" w:rsidRPr="007001F1" w:rsidRDefault="00F17B2E" w:rsidP="00F92AC2">
            <w:pPr>
              <w:jc w:val="center"/>
              <w:rPr>
                <w:color w:val="000000"/>
                <w:sz w:val="22"/>
                <w:szCs w:val="22"/>
              </w:rPr>
            </w:pPr>
          </w:p>
        </w:tc>
        <w:tc>
          <w:tcPr>
            <w:tcW w:w="776" w:type="dxa"/>
            <w:shd w:val="clear" w:color="auto" w:fill="auto"/>
            <w:vAlign w:val="center"/>
          </w:tcPr>
          <w:p w:rsidR="00F17B2E" w:rsidRPr="007001F1" w:rsidRDefault="00F17B2E" w:rsidP="00F92AC2">
            <w:pPr>
              <w:jc w:val="center"/>
              <w:rPr>
                <w:color w:val="000000"/>
                <w:sz w:val="22"/>
                <w:szCs w:val="22"/>
              </w:rPr>
            </w:pPr>
          </w:p>
        </w:tc>
        <w:tc>
          <w:tcPr>
            <w:tcW w:w="1775" w:type="dxa"/>
            <w:shd w:val="clear" w:color="auto" w:fill="auto"/>
            <w:vAlign w:val="center"/>
          </w:tcPr>
          <w:p w:rsidR="00F17B2E" w:rsidRPr="007001F1" w:rsidRDefault="00F17B2E" w:rsidP="00F92AC2">
            <w:pPr>
              <w:jc w:val="center"/>
              <w:rPr>
                <w:color w:val="000000"/>
                <w:sz w:val="22"/>
                <w:szCs w:val="22"/>
              </w:rPr>
            </w:pPr>
          </w:p>
        </w:tc>
      </w:tr>
      <w:tr w:rsidR="00A3384E" w:rsidRPr="007001F1" w:rsidTr="007261E4">
        <w:trPr>
          <w:trHeight w:val="126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0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590"/>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59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28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1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312388">
        <w:trPr>
          <w:trHeight w:val="3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val="restart"/>
            <w:shd w:val="clear" w:color="auto" w:fill="auto"/>
            <w:noWrap/>
            <w:vAlign w:val="center"/>
          </w:tcPr>
          <w:p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5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6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8</w:t>
            </w:r>
          </w:p>
        </w:tc>
        <w:tc>
          <w:tcPr>
            <w:tcW w:w="4820" w:type="dxa"/>
            <w:gridSpan w:val="2"/>
            <w:shd w:val="clear" w:color="auto" w:fill="auto"/>
            <w:vAlign w:val="center"/>
            <w:hideMark/>
          </w:tcPr>
          <w:p w:rsidR="00A3384E" w:rsidRPr="007001F1" w:rsidRDefault="00A3384E"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9A06B9">
            <w:pPr>
              <w:jc w:val="both"/>
            </w:pPr>
            <w:r w:rsidRPr="007001F1">
              <w:rPr>
                <w:sz w:val="22"/>
                <w:szCs w:val="22"/>
              </w:rPr>
              <w:t>b) Boli v prípade konfliktu záujmov prijaté primerané opatrenia a vykonaná náprav</w:t>
            </w:r>
            <w:r w:rsidR="009A06B9">
              <w:rPr>
                <w:sz w:val="22"/>
                <w:szCs w:val="22"/>
              </w:rPr>
              <w:t>a</w:t>
            </w:r>
            <w:r w:rsidRPr="007001F1">
              <w:rPr>
                <w:sz w:val="22"/>
                <w:szCs w:val="22"/>
              </w:rPr>
              <w:t xml:space="preserve"> v zmysle            § 23 ods. 5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C10374">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539CE" w:rsidRPr="007001F1" w:rsidTr="00312388">
        <w:trPr>
          <w:trHeight w:val="665"/>
        </w:trPr>
        <w:tc>
          <w:tcPr>
            <w:tcW w:w="582" w:type="dxa"/>
            <w:vMerge w:val="restart"/>
            <w:shd w:val="clear" w:color="auto" w:fill="auto"/>
            <w:noWrap/>
            <w:vAlign w:val="center"/>
            <w:hideMark/>
          </w:tcPr>
          <w:p w:rsidR="000539CE" w:rsidRPr="007001F1" w:rsidRDefault="000539CE" w:rsidP="00F92AC2">
            <w:pPr>
              <w:jc w:val="center"/>
              <w:rPr>
                <w:color w:val="000000"/>
              </w:rPr>
            </w:pPr>
            <w:r>
              <w:rPr>
                <w:color w:val="000000"/>
                <w:sz w:val="22"/>
                <w:szCs w:val="22"/>
              </w:rPr>
              <w:t>20</w:t>
            </w:r>
          </w:p>
        </w:tc>
        <w:tc>
          <w:tcPr>
            <w:tcW w:w="4820" w:type="dxa"/>
            <w:gridSpan w:val="2"/>
            <w:shd w:val="clear" w:color="auto" w:fill="auto"/>
            <w:vAlign w:val="center"/>
            <w:hideMark/>
          </w:tcPr>
          <w:p w:rsidR="000539CE" w:rsidRPr="007001F1" w:rsidRDefault="000539CE" w:rsidP="003F3D85">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VO a súťažnými podkladmi?</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776"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1775"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r>
      <w:tr w:rsidR="000539CE" w:rsidRPr="007001F1" w:rsidTr="00312388">
        <w:trPr>
          <w:trHeight w:val="74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7360DC">
            <w:pPr>
              <w:jc w:val="both"/>
              <w:rPr>
                <w:color w:val="000000"/>
              </w:rPr>
            </w:pPr>
            <w:r w:rsidRPr="007001F1">
              <w:rPr>
                <w:color w:val="000000"/>
                <w:sz w:val="22"/>
                <w:szCs w:val="22"/>
              </w:rPr>
              <w:t>c) V</w:t>
            </w:r>
            <w:r w:rsidR="007360DC">
              <w:rPr>
                <w:color w:val="000000"/>
                <w:sz w:val="22"/>
                <w:szCs w:val="22"/>
              </w:rPr>
              <w:t> </w:t>
            </w:r>
            <w:r w:rsidRPr="007001F1">
              <w:rPr>
                <w:color w:val="000000"/>
                <w:sz w:val="22"/>
                <w:szCs w:val="22"/>
              </w:rPr>
              <w:t>prípade</w:t>
            </w:r>
            <w:r w:rsidR="007360DC">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7360DC">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816113" w:rsidRPr="007001F1" w:rsidTr="00312388">
        <w:trPr>
          <w:trHeight w:val="597"/>
        </w:trPr>
        <w:tc>
          <w:tcPr>
            <w:tcW w:w="582" w:type="dxa"/>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w:t>
            </w:r>
            <w:r w:rsidR="000539CE">
              <w:rPr>
                <w:color w:val="000000"/>
                <w:sz w:val="22"/>
                <w:szCs w:val="22"/>
              </w:rPr>
              <w:t xml:space="preserve">resp. ods. 7 </w:t>
            </w:r>
            <w:r w:rsidR="003F3D85" w:rsidRPr="007001F1">
              <w:rPr>
                <w:color w:val="000000"/>
                <w:sz w:val="22"/>
                <w:szCs w:val="22"/>
              </w:rPr>
              <w:t>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31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50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41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2D20F9">
        <w:trPr>
          <w:trHeight w:val="30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5</w:t>
            </w:r>
          </w:p>
        </w:tc>
        <w:tc>
          <w:tcPr>
            <w:tcW w:w="4820" w:type="dxa"/>
            <w:gridSpan w:val="2"/>
            <w:shd w:val="clear" w:color="auto" w:fill="auto"/>
            <w:vAlign w:val="center"/>
            <w:hideMark/>
          </w:tcPr>
          <w:p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6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1013"/>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728"/>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DE7FB0" w:rsidRPr="007001F1" w:rsidTr="00312388">
        <w:trPr>
          <w:trHeight w:val="466"/>
        </w:trPr>
        <w:tc>
          <w:tcPr>
            <w:tcW w:w="582" w:type="dxa"/>
            <w:vMerge w:val="restart"/>
            <w:shd w:val="clear" w:color="auto" w:fill="auto"/>
            <w:noWrap/>
            <w:vAlign w:val="center"/>
            <w:hideMark/>
          </w:tcPr>
          <w:p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r>
      <w:tr w:rsidR="00DE7FB0" w:rsidRPr="007001F1" w:rsidTr="007261E4">
        <w:trPr>
          <w:trHeight w:val="114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816113" w:rsidRPr="007001F1" w:rsidTr="00312388">
        <w:trPr>
          <w:trHeight w:val="886"/>
        </w:trPr>
        <w:tc>
          <w:tcPr>
            <w:tcW w:w="582" w:type="dxa"/>
            <w:vMerge w:val="restart"/>
            <w:shd w:val="clear" w:color="auto" w:fill="auto"/>
            <w:noWrap/>
            <w:vAlign w:val="center"/>
            <w:hideMark/>
          </w:tcPr>
          <w:p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7261E4">
        <w:trPr>
          <w:trHeight w:val="139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D20B46">
              <w:rPr>
                <w:color w:val="000000"/>
                <w:sz w:val="22"/>
                <w:szCs w:val="22"/>
              </w:rPr>
              <w:t>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 xml:space="preserve">Ak bola predložená len jedna ponuka a verejný obstarávateľ  nezrušil použitý postup zadávania zákazky, zverejnil v profile odôvodnenie, prečo </w:t>
            </w:r>
            <w:r w:rsidRPr="007001F1">
              <w:rPr>
                <w:color w:val="000000"/>
                <w:sz w:val="22"/>
                <w:szCs w:val="22"/>
              </w:rPr>
              <w:lastRenderedPageBreak/>
              <w:t>použitý postup nezrušil?</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474"/>
        </w:trPr>
        <w:tc>
          <w:tcPr>
            <w:tcW w:w="582" w:type="dxa"/>
            <w:vMerge w:val="restart"/>
            <w:shd w:val="clear" w:color="auto" w:fill="auto"/>
            <w:noWrap/>
            <w:vAlign w:val="center"/>
          </w:tcPr>
          <w:p w:rsidR="00816113" w:rsidRPr="007001F1" w:rsidRDefault="00816113" w:rsidP="00F92AC2">
            <w:pPr>
              <w:jc w:val="center"/>
              <w:rPr>
                <w:color w:val="000000"/>
              </w:rPr>
            </w:pPr>
            <w:r w:rsidRPr="007001F1">
              <w:rPr>
                <w:color w:val="000000"/>
                <w:sz w:val="22"/>
                <w:szCs w:val="22"/>
              </w:rPr>
              <w:lastRenderedPageBreak/>
              <w:t>3</w:t>
            </w:r>
            <w:r w:rsidR="00D20B46">
              <w:rPr>
                <w:color w:val="000000"/>
                <w:sz w:val="22"/>
                <w:szCs w:val="22"/>
              </w:rPr>
              <w:t>1</w:t>
            </w: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949"/>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E04942" w:rsidRPr="007001F1" w:rsidTr="00312388">
        <w:trPr>
          <w:trHeight w:val="949"/>
        </w:trPr>
        <w:tc>
          <w:tcPr>
            <w:tcW w:w="582" w:type="dxa"/>
            <w:shd w:val="clear" w:color="auto" w:fill="auto"/>
            <w:noWrap/>
            <w:vAlign w:val="center"/>
          </w:tcPr>
          <w:p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rsidR="00E04942" w:rsidRPr="007001F1" w:rsidRDefault="00E04942" w:rsidP="0031238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E04942" w:rsidRPr="007001F1" w:rsidRDefault="00E04942" w:rsidP="00F92AC2">
            <w:pPr>
              <w:jc w:val="center"/>
              <w:rPr>
                <w:color w:val="000000"/>
              </w:rPr>
            </w:pPr>
          </w:p>
        </w:tc>
        <w:tc>
          <w:tcPr>
            <w:tcW w:w="567" w:type="dxa"/>
            <w:shd w:val="clear" w:color="auto" w:fill="auto"/>
            <w:vAlign w:val="center"/>
          </w:tcPr>
          <w:p w:rsidR="00E04942" w:rsidRPr="007001F1" w:rsidRDefault="00E04942" w:rsidP="00F92AC2">
            <w:pPr>
              <w:jc w:val="center"/>
              <w:rPr>
                <w:color w:val="000000"/>
              </w:rPr>
            </w:pPr>
          </w:p>
        </w:tc>
        <w:tc>
          <w:tcPr>
            <w:tcW w:w="776" w:type="dxa"/>
            <w:shd w:val="clear" w:color="auto" w:fill="auto"/>
            <w:vAlign w:val="center"/>
          </w:tcPr>
          <w:p w:rsidR="00E04942" w:rsidRPr="007001F1" w:rsidRDefault="00E04942" w:rsidP="00F92AC2">
            <w:pPr>
              <w:jc w:val="center"/>
              <w:rPr>
                <w:color w:val="000000"/>
              </w:rPr>
            </w:pPr>
          </w:p>
        </w:tc>
        <w:tc>
          <w:tcPr>
            <w:tcW w:w="1775" w:type="dxa"/>
            <w:shd w:val="clear" w:color="auto" w:fill="auto"/>
            <w:vAlign w:val="center"/>
          </w:tcPr>
          <w:p w:rsidR="00E04942" w:rsidRPr="007001F1" w:rsidRDefault="00E04942" w:rsidP="00F92AC2">
            <w:pPr>
              <w:jc w:val="center"/>
              <w:rPr>
                <w:color w:val="000000"/>
              </w:rPr>
            </w:pPr>
          </w:p>
        </w:tc>
      </w:tr>
      <w:tr w:rsidR="00816113" w:rsidRPr="007001F1" w:rsidTr="007261E4">
        <w:trPr>
          <w:trHeight w:val="505"/>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5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50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E04942">
              <w:rPr>
                <w:color w:val="000000"/>
                <w:sz w:val="22"/>
                <w:szCs w:val="22"/>
              </w:rPr>
              <w:t>4</w:t>
            </w:r>
          </w:p>
        </w:tc>
        <w:tc>
          <w:tcPr>
            <w:tcW w:w="4820" w:type="dxa"/>
            <w:gridSpan w:val="2"/>
            <w:shd w:val="clear" w:color="auto" w:fill="auto"/>
            <w:vAlign w:val="center"/>
            <w:hideMark/>
          </w:tcPr>
          <w:p w:rsidR="00C523A4" w:rsidRPr="007001F1" w:rsidRDefault="008031FE" w:rsidP="00312388">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E04942">
              <w:rPr>
                <w:color w:val="000000"/>
                <w:sz w:val="22"/>
                <w:szCs w:val="22"/>
              </w:rPr>
              <w:t>5</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Pr="007001F1" w:rsidRDefault="00A71747" w:rsidP="00F92AC2">
            <w:pPr>
              <w:jc w:val="center"/>
              <w:rPr>
                <w:color w:val="000000"/>
              </w:rPr>
            </w:pPr>
            <w:r>
              <w:rPr>
                <w:color w:val="000000"/>
                <w:sz w:val="22"/>
                <w:szCs w:val="22"/>
              </w:rPr>
              <w:t>3</w:t>
            </w:r>
            <w:r w:rsidR="00E04942">
              <w:rPr>
                <w:color w:val="000000"/>
                <w:sz w:val="22"/>
                <w:szCs w:val="22"/>
              </w:rPr>
              <w:t>6</w:t>
            </w:r>
          </w:p>
        </w:tc>
        <w:tc>
          <w:tcPr>
            <w:tcW w:w="4820" w:type="dxa"/>
            <w:gridSpan w:val="2"/>
            <w:shd w:val="clear" w:color="auto" w:fill="auto"/>
            <w:vAlign w:val="center"/>
          </w:tcPr>
          <w:p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76" w:type="dxa"/>
            <w:shd w:val="clear" w:color="auto" w:fill="auto"/>
            <w:vAlign w:val="center"/>
          </w:tcPr>
          <w:p w:rsidR="00A71747" w:rsidRPr="007001F1" w:rsidRDefault="00A71747" w:rsidP="00F92AC2">
            <w:pPr>
              <w:jc w:val="center"/>
              <w:rPr>
                <w:color w:val="000000"/>
              </w:rPr>
            </w:pPr>
          </w:p>
        </w:tc>
        <w:tc>
          <w:tcPr>
            <w:tcW w:w="1775" w:type="dxa"/>
            <w:shd w:val="clear" w:color="auto" w:fill="auto"/>
            <w:vAlign w:val="center"/>
          </w:tcPr>
          <w:p w:rsidR="00A71747" w:rsidRPr="007001F1" w:rsidRDefault="00A71747" w:rsidP="00F92AC2">
            <w:pPr>
              <w:jc w:val="center"/>
              <w:rPr>
                <w:color w:val="000000"/>
              </w:rPr>
            </w:pPr>
          </w:p>
        </w:tc>
      </w:tr>
      <w:tr w:rsidR="008031FE" w:rsidRPr="007001F1" w:rsidTr="007261E4">
        <w:trPr>
          <w:trHeight w:val="300"/>
        </w:trPr>
        <w:tc>
          <w:tcPr>
            <w:tcW w:w="9087" w:type="dxa"/>
            <w:gridSpan w:val="7"/>
            <w:shd w:val="clear" w:color="auto" w:fill="auto"/>
            <w:noWrap/>
            <w:vAlign w:val="center"/>
          </w:tcPr>
          <w:p w:rsidR="008031FE" w:rsidRPr="007001F1" w:rsidRDefault="008031FE" w:rsidP="00F92AC2">
            <w:pPr>
              <w:jc w:val="both"/>
              <w:rPr>
                <w:b/>
                <w:sz w:val="20"/>
                <w:szCs w:val="20"/>
              </w:rPr>
            </w:pPr>
            <w:r w:rsidRPr="007001F1">
              <w:rPr>
                <w:b/>
                <w:sz w:val="20"/>
                <w:szCs w:val="20"/>
              </w:rPr>
              <w:t>VYJADRENIE</w:t>
            </w:r>
          </w:p>
          <w:p w:rsidR="008031FE" w:rsidRPr="007001F1" w:rsidRDefault="008031FE"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9"/>
              <w:t>[1]</w:t>
            </w:r>
          </w:p>
          <w:p w:rsidR="008031FE" w:rsidRPr="007001F1" w:rsidRDefault="008031FE" w:rsidP="00F92AC2">
            <w:pPr>
              <w:rPr>
                <w:b/>
                <w:bCs/>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20"/>
              <w:t>2</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9087" w:type="dxa"/>
            <w:gridSpan w:val="7"/>
            <w:shd w:val="clear" w:color="auto" w:fill="auto"/>
            <w:noWrap/>
            <w:vAlign w:val="bottom"/>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1"/>
              <w:t>3</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bl>
    <w:p w:rsidR="006302BF" w:rsidRPr="007001F1" w:rsidRDefault="006302BF"/>
    <w:p w:rsidR="006302BF" w:rsidRPr="007001F1" w:rsidRDefault="006302B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rsidTr="007261E4">
        <w:trPr>
          <w:trHeight w:val="645"/>
        </w:trPr>
        <w:tc>
          <w:tcPr>
            <w:tcW w:w="9087" w:type="dxa"/>
            <w:gridSpan w:val="7"/>
            <w:shd w:val="clear" w:color="000000" w:fill="60497A"/>
            <w:vAlign w:val="center"/>
            <w:hideMark/>
          </w:tcPr>
          <w:p w:rsidR="006302BF" w:rsidRPr="007001F1" w:rsidRDefault="006302BF"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7" w:name="KZ_9"/>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w:t>
            </w:r>
            <w:r w:rsidR="00144756" w:rsidRPr="007001F1">
              <w:rPr>
                <w:b/>
                <w:bCs/>
                <w:color w:val="FFFFFF"/>
              </w:rPr>
              <w:t>prvá</w:t>
            </w:r>
            <w:r w:rsidRPr="007001F1">
              <w:rPr>
                <w:b/>
                <w:bCs/>
                <w:color w:val="FFFFFF"/>
              </w:rPr>
              <w:t xml:space="preserve"> ex</w:t>
            </w:r>
            <w:r w:rsidR="001E1E89">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7"/>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programu</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660"/>
        </w:trPr>
        <w:tc>
          <w:tcPr>
            <w:tcW w:w="3559" w:type="dxa"/>
            <w:gridSpan w:val="2"/>
            <w:shd w:val="clear" w:color="auto" w:fill="auto"/>
            <w:vAlign w:val="center"/>
            <w:hideMark/>
          </w:tcPr>
          <w:p w:rsidR="006302BF" w:rsidRPr="007001F1" w:rsidRDefault="006302B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projektu a prijímateľa</w:t>
            </w:r>
          </w:p>
        </w:tc>
      </w:tr>
      <w:tr w:rsidR="006302BF" w:rsidRPr="007001F1" w:rsidTr="007261E4">
        <w:trPr>
          <w:trHeight w:val="33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zákazky</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Nadlimitná zákazka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xml:space="preserve">Nadlimitná verejná súťaž s využitím elektronického trhoviska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302BF" w:rsidRPr="007001F1" w:rsidRDefault="006302BF" w:rsidP="00F92AC2">
            <w:pPr>
              <w:rPr>
                <w:color w:val="000000"/>
              </w:rPr>
            </w:pPr>
          </w:p>
        </w:tc>
      </w:tr>
      <w:tr w:rsidR="003E1F08" w:rsidRPr="007001F1" w:rsidTr="007261E4">
        <w:trPr>
          <w:trHeight w:val="300"/>
        </w:trPr>
        <w:tc>
          <w:tcPr>
            <w:tcW w:w="3559" w:type="dxa"/>
            <w:gridSpan w:val="2"/>
            <w:shd w:val="clear" w:color="auto" w:fill="auto"/>
            <w:vAlign w:val="center"/>
          </w:tcPr>
          <w:p w:rsidR="003E1F08" w:rsidRPr="003E1F08" w:rsidRDefault="003E1F08" w:rsidP="00F92AC2">
            <w:pPr>
              <w:rPr>
                <w:b/>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F92AC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F92AC2">
            <w:pPr>
              <w:rPr>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6302BF" w:rsidRPr="007001F1" w:rsidRDefault="00144756" w:rsidP="00F92AC2">
            <w:pPr>
              <w:rPr>
                <w:color w:val="000000"/>
              </w:rPr>
            </w:pPr>
            <w:r w:rsidRPr="007001F1">
              <w:rPr>
                <w:color w:val="000000"/>
                <w:sz w:val="22"/>
                <w:szCs w:val="22"/>
              </w:rPr>
              <w:t>prvá</w:t>
            </w:r>
            <w:r w:rsidR="006302BF" w:rsidRPr="007001F1">
              <w:rPr>
                <w:color w:val="000000"/>
                <w:sz w:val="22"/>
                <w:szCs w:val="22"/>
              </w:rPr>
              <w:t xml:space="preserve"> ex</w:t>
            </w:r>
            <w:r w:rsidR="00316514">
              <w:rPr>
                <w:color w:val="000000"/>
                <w:sz w:val="22"/>
                <w:szCs w:val="22"/>
              </w:rPr>
              <w:t xml:space="preserve"> </w:t>
            </w:r>
            <w:proofErr w:type="spellStart"/>
            <w:r w:rsidR="006302BF" w:rsidRPr="007001F1">
              <w:rPr>
                <w:color w:val="000000"/>
                <w:sz w:val="22"/>
                <w:szCs w:val="22"/>
              </w:rPr>
              <w:t>ante</w:t>
            </w:r>
            <w:proofErr w:type="spellEnd"/>
            <w:r w:rsidR="006302BF" w:rsidRPr="007001F1">
              <w:rPr>
                <w:color w:val="000000"/>
                <w:sz w:val="22"/>
                <w:szCs w:val="22"/>
              </w:rPr>
              <w:t xml:space="preserve"> kontrola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15"/>
        </w:trPr>
        <w:tc>
          <w:tcPr>
            <w:tcW w:w="582"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3F3D85">
            <w:pPr>
              <w:jc w:val="both"/>
              <w:rPr>
                <w:b/>
                <w:bCs/>
                <w:color w:val="000000"/>
                <w:sz w:val="22"/>
                <w:szCs w:val="22"/>
              </w:rPr>
            </w:pPr>
          </w:p>
        </w:tc>
        <w:tc>
          <w:tcPr>
            <w:tcW w:w="567" w:type="dxa"/>
            <w:shd w:val="clear" w:color="auto" w:fill="auto"/>
            <w:vAlign w:val="center"/>
          </w:tcPr>
          <w:p w:rsidR="009C7ADB" w:rsidRPr="007001F1" w:rsidRDefault="009C7ADB" w:rsidP="003F3D85">
            <w:pPr>
              <w:jc w:val="both"/>
              <w:rPr>
                <w:b/>
                <w:bCs/>
                <w:color w:val="000000"/>
                <w:sz w:val="22"/>
                <w:szCs w:val="22"/>
              </w:rPr>
            </w:pPr>
          </w:p>
        </w:tc>
        <w:tc>
          <w:tcPr>
            <w:tcW w:w="776" w:type="dxa"/>
            <w:shd w:val="clear" w:color="auto" w:fill="auto"/>
            <w:vAlign w:val="center"/>
          </w:tcPr>
          <w:p w:rsidR="009C7ADB" w:rsidRPr="007001F1" w:rsidRDefault="009C7ADB" w:rsidP="003F3D85">
            <w:pPr>
              <w:jc w:val="both"/>
              <w:rPr>
                <w:b/>
                <w:bCs/>
                <w:color w:val="000000"/>
                <w:sz w:val="22"/>
                <w:szCs w:val="22"/>
              </w:rPr>
            </w:pPr>
          </w:p>
        </w:tc>
        <w:tc>
          <w:tcPr>
            <w:tcW w:w="1775" w:type="dxa"/>
            <w:shd w:val="clear" w:color="auto" w:fill="auto"/>
            <w:vAlign w:val="center"/>
          </w:tcPr>
          <w:p w:rsidR="009C7ADB" w:rsidRPr="007001F1" w:rsidRDefault="009C7ADB" w:rsidP="003F3D85">
            <w:pPr>
              <w:jc w:val="both"/>
              <w:rPr>
                <w:b/>
                <w:bCs/>
                <w:color w:val="000000"/>
                <w:sz w:val="22"/>
                <w:szCs w:val="22"/>
              </w:rPr>
            </w:pPr>
          </w:p>
        </w:tc>
      </w:tr>
      <w:tr w:rsidR="00776C6E" w:rsidRPr="007001F1" w:rsidTr="00312388">
        <w:trPr>
          <w:trHeight w:val="288"/>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4B5668">
        <w:trPr>
          <w:trHeight w:val="293"/>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w:t>
            </w:r>
            <w:r w:rsidRPr="007001F1">
              <w:rPr>
                <w:color w:val="000000"/>
                <w:sz w:val="22"/>
                <w:szCs w:val="22"/>
              </w:rPr>
              <w:lastRenderedPageBreak/>
              <w:t>nebola PHZ určená v zmysle písm. d) tohto bodu), aktualizovaný rozpočet zo žiadosti o NFP, štátna cenová expertíza a pod.?</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29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55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EF1106">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6302B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val="restart"/>
            <w:shd w:val="clear" w:color="auto" w:fill="auto"/>
            <w:noWrap/>
            <w:vAlign w:val="center"/>
            <w:hideMark/>
          </w:tcPr>
          <w:p w:rsidR="00E5404D" w:rsidRPr="007001F1" w:rsidRDefault="00E5404D"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E5404D" w:rsidRPr="00E5404D" w:rsidRDefault="00B4707E" w:rsidP="00B4707E">
            <w:pPr>
              <w:pStyle w:val="Odsekzoznamu"/>
              <w:ind w:left="0"/>
              <w:jc w:val="both"/>
              <w:rPr>
                <w:color w:val="000000"/>
              </w:rPr>
            </w:pPr>
            <w:r>
              <w:rPr>
                <w:color w:val="000000"/>
                <w:sz w:val="22"/>
                <w:szCs w:val="22"/>
              </w:rPr>
              <w:t xml:space="preserve">a) </w:t>
            </w:r>
            <w:r w:rsidR="00E5404D"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shd w:val="clear" w:color="auto" w:fill="auto"/>
            <w:noWrap/>
            <w:vAlign w:val="center"/>
          </w:tcPr>
          <w:p w:rsidR="00E5404D" w:rsidRPr="007001F1" w:rsidRDefault="00E5404D" w:rsidP="00F92AC2">
            <w:pPr>
              <w:jc w:val="center"/>
              <w:rPr>
                <w:color w:val="000000"/>
              </w:rPr>
            </w:pPr>
          </w:p>
        </w:tc>
        <w:tc>
          <w:tcPr>
            <w:tcW w:w="4820" w:type="dxa"/>
            <w:gridSpan w:val="2"/>
            <w:shd w:val="clear" w:color="auto" w:fill="auto"/>
            <w:vAlign w:val="center"/>
          </w:tcPr>
          <w:p w:rsidR="00E5404D" w:rsidRPr="00E5404D" w:rsidRDefault="00B4707E" w:rsidP="00B4707E">
            <w:pPr>
              <w:pStyle w:val="Odsekzoznamu"/>
              <w:ind w:left="0"/>
              <w:jc w:val="both"/>
              <w:rPr>
                <w:color w:val="000000"/>
              </w:rPr>
            </w:pPr>
            <w:r>
              <w:rPr>
                <w:color w:val="000000"/>
                <w:sz w:val="22"/>
                <w:szCs w:val="22"/>
              </w:rPr>
              <w:t xml:space="preserve">b) </w:t>
            </w:r>
            <w:r w:rsidR="00E5404D" w:rsidRPr="00E5404D">
              <w:rPr>
                <w:color w:val="000000"/>
                <w:sz w:val="22"/>
                <w:szCs w:val="22"/>
              </w:rPr>
              <w:t>Je predmet zákazky opísaný jednoznačne, úplne a nestranne?</w:t>
            </w:r>
          </w:p>
        </w:tc>
        <w:tc>
          <w:tcPr>
            <w:tcW w:w="567" w:type="dxa"/>
            <w:shd w:val="clear" w:color="auto" w:fill="auto"/>
            <w:vAlign w:val="center"/>
          </w:tcPr>
          <w:p w:rsidR="00E5404D" w:rsidRPr="007001F1" w:rsidRDefault="00E5404D" w:rsidP="003F3D85">
            <w:pPr>
              <w:jc w:val="both"/>
              <w:rPr>
                <w:b/>
                <w:bCs/>
                <w:color w:val="000000"/>
              </w:rPr>
            </w:pPr>
          </w:p>
        </w:tc>
        <w:tc>
          <w:tcPr>
            <w:tcW w:w="567" w:type="dxa"/>
            <w:shd w:val="clear" w:color="auto" w:fill="auto"/>
            <w:vAlign w:val="center"/>
          </w:tcPr>
          <w:p w:rsidR="00E5404D" w:rsidRPr="007001F1" w:rsidRDefault="00E5404D" w:rsidP="003F3D85">
            <w:pPr>
              <w:jc w:val="both"/>
              <w:rPr>
                <w:b/>
                <w:bCs/>
                <w:color w:val="000000"/>
              </w:rPr>
            </w:pPr>
          </w:p>
        </w:tc>
        <w:tc>
          <w:tcPr>
            <w:tcW w:w="776" w:type="dxa"/>
            <w:shd w:val="clear" w:color="auto" w:fill="auto"/>
            <w:vAlign w:val="center"/>
          </w:tcPr>
          <w:p w:rsidR="00E5404D" w:rsidRPr="007001F1" w:rsidRDefault="00E5404D" w:rsidP="003F3D85">
            <w:pPr>
              <w:jc w:val="both"/>
              <w:rPr>
                <w:b/>
                <w:bCs/>
                <w:color w:val="000000"/>
              </w:rPr>
            </w:pPr>
          </w:p>
        </w:tc>
        <w:tc>
          <w:tcPr>
            <w:tcW w:w="1775" w:type="dxa"/>
            <w:shd w:val="clear" w:color="auto" w:fill="auto"/>
            <w:vAlign w:val="center"/>
          </w:tcPr>
          <w:p w:rsidR="00E5404D" w:rsidRPr="007001F1" w:rsidRDefault="00E5404D" w:rsidP="003F3D85">
            <w:pPr>
              <w:jc w:val="both"/>
              <w:rPr>
                <w:b/>
                <w:bCs/>
                <w:color w:val="000000"/>
              </w:rPr>
            </w:pPr>
          </w:p>
        </w:tc>
      </w:tr>
      <w:tr w:rsidR="00776C6E" w:rsidRPr="007001F1" w:rsidTr="007261E4">
        <w:trPr>
          <w:trHeight w:val="503"/>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502"/>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Objednávkové atribúty, zmluvné špecifikácie a podmienky súťaže, ktoré boli doplnené</w:t>
            </w:r>
            <w:r w:rsidR="00442C37">
              <w:rPr>
                <w:color w:val="000000"/>
                <w:sz w:val="22"/>
                <w:szCs w:val="22"/>
              </w:rPr>
              <w:t>,</w:t>
            </w:r>
            <w:r w:rsidRPr="007001F1">
              <w:rPr>
                <w:color w:val="000000"/>
                <w:sz w:val="22"/>
                <w:szCs w:val="22"/>
              </w:rPr>
              <w:t xml:space="preserve"> sú v súlade s princípmi verejného obstarávania a podporujú čestnú hospodársku súťaž?</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9</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zamestnanec vykonávajúci kontrolu oboznámený s rizikovými indikátormi</w:t>
            </w:r>
            <w:r w:rsidR="00A46C7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46C76">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776C6E" w:rsidRPr="007001F1" w:rsidTr="00312388">
        <w:trPr>
          <w:trHeight w:val="342"/>
        </w:trPr>
        <w:tc>
          <w:tcPr>
            <w:tcW w:w="582" w:type="dxa"/>
            <w:vMerge w:val="restart"/>
            <w:shd w:val="clear" w:color="auto" w:fill="auto"/>
            <w:noWrap/>
            <w:vAlign w:val="center"/>
          </w:tcPr>
          <w:p w:rsidR="00776C6E" w:rsidRPr="007001F1" w:rsidRDefault="00776C6E" w:rsidP="00F92AC2">
            <w:pPr>
              <w:jc w:val="center"/>
              <w:rPr>
                <w:color w:val="000000"/>
              </w:rPr>
            </w:pPr>
            <w:r w:rsidRPr="007001F1">
              <w:rPr>
                <w:color w:val="000000"/>
                <w:sz w:val="22"/>
                <w:szCs w:val="22"/>
              </w:rPr>
              <w:t>10</w:t>
            </w:r>
          </w:p>
        </w:tc>
        <w:tc>
          <w:tcPr>
            <w:tcW w:w="4820" w:type="dxa"/>
            <w:gridSpan w:val="2"/>
            <w:shd w:val="clear" w:color="auto" w:fill="auto"/>
            <w:vAlign w:val="center"/>
          </w:tcPr>
          <w:p w:rsidR="00776C6E" w:rsidRPr="007001F1" w:rsidRDefault="00776C6E" w:rsidP="003F3D85">
            <w:pPr>
              <w:jc w:val="both"/>
            </w:pPr>
            <w:r w:rsidRPr="007001F1">
              <w:rPr>
                <w:sz w:val="22"/>
                <w:szCs w:val="22"/>
              </w:rPr>
              <w:t>a) Nebol pred vyhlásením VO identifikovaný konflikt záujmov podľa § 23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63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8F6E20" w:rsidRPr="007001F1" w:rsidTr="007261E4">
        <w:trPr>
          <w:trHeight w:val="20"/>
        </w:trPr>
        <w:tc>
          <w:tcPr>
            <w:tcW w:w="582" w:type="dxa"/>
            <w:shd w:val="clear" w:color="auto" w:fill="auto"/>
            <w:noWrap/>
            <w:vAlign w:val="center"/>
          </w:tcPr>
          <w:p w:rsidR="008F6E20" w:rsidRPr="007001F1" w:rsidRDefault="001C09CB" w:rsidP="00F92AC2">
            <w:pPr>
              <w:jc w:val="center"/>
              <w:rPr>
                <w:color w:val="000000"/>
              </w:rPr>
            </w:pPr>
            <w:r w:rsidRPr="007001F1">
              <w:rPr>
                <w:color w:val="000000"/>
                <w:sz w:val="22"/>
                <w:szCs w:val="22"/>
              </w:rPr>
              <w:t>11</w:t>
            </w:r>
          </w:p>
        </w:tc>
        <w:tc>
          <w:tcPr>
            <w:tcW w:w="4820" w:type="dxa"/>
            <w:gridSpan w:val="2"/>
            <w:shd w:val="clear" w:color="auto" w:fill="auto"/>
            <w:vAlign w:val="center"/>
          </w:tcPr>
          <w:p w:rsidR="008F6E20" w:rsidRPr="007001F1" w:rsidRDefault="008F6E20" w:rsidP="003F3D85">
            <w:pPr>
              <w:jc w:val="both"/>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rsidR="008F6E20" w:rsidRPr="007001F1" w:rsidRDefault="008F6E20" w:rsidP="003F3D85">
            <w:pPr>
              <w:jc w:val="both"/>
              <w:rPr>
                <w:b/>
                <w:bCs/>
                <w:color w:val="000000"/>
              </w:rPr>
            </w:pPr>
          </w:p>
        </w:tc>
        <w:tc>
          <w:tcPr>
            <w:tcW w:w="567" w:type="dxa"/>
            <w:shd w:val="clear" w:color="auto" w:fill="auto"/>
            <w:vAlign w:val="center"/>
          </w:tcPr>
          <w:p w:rsidR="008F6E20" w:rsidRPr="007001F1" w:rsidRDefault="008F6E20" w:rsidP="003F3D85">
            <w:pPr>
              <w:jc w:val="both"/>
              <w:rPr>
                <w:b/>
                <w:bCs/>
                <w:color w:val="000000"/>
              </w:rPr>
            </w:pPr>
          </w:p>
        </w:tc>
        <w:tc>
          <w:tcPr>
            <w:tcW w:w="776" w:type="dxa"/>
            <w:shd w:val="clear" w:color="auto" w:fill="auto"/>
            <w:vAlign w:val="center"/>
          </w:tcPr>
          <w:p w:rsidR="008F6E20" w:rsidRPr="007001F1" w:rsidRDefault="008F6E20" w:rsidP="003F3D85">
            <w:pPr>
              <w:jc w:val="both"/>
              <w:rPr>
                <w:b/>
                <w:bCs/>
                <w:color w:val="000000"/>
              </w:rPr>
            </w:pPr>
          </w:p>
        </w:tc>
        <w:tc>
          <w:tcPr>
            <w:tcW w:w="1775" w:type="dxa"/>
            <w:shd w:val="clear" w:color="auto" w:fill="auto"/>
            <w:vAlign w:val="center"/>
          </w:tcPr>
          <w:p w:rsidR="008F6E20" w:rsidRPr="007001F1" w:rsidRDefault="008F6E20"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1C09CB">
            <w:pPr>
              <w:jc w:val="center"/>
              <w:rPr>
                <w:color w:val="000000"/>
              </w:rPr>
            </w:pPr>
            <w:r w:rsidRPr="007001F1">
              <w:rPr>
                <w:color w:val="000000"/>
                <w:sz w:val="22"/>
                <w:szCs w:val="22"/>
              </w:rPr>
              <w:t>12</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300"/>
        </w:trPr>
        <w:tc>
          <w:tcPr>
            <w:tcW w:w="9087" w:type="dxa"/>
            <w:gridSpan w:val="7"/>
            <w:shd w:val="clear" w:color="auto" w:fill="auto"/>
            <w:noWrap/>
            <w:vAlign w:val="center"/>
          </w:tcPr>
          <w:p w:rsidR="006302BF" w:rsidRPr="007001F1" w:rsidRDefault="006302BF" w:rsidP="00F92AC2">
            <w:pPr>
              <w:jc w:val="both"/>
              <w:rPr>
                <w:b/>
                <w:sz w:val="20"/>
                <w:szCs w:val="20"/>
              </w:rPr>
            </w:pPr>
            <w:r w:rsidRPr="007001F1">
              <w:rPr>
                <w:b/>
                <w:sz w:val="20"/>
                <w:szCs w:val="20"/>
              </w:rPr>
              <w:t>VYJADRENIE</w:t>
            </w:r>
          </w:p>
          <w:p w:rsidR="006302BF" w:rsidRPr="007001F1" w:rsidRDefault="006302BF" w:rsidP="00F92AC2">
            <w:pPr>
              <w:rPr>
                <w:sz w:val="20"/>
                <w:szCs w:val="20"/>
              </w:rPr>
            </w:pPr>
          </w:p>
          <w:p w:rsidR="006605DD" w:rsidRPr="00A20234" w:rsidRDefault="006605DD"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22"/>
              <w:t>[1]</w:t>
            </w:r>
          </w:p>
          <w:p w:rsidR="006302BF" w:rsidRPr="007001F1" w:rsidRDefault="006302BF" w:rsidP="00F92AC2">
            <w:pPr>
              <w:rPr>
                <w:b/>
                <w:bCs/>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lastRenderedPageBreak/>
              <w:t>Kontrolu vykonal</w:t>
            </w:r>
            <w:r w:rsidR="00A90B4D">
              <w:rPr>
                <w:rStyle w:val="Odkaznapoznmkupodiarou"/>
                <w:b/>
                <w:bCs/>
                <w:sz w:val="22"/>
                <w:szCs w:val="22"/>
              </w:rPr>
              <w:footnoteReference w:customMarkFollows="1" w:id="23"/>
              <w:t>2</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t>Dátum:</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9087" w:type="dxa"/>
            <w:gridSpan w:val="7"/>
            <w:shd w:val="clear" w:color="auto" w:fill="auto"/>
            <w:noWrap/>
            <w:vAlign w:val="bottom"/>
            <w:hideMark/>
          </w:tcPr>
          <w:p w:rsidR="006302BF" w:rsidRPr="007001F1" w:rsidRDefault="006302BF" w:rsidP="00F92AC2">
            <w:pPr>
              <w:jc w:val="cente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4"/>
              <w:t>3</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Dátum: </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bl>
    <w:p w:rsidR="006302BF" w:rsidRPr="007001F1" w:rsidRDefault="006302BF" w:rsidP="006302BF"/>
    <w:p w:rsidR="00F92AC2" w:rsidRPr="007001F1" w:rsidRDefault="00F92AC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775"/>
      </w:tblGrid>
      <w:tr w:rsidR="00F92AC2" w:rsidRPr="007001F1" w:rsidTr="002D20F9">
        <w:trPr>
          <w:trHeight w:val="645"/>
        </w:trPr>
        <w:tc>
          <w:tcPr>
            <w:tcW w:w="9020" w:type="dxa"/>
            <w:gridSpan w:val="7"/>
            <w:shd w:val="clear" w:color="000000" w:fill="60497A"/>
            <w:vAlign w:val="center"/>
            <w:hideMark/>
          </w:tcPr>
          <w:p w:rsidR="00F92AC2" w:rsidRPr="007001F1" w:rsidRDefault="00F92AC2"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8" w:name="KZ_10"/>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w:t>
            </w:r>
            <w:r w:rsidR="00144756" w:rsidRPr="007001F1">
              <w:rPr>
                <w:b/>
                <w:bCs/>
                <w:color w:val="FFFFFF"/>
              </w:rPr>
              <w:t>druhá</w:t>
            </w:r>
            <w:r w:rsidRPr="007001F1">
              <w:rPr>
                <w:b/>
                <w:bCs/>
                <w:color w:val="FFFFFF"/>
              </w:rPr>
              <w:t xml:space="preserve"> ex</w:t>
            </w:r>
            <w:r w:rsidR="00F742F7">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8"/>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programu</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programu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558"/>
        </w:trPr>
        <w:tc>
          <w:tcPr>
            <w:tcW w:w="3559" w:type="dxa"/>
            <w:gridSpan w:val="2"/>
            <w:shd w:val="clear" w:color="auto" w:fill="auto"/>
            <w:vAlign w:val="center"/>
            <w:hideMark/>
          </w:tcPr>
          <w:p w:rsidR="00F92AC2" w:rsidRPr="007001F1" w:rsidRDefault="00F92AC2" w:rsidP="00DF158C">
            <w:pPr>
              <w:rPr>
                <w:color w:val="000000"/>
              </w:rPr>
            </w:pPr>
            <w:r w:rsidRPr="007001F1">
              <w:rPr>
                <w:color w:val="000000"/>
                <w:sz w:val="22"/>
                <w:szCs w:val="22"/>
              </w:rPr>
              <w:t xml:space="preserve">Názov </w:t>
            </w:r>
            <w:r w:rsidR="00322CCF">
              <w:rPr>
                <w:color w:val="000000"/>
                <w:sz w:val="22"/>
                <w:szCs w:val="22"/>
              </w:rPr>
              <w:t>prioritnej osi</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projektu a prijímateľa</w:t>
            </w:r>
          </w:p>
        </w:tc>
      </w:tr>
      <w:tr w:rsidR="00F92AC2" w:rsidRPr="007001F1" w:rsidTr="002D20F9">
        <w:trPr>
          <w:trHeight w:val="33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projektu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Názov/Meno a adresa sídla prijímateľa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verejného obstarávateľa / obstarávateľa podľa ZVO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zákazky</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predpokladanej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zákazka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postupu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verejná súťaž s využitím elektronického trhoviska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predmetu obstarania</w:t>
            </w:r>
          </w:p>
        </w:tc>
        <w:tc>
          <w:tcPr>
            <w:tcW w:w="5461" w:type="dxa"/>
            <w:gridSpan w:val="5"/>
            <w:shd w:val="clear" w:color="auto" w:fill="auto"/>
            <w:vAlign w:val="center"/>
            <w:hideMark/>
          </w:tcPr>
          <w:p w:rsidR="00F92AC2" w:rsidRPr="007001F1" w:rsidRDefault="00F92AC2" w:rsidP="00F92AC2">
            <w:pPr>
              <w:rPr>
                <w:color w:val="000000"/>
                <w:szCs w:val="20"/>
              </w:rPr>
            </w:pPr>
          </w:p>
        </w:tc>
      </w:tr>
      <w:tr w:rsidR="003E1F08" w:rsidRPr="007001F1" w:rsidTr="002D20F9">
        <w:trPr>
          <w:trHeight w:val="300"/>
        </w:trPr>
        <w:tc>
          <w:tcPr>
            <w:tcW w:w="3559" w:type="dxa"/>
            <w:gridSpan w:val="2"/>
            <w:shd w:val="clear" w:color="auto" w:fill="auto"/>
            <w:vAlign w:val="center"/>
          </w:tcPr>
          <w:p w:rsidR="003E1F08" w:rsidRPr="007001F1" w:rsidRDefault="003E1F08" w:rsidP="00F92AC2">
            <w:pPr>
              <w:rPr>
                <w:color w:val="000000"/>
                <w:sz w:val="22"/>
                <w:szCs w:val="22"/>
              </w:rPr>
            </w:pPr>
            <w:r w:rsidRPr="007001F1">
              <w:rPr>
                <w:color w:val="000000"/>
                <w:sz w:val="22"/>
                <w:szCs w:val="22"/>
              </w:rPr>
              <w:t>Identifikátor zákazky v EKS</w:t>
            </w:r>
          </w:p>
        </w:tc>
        <w:tc>
          <w:tcPr>
            <w:tcW w:w="5461" w:type="dxa"/>
            <w:gridSpan w:val="5"/>
            <w:shd w:val="clear" w:color="auto" w:fill="auto"/>
            <w:vAlign w:val="center"/>
          </w:tcPr>
          <w:p w:rsidR="003E1F08" w:rsidRPr="007001F1" w:rsidRDefault="003E1F08" w:rsidP="00F92AC2">
            <w:pPr>
              <w:rPr>
                <w:color w:val="000000"/>
                <w:szCs w:val="20"/>
              </w:rPr>
            </w:pPr>
          </w:p>
        </w:tc>
      </w:tr>
      <w:tr w:rsidR="004D0B9F" w:rsidRPr="007001F1" w:rsidTr="002D20F9">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461" w:type="dxa"/>
            <w:gridSpan w:val="5"/>
            <w:shd w:val="clear" w:color="auto" w:fill="auto"/>
            <w:vAlign w:val="center"/>
          </w:tcPr>
          <w:p w:rsidR="004D0B9F" w:rsidRPr="007001F1" w:rsidRDefault="004D0B9F" w:rsidP="00F92AC2">
            <w:pPr>
              <w:rPr>
                <w:color w:val="000000"/>
                <w:szCs w:val="20"/>
              </w:rPr>
            </w:pP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Typ kontroly</w:t>
            </w:r>
          </w:p>
        </w:tc>
        <w:tc>
          <w:tcPr>
            <w:tcW w:w="5461" w:type="dxa"/>
            <w:gridSpan w:val="5"/>
            <w:shd w:val="clear" w:color="auto" w:fill="auto"/>
            <w:vAlign w:val="center"/>
            <w:hideMark/>
          </w:tcPr>
          <w:p w:rsidR="00F92AC2" w:rsidRPr="007001F1" w:rsidRDefault="00144756" w:rsidP="00F92AC2">
            <w:pPr>
              <w:rPr>
                <w:color w:val="000000"/>
                <w:szCs w:val="20"/>
              </w:rPr>
            </w:pPr>
            <w:r w:rsidRPr="007001F1">
              <w:rPr>
                <w:color w:val="000000"/>
                <w:sz w:val="22"/>
                <w:szCs w:val="20"/>
              </w:rPr>
              <w:t>druhá</w:t>
            </w:r>
            <w:r w:rsidR="00F92AC2" w:rsidRPr="007001F1">
              <w:rPr>
                <w:color w:val="000000"/>
                <w:sz w:val="22"/>
                <w:szCs w:val="20"/>
              </w:rPr>
              <w:t xml:space="preserve"> ex</w:t>
            </w:r>
            <w:r w:rsidR="00F742F7">
              <w:rPr>
                <w:color w:val="000000"/>
                <w:sz w:val="22"/>
                <w:szCs w:val="20"/>
              </w:rPr>
              <w:t xml:space="preserve"> </w:t>
            </w:r>
            <w:proofErr w:type="spellStart"/>
            <w:r w:rsidR="00F92AC2" w:rsidRPr="007001F1">
              <w:rPr>
                <w:color w:val="000000"/>
                <w:sz w:val="22"/>
                <w:szCs w:val="20"/>
              </w:rPr>
              <w:t>ante</w:t>
            </w:r>
            <w:proofErr w:type="spellEnd"/>
            <w:r w:rsidR="00F92AC2" w:rsidRPr="007001F1">
              <w:rPr>
                <w:color w:val="000000"/>
                <w:sz w:val="22"/>
                <w:szCs w:val="20"/>
              </w:rPr>
              <w:t xml:space="preserve"> kontrola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Číslo oznámenia vo vestníku 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IČO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Predpokladaná hodnota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bez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s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Oprávnené výdavky z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15"/>
        </w:trPr>
        <w:tc>
          <w:tcPr>
            <w:tcW w:w="582" w:type="dxa"/>
            <w:shd w:val="clear" w:color="000000" w:fill="60497A"/>
            <w:vAlign w:val="center"/>
            <w:hideMark/>
          </w:tcPr>
          <w:p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rsidR="00F92AC2" w:rsidRPr="007001F1" w:rsidRDefault="00F92AC2" w:rsidP="00F92AC2">
            <w:pPr>
              <w:jc w:val="center"/>
              <w:rPr>
                <w:b/>
                <w:bCs/>
                <w:color w:val="FFFFFF"/>
              </w:rPr>
            </w:pPr>
            <w:r w:rsidRPr="007001F1">
              <w:rPr>
                <w:b/>
                <w:bCs/>
                <w:color w:val="FFFFFF"/>
              </w:rPr>
              <w:t>netýka sa</w:t>
            </w:r>
          </w:p>
        </w:tc>
        <w:tc>
          <w:tcPr>
            <w:tcW w:w="1775" w:type="dxa"/>
            <w:shd w:val="clear" w:color="000000" w:fill="60497A"/>
            <w:vAlign w:val="center"/>
            <w:hideMark/>
          </w:tcPr>
          <w:p w:rsidR="00F92AC2" w:rsidRPr="007001F1" w:rsidRDefault="00F92AC2" w:rsidP="00F92AC2">
            <w:pPr>
              <w:jc w:val="center"/>
              <w:rPr>
                <w:b/>
                <w:bCs/>
                <w:color w:val="FFFFFF"/>
              </w:rPr>
            </w:pPr>
            <w:r w:rsidRPr="007001F1">
              <w:rPr>
                <w:b/>
                <w:bCs/>
                <w:color w:val="FFFFFF"/>
              </w:rPr>
              <w:t>Poznámka</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92AC2"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776C6E" w:rsidRPr="007001F1" w:rsidTr="002D20F9">
        <w:trPr>
          <w:trHeight w:val="157"/>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 xml:space="preserve">a) Nebol pri zadávaní zákazky identifikovaný </w:t>
            </w:r>
            <w:r w:rsidRPr="007001F1">
              <w:rPr>
                <w:sz w:val="22"/>
                <w:szCs w:val="22"/>
              </w:rPr>
              <w:lastRenderedPageBreak/>
              <w:t>konflikt záujmov podľa § 23 ZVO?</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lastRenderedPageBreak/>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2D20F9">
        <w:trPr>
          <w:trHeight w:val="675"/>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w:t>
            </w:r>
            <w:r w:rsidR="00442C37">
              <w:rPr>
                <w:sz w:val="22"/>
                <w:szCs w:val="22"/>
              </w:rPr>
              <w:t>a</w:t>
            </w:r>
            <w:r w:rsidRPr="007001F1">
              <w:rPr>
                <w:sz w:val="22"/>
                <w:szCs w:val="22"/>
              </w:rPr>
              <w:t xml:space="preserve"> v zmysle        § 23 ods. 5 ZVO?</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776C6E" w:rsidRPr="007001F1" w:rsidTr="002D20F9">
        <w:trPr>
          <w:trHeight w:val="675"/>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776C6E" w:rsidRPr="007001F1" w:rsidTr="002D20F9">
        <w:trPr>
          <w:trHeight w:val="1140"/>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2D20F9">
        <w:trPr>
          <w:trHeight w:val="114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442C37">
            <w:pPr>
              <w:jc w:val="both"/>
            </w:pPr>
            <w:r w:rsidRPr="007001F1">
              <w:rPr>
                <w:sz w:val="22"/>
                <w:szCs w:val="22"/>
              </w:rPr>
              <w:t>b) Je kontrolované verejné obstarávanie v súlade so závermi vykonanej ex</w:t>
            </w:r>
            <w:r w:rsidR="00F742F7">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F742F7">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6A6C49" w:rsidRPr="007001F1" w:rsidTr="002D20F9">
        <w:trPr>
          <w:trHeight w:val="539"/>
        </w:trPr>
        <w:tc>
          <w:tcPr>
            <w:tcW w:w="582" w:type="dxa"/>
            <w:vMerge w:val="restart"/>
            <w:shd w:val="clear" w:color="auto" w:fill="auto"/>
            <w:noWrap/>
            <w:vAlign w:val="center"/>
            <w:hideMark/>
          </w:tcPr>
          <w:p w:rsidR="006A6C49" w:rsidRPr="007001F1" w:rsidRDefault="006A6C49" w:rsidP="00274846">
            <w:pPr>
              <w:jc w:val="center"/>
              <w:rPr>
                <w:color w:val="000000"/>
              </w:rPr>
            </w:pPr>
            <w:r w:rsidRPr="007001F1">
              <w:rPr>
                <w:color w:val="000000"/>
                <w:sz w:val="22"/>
                <w:szCs w:val="22"/>
              </w:rPr>
              <w:t>7</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709"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r>
      <w:tr w:rsidR="006A6C49" w:rsidRPr="007001F1" w:rsidTr="002D20F9">
        <w:trPr>
          <w:trHeight w:val="1076"/>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2D20F9">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2D20F9">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E94B70" w:rsidRPr="007001F1" w:rsidTr="002D20F9">
        <w:trPr>
          <w:trHeight w:val="448"/>
        </w:trPr>
        <w:tc>
          <w:tcPr>
            <w:tcW w:w="582" w:type="dxa"/>
            <w:vMerge w:val="restart"/>
            <w:shd w:val="clear" w:color="auto" w:fill="auto"/>
            <w:noWrap/>
            <w:vAlign w:val="center"/>
          </w:tcPr>
          <w:p w:rsidR="00E94B70" w:rsidRPr="007001F1" w:rsidRDefault="00E94B70" w:rsidP="00F92AC2">
            <w:pPr>
              <w:jc w:val="center"/>
              <w:rPr>
                <w:color w:val="000000"/>
              </w:rPr>
            </w:pPr>
            <w:r w:rsidRPr="007001F1">
              <w:rPr>
                <w:color w:val="000000"/>
                <w:sz w:val="22"/>
                <w:szCs w:val="22"/>
              </w:rPr>
              <w:t>8</w:t>
            </w:r>
          </w:p>
        </w:tc>
        <w:tc>
          <w:tcPr>
            <w:tcW w:w="4820" w:type="dxa"/>
            <w:gridSpan w:val="2"/>
            <w:shd w:val="clear" w:color="auto" w:fill="auto"/>
            <w:vAlign w:val="center"/>
          </w:tcPr>
          <w:p w:rsidR="00E94B70" w:rsidRPr="007001F1" w:rsidRDefault="00E94B70" w:rsidP="003F3D85">
            <w:pPr>
              <w:jc w:val="both"/>
            </w:pPr>
            <w:r w:rsidRPr="007001F1">
              <w:rPr>
                <w:sz w:val="22"/>
                <w:szCs w:val="22"/>
              </w:rPr>
              <w:t>a) Je úspešný uchádzač zapísaný v registri partnerov verejného sektora?</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E94B70" w:rsidRPr="007001F1" w:rsidTr="002D20F9">
        <w:trPr>
          <w:trHeight w:val="845"/>
        </w:trPr>
        <w:tc>
          <w:tcPr>
            <w:tcW w:w="582" w:type="dxa"/>
            <w:vMerge/>
            <w:shd w:val="clear" w:color="auto" w:fill="auto"/>
            <w:noWrap/>
            <w:vAlign w:val="center"/>
          </w:tcPr>
          <w:p w:rsidR="00E94B70" w:rsidRPr="007001F1" w:rsidRDefault="00E94B70" w:rsidP="00F92AC2">
            <w:pPr>
              <w:jc w:val="center"/>
              <w:rPr>
                <w:color w:val="000000"/>
              </w:rPr>
            </w:pPr>
          </w:p>
        </w:tc>
        <w:tc>
          <w:tcPr>
            <w:tcW w:w="4820" w:type="dxa"/>
            <w:gridSpan w:val="2"/>
            <w:shd w:val="clear" w:color="auto" w:fill="auto"/>
            <w:vAlign w:val="center"/>
          </w:tcPr>
          <w:p w:rsidR="00E94B70" w:rsidRPr="007001F1" w:rsidRDefault="00E94B70"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881840" w:rsidRPr="007001F1" w:rsidTr="002D20F9">
        <w:trPr>
          <w:trHeight w:val="20"/>
        </w:trPr>
        <w:tc>
          <w:tcPr>
            <w:tcW w:w="582" w:type="dxa"/>
            <w:shd w:val="clear" w:color="auto" w:fill="auto"/>
            <w:noWrap/>
            <w:vAlign w:val="center"/>
          </w:tcPr>
          <w:p w:rsidR="00881840" w:rsidRPr="007001F1" w:rsidRDefault="00881840" w:rsidP="00410560">
            <w:pPr>
              <w:jc w:val="center"/>
              <w:rPr>
                <w:color w:val="000000"/>
              </w:rPr>
            </w:pPr>
            <w:r>
              <w:rPr>
                <w:color w:val="000000"/>
                <w:sz w:val="22"/>
                <w:szCs w:val="22"/>
              </w:rPr>
              <w:t>9</w:t>
            </w:r>
          </w:p>
        </w:tc>
        <w:tc>
          <w:tcPr>
            <w:tcW w:w="4820" w:type="dxa"/>
            <w:gridSpan w:val="2"/>
            <w:shd w:val="clear" w:color="auto" w:fill="auto"/>
            <w:vAlign w:val="center"/>
          </w:tcPr>
          <w:p w:rsidR="00881840" w:rsidRPr="007001F1" w:rsidRDefault="00881840" w:rsidP="00410560">
            <w:pPr>
              <w:jc w:val="both"/>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
          <w:p w:rsidR="00881840" w:rsidRPr="007001F1" w:rsidRDefault="00881840" w:rsidP="00410560">
            <w:pPr>
              <w:jc w:val="both"/>
              <w:rPr>
                <w:b/>
                <w:bCs/>
                <w:color w:val="000000"/>
              </w:rPr>
            </w:pPr>
          </w:p>
        </w:tc>
        <w:tc>
          <w:tcPr>
            <w:tcW w:w="567" w:type="dxa"/>
            <w:shd w:val="clear" w:color="auto" w:fill="auto"/>
            <w:vAlign w:val="center"/>
          </w:tcPr>
          <w:p w:rsidR="00881840" w:rsidRPr="007001F1" w:rsidRDefault="00881840" w:rsidP="00410560">
            <w:pPr>
              <w:jc w:val="both"/>
              <w:rPr>
                <w:b/>
                <w:bCs/>
                <w:color w:val="000000"/>
              </w:rPr>
            </w:pPr>
          </w:p>
        </w:tc>
        <w:tc>
          <w:tcPr>
            <w:tcW w:w="709" w:type="dxa"/>
            <w:shd w:val="clear" w:color="auto" w:fill="auto"/>
            <w:vAlign w:val="center"/>
          </w:tcPr>
          <w:p w:rsidR="00881840" w:rsidRPr="007001F1" w:rsidRDefault="00881840" w:rsidP="00410560">
            <w:pPr>
              <w:jc w:val="both"/>
              <w:rPr>
                <w:b/>
                <w:bCs/>
                <w:color w:val="000000"/>
              </w:rPr>
            </w:pPr>
          </w:p>
        </w:tc>
        <w:tc>
          <w:tcPr>
            <w:tcW w:w="1775" w:type="dxa"/>
            <w:shd w:val="clear" w:color="auto" w:fill="auto"/>
            <w:vAlign w:val="center"/>
          </w:tcPr>
          <w:p w:rsidR="00881840" w:rsidRPr="007001F1" w:rsidRDefault="00881840" w:rsidP="00410560">
            <w:pPr>
              <w:jc w:val="both"/>
              <w:rPr>
                <w:b/>
                <w:bCs/>
                <w:color w:val="000000"/>
              </w:rPr>
            </w:pPr>
          </w:p>
        </w:tc>
      </w:tr>
      <w:tr w:rsidR="00E5404D" w:rsidRPr="007001F1" w:rsidTr="002D20F9">
        <w:trPr>
          <w:trHeight w:val="20"/>
        </w:trPr>
        <w:tc>
          <w:tcPr>
            <w:tcW w:w="582" w:type="dxa"/>
            <w:shd w:val="clear" w:color="auto" w:fill="auto"/>
            <w:noWrap/>
            <w:vAlign w:val="center"/>
          </w:tcPr>
          <w:p w:rsidR="00E5404D" w:rsidRDefault="00E5404D" w:rsidP="00410560">
            <w:pPr>
              <w:jc w:val="center"/>
              <w:rPr>
                <w:color w:val="000000"/>
              </w:rPr>
            </w:pPr>
            <w:r>
              <w:rPr>
                <w:color w:val="000000"/>
                <w:sz w:val="22"/>
                <w:szCs w:val="22"/>
              </w:rPr>
              <w:t>10</w:t>
            </w:r>
          </w:p>
        </w:tc>
        <w:tc>
          <w:tcPr>
            <w:tcW w:w="4820" w:type="dxa"/>
            <w:gridSpan w:val="2"/>
            <w:shd w:val="clear" w:color="auto" w:fill="auto"/>
            <w:vAlign w:val="center"/>
          </w:tcPr>
          <w:p w:rsidR="00E5404D" w:rsidRPr="007001F1" w:rsidRDefault="00E5404D" w:rsidP="00410560">
            <w:pPr>
              <w:jc w:val="both"/>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E5404D" w:rsidRPr="007001F1" w:rsidRDefault="00E5404D" w:rsidP="00410560">
            <w:pPr>
              <w:jc w:val="both"/>
              <w:rPr>
                <w:b/>
                <w:bCs/>
                <w:color w:val="000000"/>
              </w:rPr>
            </w:pPr>
          </w:p>
        </w:tc>
        <w:tc>
          <w:tcPr>
            <w:tcW w:w="567" w:type="dxa"/>
            <w:shd w:val="clear" w:color="auto" w:fill="auto"/>
            <w:vAlign w:val="center"/>
          </w:tcPr>
          <w:p w:rsidR="00E5404D" w:rsidRPr="007001F1" w:rsidRDefault="00E5404D" w:rsidP="00410560">
            <w:pPr>
              <w:jc w:val="both"/>
              <w:rPr>
                <w:b/>
                <w:bCs/>
                <w:color w:val="000000"/>
              </w:rPr>
            </w:pPr>
          </w:p>
        </w:tc>
        <w:tc>
          <w:tcPr>
            <w:tcW w:w="709" w:type="dxa"/>
            <w:shd w:val="clear" w:color="auto" w:fill="auto"/>
            <w:vAlign w:val="center"/>
          </w:tcPr>
          <w:p w:rsidR="00E5404D" w:rsidRPr="007001F1" w:rsidRDefault="00E5404D" w:rsidP="00410560">
            <w:pPr>
              <w:jc w:val="both"/>
              <w:rPr>
                <w:b/>
                <w:bCs/>
                <w:color w:val="000000"/>
              </w:rPr>
            </w:pPr>
          </w:p>
        </w:tc>
        <w:tc>
          <w:tcPr>
            <w:tcW w:w="1775" w:type="dxa"/>
            <w:shd w:val="clear" w:color="auto" w:fill="auto"/>
            <w:vAlign w:val="center"/>
          </w:tcPr>
          <w:p w:rsidR="00E5404D" w:rsidRPr="007001F1" w:rsidRDefault="00E5404D" w:rsidP="00410560">
            <w:pPr>
              <w:jc w:val="both"/>
              <w:rPr>
                <w:b/>
                <w:bCs/>
                <w:color w:val="000000"/>
              </w:rPr>
            </w:pPr>
          </w:p>
        </w:tc>
      </w:tr>
      <w:tr w:rsidR="00F92AC2" w:rsidRPr="007001F1" w:rsidTr="002D20F9">
        <w:trPr>
          <w:trHeight w:val="20"/>
        </w:trPr>
        <w:tc>
          <w:tcPr>
            <w:tcW w:w="582" w:type="dxa"/>
            <w:shd w:val="clear" w:color="auto" w:fill="auto"/>
            <w:noWrap/>
            <w:vAlign w:val="center"/>
            <w:hideMark/>
          </w:tcPr>
          <w:p w:rsidR="00F92AC2" w:rsidRPr="007001F1" w:rsidRDefault="00881840" w:rsidP="00F92AC2">
            <w:pPr>
              <w:jc w:val="center"/>
              <w:rPr>
                <w:color w:val="000000"/>
              </w:rPr>
            </w:pPr>
            <w:r>
              <w:rPr>
                <w:color w:val="000000"/>
                <w:sz w:val="22"/>
                <w:szCs w:val="22"/>
              </w:rPr>
              <w:t>1</w:t>
            </w:r>
            <w:r w:rsidR="00E5404D">
              <w:rPr>
                <w:color w:val="000000"/>
                <w:sz w:val="22"/>
                <w:szCs w:val="22"/>
              </w:rPr>
              <w:t>1</w:t>
            </w:r>
          </w:p>
        </w:tc>
        <w:tc>
          <w:tcPr>
            <w:tcW w:w="4820" w:type="dxa"/>
            <w:gridSpan w:val="2"/>
            <w:shd w:val="clear" w:color="auto" w:fill="auto"/>
            <w:vAlign w:val="center"/>
            <w:hideMark/>
          </w:tcPr>
          <w:p w:rsidR="00F92AC2" w:rsidRPr="007001F1" w:rsidRDefault="00F92AC2"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300"/>
        </w:trPr>
        <w:tc>
          <w:tcPr>
            <w:tcW w:w="9020" w:type="dxa"/>
            <w:gridSpan w:val="7"/>
            <w:shd w:val="clear" w:color="auto" w:fill="auto"/>
            <w:noWrap/>
            <w:vAlign w:val="center"/>
          </w:tcPr>
          <w:p w:rsidR="00F92AC2" w:rsidRPr="007001F1" w:rsidRDefault="00F92AC2" w:rsidP="00F92AC2">
            <w:pPr>
              <w:jc w:val="both"/>
              <w:rPr>
                <w:b/>
                <w:sz w:val="20"/>
                <w:szCs w:val="20"/>
              </w:rPr>
            </w:pPr>
            <w:r w:rsidRPr="007001F1">
              <w:rPr>
                <w:b/>
                <w:sz w:val="20"/>
                <w:szCs w:val="20"/>
              </w:rPr>
              <w:t>VYJADRENIE</w:t>
            </w:r>
          </w:p>
          <w:p w:rsidR="00F92AC2" w:rsidRPr="007001F1" w:rsidRDefault="00F92AC2"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5"/>
              <w:t>[1]</w:t>
            </w:r>
          </w:p>
          <w:p w:rsidR="00F92AC2" w:rsidRPr="007001F1" w:rsidRDefault="00F92AC2" w:rsidP="00F92AC2"/>
          <w:p w:rsidR="00F92AC2" w:rsidRPr="007001F1" w:rsidRDefault="00F92AC2" w:rsidP="00F92AC2">
            <w:pPr>
              <w:rPr>
                <w:b/>
                <w:bCs/>
                <w:color w:val="000000"/>
              </w:rPr>
            </w:pP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lastRenderedPageBreak/>
              <w:t>Kontrolu vykonal</w:t>
            </w:r>
            <w:r w:rsidR="00A90B4D">
              <w:rPr>
                <w:rStyle w:val="Odkaznapoznmkupodiarou"/>
                <w:b/>
                <w:bCs/>
                <w:sz w:val="22"/>
                <w:szCs w:val="22"/>
              </w:rPr>
              <w:footnoteReference w:customMarkFollows="1" w:id="26"/>
              <w:t>2</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t>Dátum:</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9020" w:type="dxa"/>
            <w:gridSpan w:val="7"/>
            <w:shd w:val="clear" w:color="auto" w:fill="auto"/>
            <w:noWrap/>
            <w:vAlign w:val="bottom"/>
            <w:hideMark/>
          </w:tcPr>
          <w:p w:rsidR="00F92AC2" w:rsidRPr="007001F1" w:rsidRDefault="00F92AC2" w:rsidP="00F92AC2">
            <w:pPr>
              <w:jc w:val="cente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7"/>
              <w:t>3</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Dátum: </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bl>
    <w:p w:rsidR="005365A3" w:rsidRPr="007001F1" w:rsidRDefault="005365A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rsidTr="007261E4">
        <w:trPr>
          <w:trHeight w:val="645"/>
        </w:trPr>
        <w:tc>
          <w:tcPr>
            <w:tcW w:w="9087" w:type="dxa"/>
            <w:gridSpan w:val="7"/>
            <w:shd w:val="clear" w:color="000000" w:fill="60497A"/>
            <w:vAlign w:val="center"/>
            <w:hideMark/>
          </w:tcPr>
          <w:p w:rsidR="005365A3" w:rsidRPr="007001F1" w:rsidRDefault="005365A3"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9" w:name="KZ_11"/>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následná ex</w:t>
            </w:r>
            <w:r w:rsidR="009411BC">
              <w:rPr>
                <w:b/>
                <w:bCs/>
                <w:color w:val="FFFFFF"/>
              </w:rPr>
              <w:t xml:space="preserve"> </w:t>
            </w:r>
            <w:r w:rsidRPr="007001F1">
              <w:rPr>
                <w:b/>
                <w:bCs/>
                <w:color w:val="FFFFFF"/>
              </w:rPr>
              <w:t>post kontrola</w:t>
            </w:r>
            <w:bookmarkEnd w:id="9"/>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programu</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660"/>
        </w:trPr>
        <w:tc>
          <w:tcPr>
            <w:tcW w:w="3559" w:type="dxa"/>
            <w:gridSpan w:val="2"/>
            <w:shd w:val="clear" w:color="auto" w:fill="auto"/>
            <w:vAlign w:val="center"/>
            <w:hideMark/>
          </w:tcPr>
          <w:p w:rsidR="005365A3" w:rsidRPr="007001F1" w:rsidRDefault="005365A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projektu a prijímateľa</w:t>
            </w:r>
          </w:p>
        </w:tc>
      </w:tr>
      <w:tr w:rsidR="005365A3" w:rsidRPr="007001F1" w:rsidTr="007261E4">
        <w:trPr>
          <w:trHeight w:val="33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zákazky</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zákazka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verejná súťaž s využitím elektronického trhoviska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5365A3" w:rsidRPr="007001F1" w:rsidRDefault="005365A3" w:rsidP="00901910">
            <w:pPr>
              <w:rPr>
                <w:color w:val="000000"/>
              </w:rPr>
            </w:pPr>
          </w:p>
        </w:tc>
      </w:tr>
      <w:tr w:rsidR="003E1F08" w:rsidRPr="007001F1" w:rsidTr="007261E4">
        <w:trPr>
          <w:trHeight w:val="300"/>
        </w:trPr>
        <w:tc>
          <w:tcPr>
            <w:tcW w:w="3559" w:type="dxa"/>
            <w:gridSpan w:val="2"/>
            <w:shd w:val="clear" w:color="auto" w:fill="auto"/>
            <w:vAlign w:val="center"/>
          </w:tcPr>
          <w:p w:rsidR="003E1F08" w:rsidRPr="007001F1" w:rsidRDefault="003E1F08" w:rsidP="00901910">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Následná ex</w:t>
            </w:r>
            <w:r w:rsidR="009411BC">
              <w:rPr>
                <w:color w:val="000000"/>
                <w:sz w:val="22"/>
                <w:szCs w:val="22"/>
              </w:rPr>
              <w:t xml:space="preserve"> </w:t>
            </w:r>
            <w:r w:rsidRPr="007001F1">
              <w:rPr>
                <w:color w:val="000000"/>
                <w:sz w:val="22"/>
                <w:szCs w:val="22"/>
              </w:rPr>
              <w:t>post kontrola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15"/>
        </w:trPr>
        <w:tc>
          <w:tcPr>
            <w:tcW w:w="582"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Poznámka</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365A3"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A71FC1" w:rsidRPr="007001F1">
              <w:rPr>
                <w:color w:val="000000"/>
                <w:sz w:val="22"/>
                <w:szCs w:val="22"/>
              </w:rPr>
              <w:t xml:space="preserve">Neboli identifikované rizikové indikátory, ktoré môžu iniciovať spoluprácu s PMÚ alebo </w:t>
            </w:r>
            <w:r w:rsidR="00A71FC1" w:rsidRPr="007001F1">
              <w:rPr>
                <w:color w:val="000000"/>
                <w:sz w:val="22"/>
                <w:szCs w:val="22"/>
              </w:rPr>
              <w:lastRenderedPageBreak/>
              <w:t>OČTK?</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7261E4">
        <w:trPr>
          <w:trHeight w:val="505"/>
        </w:trPr>
        <w:tc>
          <w:tcPr>
            <w:tcW w:w="582" w:type="dxa"/>
            <w:vMerge w:val="restart"/>
            <w:shd w:val="clear" w:color="auto" w:fill="auto"/>
            <w:noWrap/>
            <w:vAlign w:val="center"/>
            <w:hideMark/>
          </w:tcPr>
          <w:p w:rsidR="00E94B70" w:rsidRPr="007001F1" w:rsidRDefault="00E94B70" w:rsidP="00901910">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E94B70" w:rsidRPr="007001F1" w:rsidRDefault="00E94B70" w:rsidP="003F3D85">
            <w:pPr>
              <w:jc w:val="both"/>
              <w:rPr>
                <w:color w:val="000000"/>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776"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1775"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r>
      <w:tr w:rsidR="00E94B70" w:rsidRPr="007001F1" w:rsidTr="002B4A5C">
        <w:trPr>
          <w:trHeight w:val="289"/>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50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r w:rsidR="009411BC">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r w:rsidR="009411BC">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2B4A5C">
        <w:trPr>
          <w:trHeight w:val="382"/>
        </w:trPr>
        <w:tc>
          <w:tcPr>
            <w:tcW w:w="582" w:type="dxa"/>
            <w:vMerge w:val="restart"/>
            <w:shd w:val="clear" w:color="auto" w:fill="auto"/>
            <w:noWrap/>
            <w:vAlign w:val="center"/>
          </w:tcPr>
          <w:p w:rsidR="00E94B70" w:rsidRPr="007001F1" w:rsidRDefault="00E94B70" w:rsidP="00901910">
            <w:pPr>
              <w:jc w:val="center"/>
              <w:rPr>
                <w:color w:val="000000"/>
              </w:rPr>
            </w:pPr>
            <w:r w:rsidRPr="007001F1">
              <w:rPr>
                <w:color w:val="000000"/>
                <w:sz w:val="22"/>
                <w:szCs w:val="22"/>
              </w:rPr>
              <w:t>6</w:t>
            </w: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a) Nebol pri zadávaní zákazky identifikovaný k</w:t>
            </w:r>
            <w:r w:rsidR="003F3D85" w:rsidRPr="007001F1">
              <w:rPr>
                <w:color w:val="000000"/>
                <w:sz w:val="22"/>
                <w:szCs w:val="22"/>
              </w:rPr>
              <w:t>onflikt záujmov podľa § 23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b) Boli v prípade konfliktu záujmov prijaté primerané opatrenia a vykonaná ná</w:t>
            </w:r>
            <w:r w:rsidR="003F3D85" w:rsidRPr="007001F1">
              <w:rPr>
                <w:color w:val="000000"/>
                <w:sz w:val="22"/>
                <w:szCs w:val="22"/>
              </w:rPr>
              <w:t>prav</w:t>
            </w:r>
            <w:r w:rsidR="00912D75">
              <w:rPr>
                <w:color w:val="000000"/>
                <w:sz w:val="22"/>
                <w:szCs w:val="22"/>
              </w:rPr>
              <w:t>a</w:t>
            </w:r>
            <w:r w:rsidR="003F3D85" w:rsidRPr="007001F1">
              <w:rPr>
                <w:color w:val="000000"/>
                <w:sz w:val="22"/>
                <w:szCs w:val="22"/>
              </w:rPr>
              <w:t xml:space="preserve"> v zmysle </w:t>
            </w:r>
            <w:r w:rsidR="00EF1106">
              <w:rPr>
                <w:color w:val="000000"/>
                <w:sz w:val="22"/>
                <w:szCs w:val="22"/>
              </w:rPr>
              <w:t xml:space="preserve">  </w:t>
            </w:r>
            <w:r w:rsidR="003F3D85" w:rsidRPr="007001F1">
              <w:rPr>
                <w:color w:val="000000"/>
                <w:sz w:val="22"/>
                <w:szCs w:val="22"/>
              </w:rPr>
              <w:t>§ 23 ods. 5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 xml:space="preserve">c) Bol uchádzač alebo záujemca vylúčený podľa </w:t>
            </w:r>
            <w:r w:rsidR="00EF1106">
              <w:rPr>
                <w:color w:val="000000"/>
                <w:sz w:val="22"/>
                <w:szCs w:val="22"/>
              </w:rPr>
              <w:t xml:space="preserve">        </w:t>
            </w:r>
            <w:r w:rsidRPr="007001F1">
              <w:rPr>
                <w:color w:val="000000"/>
                <w:sz w:val="22"/>
                <w:szCs w:val="22"/>
              </w:rPr>
              <w:t>§ 40 ods. 6 písm. f), ak konflikt záujmov nebolo možné odstrániť inými účinnými opatreniami?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827195" w:rsidRPr="007001F1" w:rsidTr="007261E4">
        <w:trPr>
          <w:trHeight w:val="675"/>
        </w:trPr>
        <w:tc>
          <w:tcPr>
            <w:tcW w:w="582" w:type="dxa"/>
            <w:vMerge w:val="restart"/>
            <w:shd w:val="clear" w:color="auto" w:fill="auto"/>
            <w:noWrap/>
            <w:vAlign w:val="center"/>
          </w:tcPr>
          <w:p w:rsidR="00827195" w:rsidRPr="007001F1" w:rsidRDefault="00827195" w:rsidP="00901910">
            <w:pPr>
              <w:jc w:val="center"/>
              <w:rPr>
                <w:color w:val="000000"/>
              </w:rPr>
            </w:pPr>
            <w:r>
              <w:rPr>
                <w:color w:val="000000"/>
              </w:rPr>
              <w:t>7</w:t>
            </w: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827195" w:rsidRPr="007001F1" w:rsidTr="007261E4">
        <w:trPr>
          <w:trHeight w:val="675"/>
        </w:trPr>
        <w:tc>
          <w:tcPr>
            <w:tcW w:w="582" w:type="dxa"/>
            <w:vMerge/>
            <w:shd w:val="clear" w:color="auto" w:fill="auto"/>
            <w:noWrap/>
            <w:vAlign w:val="center"/>
          </w:tcPr>
          <w:p w:rsidR="00827195" w:rsidRPr="007001F1" w:rsidRDefault="00827195" w:rsidP="00901910">
            <w:pPr>
              <w:jc w:val="center"/>
              <w:rPr>
                <w:color w:val="000000"/>
              </w:rPr>
            </w:pP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386476" w:rsidRPr="007001F1" w:rsidTr="007261E4">
        <w:trPr>
          <w:trHeight w:val="675"/>
        </w:trPr>
        <w:tc>
          <w:tcPr>
            <w:tcW w:w="582" w:type="dxa"/>
            <w:shd w:val="clear" w:color="auto" w:fill="auto"/>
            <w:noWrap/>
            <w:vAlign w:val="center"/>
          </w:tcPr>
          <w:p w:rsidR="00386476" w:rsidRPr="007001F1" w:rsidRDefault="00386476" w:rsidP="00901910">
            <w:pPr>
              <w:jc w:val="center"/>
              <w:rPr>
                <w:color w:val="000000"/>
              </w:rPr>
            </w:pPr>
            <w:r>
              <w:rPr>
                <w:color w:val="000000"/>
              </w:rPr>
              <w:t>8</w:t>
            </w:r>
          </w:p>
        </w:tc>
        <w:tc>
          <w:tcPr>
            <w:tcW w:w="4820" w:type="dxa"/>
            <w:gridSpan w:val="2"/>
            <w:shd w:val="clear" w:color="auto" w:fill="auto"/>
            <w:vAlign w:val="center"/>
          </w:tcPr>
          <w:p w:rsidR="00386476" w:rsidRPr="007001F1" w:rsidRDefault="00386476" w:rsidP="003F3D8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86476" w:rsidRPr="007001F1" w:rsidRDefault="00386476" w:rsidP="00901910">
            <w:pPr>
              <w:jc w:val="center"/>
              <w:rPr>
                <w:color w:val="000000"/>
              </w:rPr>
            </w:pPr>
          </w:p>
        </w:tc>
        <w:tc>
          <w:tcPr>
            <w:tcW w:w="567" w:type="dxa"/>
            <w:shd w:val="clear" w:color="auto" w:fill="auto"/>
            <w:vAlign w:val="center"/>
          </w:tcPr>
          <w:p w:rsidR="00386476" w:rsidRPr="007001F1" w:rsidRDefault="00386476" w:rsidP="00901910">
            <w:pPr>
              <w:jc w:val="center"/>
              <w:rPr>
                <w:color w:val="000000"/>
              </w:rPr>
            </w:pPr>
          </w:p>
        </w:tc>
        <w:tc>
          <w:tcPr>
            <w:tcW w:w="776" w:type="dxa"/>
            <w:shd w:val="clear" w:color="auto" w:fill="auto"/>
            <w:vAlign w:val="center"/>
          </w:tcPr>
          <w:p w:rsidR="00386476" w:rsidRPr="007001F1" w:rsidRDefault="00386476" w:rsidP="00901910">
            <w:pPr>
              <w:jc w:val="center"/>
              <w:rPr>
                <w:color w:val="000000"/>
              </w:rPr>
            </w:pPr>
          </w:p>
        </w:tc>
        <w:tc>
          <w:tcPr>
            <w:tcW w:w="1775" w:type="dxa"/>
            <w:shd w:val="clear" w:color="auto" w:fill="auto"/>
            <w:vAlign w:val="center"/>
          </w:tcPr>
          <w:p w:rsidR="00386476" w:rsidRPr="007001F1" w:rsidRDefault="00386476" w:rsidP="00901910">
            <w:pPr>
              <w:jc w:val="center"/>
              <w:rPr>
                <w:color w:val="000000"/>
              </w:rPr>
            </w:pPr>
          </w:p>
        </w:tc>
      </w:tr>
      <w:tr w:rsidR="00827195" w:rsidRPr="007001F1" w:rsidTr="007261E4">
        <w:trPr>
          <w:trHeight w:val="20"/>
        </w:trPr>
        <w:tc>
          <w:tcPr>
            <w:tcW w:w="582" w:type="dxa"/>
            <w:shd w:val="clear" w:color="auto" w:fill="auto"/>
            <w:noWrap/>
            <w:vAlign w:val="center"/>
            <w:hideMark/>
          </w:tcPr>
          <w:p w:rsidR="00827195" w:rsidRPr="007001F1" w:rsidRDefault="00386476" w:rsidP="00901910">
            <w:pPr>
              <w:jc w:val="center"/>
              <w:rPr>
                <w:color w:val="000000"/>
              </w:rPr>
            </w:pPr>
            <w:r>
              <w:rPr>
                <w:color w:val="000000"/>
                <w:sz w:val="22"/>
                <w:szCs w:val="22"/>
              </w:rPr>
              <w:t>9</w:t>
            </w:r>
          </w:p>
        </w:tc>
        <w:tc>
          <w:tcPr>
            <w:tcW w:w="4820" w:type="dxa"/>
            <w:gridSpan w:val="2"/>
            <w:shd w:val="clear" w:color="auto" w:fill="auto"/>
            <w:vAlign w:val="center"/>
            <w:hideMark/>
          </w:tcPr>
          <w:p w:rsidR="00827195" w:rsidRPr="007001F1" w:rsidRDefault="00827195"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776"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1775"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r>
      <w:tr w:rsidR="00827195" w:rsidRPr="007001F1" w:rsidTr="007261E4">
        <w:trPr>
          <w:trHeight w:val="300"/>
        </w:trPr>
        <w:tc>
          <w:tcPr>
            <w:tcW w:w="9087" w:type="dxa"/>
            <w:gridSpan w:val="7"/>
            <w:shd w:val="clear" w:color="auto" w:fill="auto"/>
            <w:noWrap/>
            <w:vAlign w:val="center"/>
          </w:tcPr>
          <w:p w:rsidR="00827195" w:rsidRPr="007001F1" w:rsidRDefault="00827195" w:rsidP="00901910">
            <w:pPr>
              <w:jc w:val="both"/>
              <w:rPr>
                <w:b/>
                <w:sz w:val="20"/>
                <w:szCs w:val="20"/>
              </w:rPr>
            </w:pPr>
            <w:r w:rsidRPr="007001F1">
              <w:rPr>
                <w:b/>
                <w:sz w:val="20"/>
                <w:szCs w:val="20"/>
              </w:rPr>
              <w:t>VYJADRENIE</w:t>
            </w:r>
          </w:p>
          <w:p w:rsidR="00827195" w:rsidRPr="007001F1" w:rsidRDefault="00827195" w:rsidP="00901910">
            <w:pPr>
              <w:jc w:val="both"/>
              <w:rPr>
                <w:sz w:val="20"/>
                <w:szCs w:val="20"/>
              </w:rPr>
            </w:pPr>
          </w:p>
          <w:p w:rsidR="00827195" w:rsidRPr="00A20234" w:rsidRDefault="00827195"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8"/>
              <w:t>[1]</w:t>
            </w:r>
          </w:p>
          <w:p w:rsidR="00827195" w:rsidRPr="007001F1" w:rsidRDefault="00827195" w:rsidP="00901910">
            <w:pPr>
              <w:rPr>
                <w:b/>
                <w:bCs/>
                <w:color w:val="000000"/>
              </w:rPr>
            </w:pP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Kontrolu vykonal</w:t>
            </w:r>
            <w:r>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Dátum:</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lastRenderedPageBreak/>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9087" w:type="dxa"/>
            <w:gridSpan w:val="7"/>
            <w:shd w:val="clear" w:color="auto" w:fill="auto"/>
            <w:noWrap/>
            <w:vAlign w:val="bottom"/>
            <w:hideMark/>
          </w:tcPr>
          <w:p w:rsidR="00827195" w:rsidRPr="007001F1" w:rsidRDefault="00827195" w:rsidP="00901910">
            <w:pPr>
              <w:jc w:val="cente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0"/>
              <w:t>3</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Dátum: </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bl>
    <w:p w:rsidR="008F29BE" w:rsidRPr="007001F1" w:rsidRDefault="008F29BE"/>
    <w:p w:rsidR="008F29BE" w:rsidRPr="007001F1" w:rsidRDefault="008F29B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rsidTr="007261E4">
        <w:trPr>
          <w:trHeight w:val="645"/>
        </w:trPr>
        <w:tc>
          <w:tcPr>
            <w:tcW w:w="9087" w:type="dxa"/>
            <w:gridSpan w:val="7"/>
            <w:shd w:val="clear" w:color="000000" w:fill="60497A"/>
            <w:vAlign w:val="center"/>
            <w:hideMark/>
          </w:tcPr>
          <w:p w:rsidR="008F29BE" w:rsidRPr="007001F1" w:rsidRDefault="008F29BE"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0" w:name="KZ_12"/>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štandardná ex</w:t>
            </w:r>
            <w:r w:rsidR="009411BC">
              <w:rPr>
                <w:b/>
                <w:bCs/>
                <w:color w:val="FFFFFF"/>
              </w:rPr>
              <w:t xml:space="preserve"> </w:t>
            </w:r>
            <w:r w:rsidRPr="007001F1">
              <w:rPr>
                <w:b/>
                <w:bCs/>
                <w:color w:val="FFFFFF"/>
              </w:rPr>
              <w:t>post kontrola</w:t>
            </w:r>
            <w:bookmarkEnd w:id="10"/>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programu</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660"/>
        </w:trPr>
        <w:tc>
          <w:tcPr>
            <w:tcW w:w="3559" w:type="dxa"/>
            <w:gridSpan w:val="2"/>
            <w:shd w:val="clear" w:color="auto" w:fill="auto"/>
            <w:vAlign w:val="center"/>
            <w:hideMark/>
          </w:tcPr>
          <w:p w:rsidR="008F29BE" w:rsidRPr="007001F1" w:rsidRDefault="008F29B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projektu a prijímateľa</w:t>
            </w:r>
          </w:p>
        </w:tc>
      </w:tr>
      <w:tr w:rsidR="008F29BE" w:rsidRPr="007001F1" w:rsidTr="007261E4">
        <w:trPr>
          <w:trHeight w:val="33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zákazky</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zákazka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verejná súťaž s využitím elektronického trhoviska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F29BE" w:rsidRPr="007001F1" w:rsidRDefault="008F29BE" w:rsidP="00901910">
            <w:pPr>
              <w:rPr>
                <w:color w:val="000000"/>
              </w:rPr>
            </w:pPr>
          </w:p>
        </w:tc>
      </w:tr>
      <w:tr w:rsidR="003E1F08" w:rsidRPr="007001F1" w:rsidTr="007261E4">
        <w:trPr>
          <w:trHeight w:val="300"/>
        </w:trPr>
        <w:tc>
          <w:tcPr>
            <w:tcW w:w="3559" w:type="dxa"/>
            <w:gridSpan w:val="2"/>
            <w:shd w:val="clear" w:color="auto" w:fill="auto"/>
            <w:vAlign w:val="center"/>
          </w:tcPr>
          <w:p w:rsidR="003E1F08" w:rsidRPr="007001F1" w:rsidRDefault="003E1F08" w:rsidP="00901910">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Štandardná ex</w:t>
            </w:r>
            <w:r w:rsidR="009411BC">
              <w:rPr>
                <w:color w:val="000000"/>
                <w:sz w:val="22"/>
                <w:szCs w:val="22"/>
              </w:rPr>
              <w:t xml:space="preserve"> </w:t>
            </w:r>
            <w:r w:rsidRPr="007001F1">
              <w:rPr>
                <w:color w:val="000000"/>
                <w:sz w:val="22"/>
                <w:szCs w:val="22"/>
              </w:rPr>
              <w:t>post kontrola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15"/>
        </w:trPr>
        <w:tc>
          <w:tcPr>
            <w:tcW w:w="582"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Bola zákazka zadávaná v súlade s §  66 ods. 8 ZVO?</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776"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1775"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901910">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tcPr>
          <w:p w:rsidR="009C7ADB" w:rsidRPr="007001F1" w:rsidRDefault="009C7ADB" w:rsidP="00901910">
            <w:pPr>
              <w:jc w:val="both"/>
              <w:rPr>
                <w:b/>
                <w:bCs/>
                <w:color w:val="000000"/>
                <w:sz w:val="22"/>
                <w:szCs w:val="22"/>
              </w:rPr>
            </w:pPr>
          </w:p>
        </w:tc>
        <w:tc>
          <w:tcPr>
            <w:tcW w:w="567" w:type="dxa"/>
            <w:shd w:val="clear" w:color="auto" w:fill="auto"/>
          </w:tcPr>
          <w:p w:rsidR="009C7ADB" w:rsidRPr="007001F1" w:rsidRDefault="009C7ADB" w:rsidP="00901910">
            <w:pPr>
              <w:jc w:val="both"/>
              <w:rPr>
                <w:b/>
                <w:bCs/>
                <w:color w:val="000000"/>
                <w:sz w:val="22"/>
                <w:szCs w:val="22"/>
              </w:rPr>
            </w:pPr>
          </w:p>
        </w:tc>
        <w:tc>
          <w:tcPr>
            <w:tcW w:w="776" w:type="dxa"/>
            <w:shd w:val="clear" w:color="auto" w:fill="auto"/>
          </w:tcPr>
          <w:p w:rsidR="009C7ADB" w:rsidRPr="007001F1" w:rsidRDefault="009C7ADB" w:rsidP="00901910">
            <w:pPr>
              <w:jc w:val="both"/>
              <w:rPr>
                <w:b/>
                <w:bCs/>
                <w:color w:val="000000"/>
                <w:sz w:val="22"/>
                <w:szCs w:val="22"/>
              </w:rPr>
            </w:pPr>
          </w:p>
        </w:tc>
        <w:tc>
          <w:tcPr>
            <w:tcW w:w="1775" w:type="dxa"/>
            <w:shd w:val="clear" w:color="auto" w:fill="auto"/>
          </w:tcPr>
          <w:p w:rsidR="009C7ADB" w:rsidRPr="007001F1" w:rsidRDefault="009C7ADB" w:rsidP="00901910">
            <w:pPr>
              <w:jc w:val="both"/>
              <w:rPr>
                <w:b/>
                <w:bCs/>
                <w:color w:val="000000"/>
                <w:sz w:val="22"/>
                <w:szCs w:val="22"/>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2</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2B4A5C">
        <w:trPr>
          <w:trHeight w:val="157"/>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3</w:t>
            </w:r>
          </w:p>
        </w:tc>
        <w:tc>
          <w:tcPr>
            <w:tcW w:w="4820" w:type="dxa"/>
            <w:gridSpan w:val="2"/>
            <w:shd w:val="clear" w:color="auto" w:fill="auto"/>
            <w:vAlign w:val="center"/>
            <w:hideMark/>
          </w:tcPr>
          <w:p w:rsidR="002E3A48" w:rsidRPr="007001F1" w:rsidRDefault="002E3A48" w:rsidP="002B4A5C">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9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06"/>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EF1106">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4</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503"/>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5</w:t>
            </w:r>
          </w:p>
        </w:tc>
        <w:tc>
          <w:tcPr>
            <w:tcW w:w="4820" w:type="dxa"/>
            <w:gridSpan w:val="2"/>
            <w:shd w:val="clear" w:color="auto" w:fill="auto"/>
            <w:vAlign w:val="center"/>
            <w:hideMark/>
          </w:tcPr>
          <w:p w:rsidR="002E3A48" w:rsidRPr="007001F1" w:rsidRDefault="002E3A48"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502"/>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6</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758"/>
        </w:trPr>
        <w:tc>
          <w:tcPr>
            <w:tcW w:w="582" w:type="dxa"/>
            <w:vMerge w:val="restart"/>
            <w:shd w:val="clear" w:color="auto" w:fill="auto"/>
            <w:noWrap/>
            <w:vAlign w:val="center"/>
          </w:tcPr>
          <w:p w:rsidR="002E3A48" w:rsidRPr="007001F1" w:rsidRDefault="002E3A48" w:rsidP="000D4BC4">
            <w:pPr>
              <w:jc w:val="center"/>
              <w:rPr>
                <w:color w:val="000000"/>
              </w:rPr>
            </w:pPr>
            <w:r w:rsidRPr="007001F1">
              <w:rPr>
                <w:color w:val="000000"/>
                <w:sz w:val="22"/>
                <w:szCs w:val="22"/>
              </w:rPr>
              <w:t>7</w:t>
            </w: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75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8</w:t>
            </w:r>
          </w:p>
        </w:tc>
        <w:tc>
          <w:tcPr>
            <w:tcW w:w="4820" w:type="dxa"/>
            <w:gridSpan w:val="2"/>
            <w:shd w:val="clear" w:color="auto" w:fill="auto"/>
            <w:vAlign w:val="center"/>
            <w:hideMark/>
          </w:tcPr>
          <w:p w:rsidR="008F29B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9</w:t>
            </w:r>
          </w:p>
        </w:tc>
        <w:tc>
          <w:tcPr>
            <w:tcW w:w="4820" w:type="dxa"/>
            <w:gridSpan w:val="2"/>
            <w:shd w:val="clear" w:color="auto" w:fill="auto"/>
            <w:vAlign w:val="center"/>
            <w:hideMark/>
          </w:tcPr>
          <w:p w:rsidR="008F29BE" w:rsidRPr="007001F1" w:rsidRDefault="008F29BE" w:rsidP="003F3D85">
            <w:pPr>
              <w:jc w:val="both"/>
              <w:rPr>
                <w:color w:val="000000"/>
              </w:rPr>
            </w:pPr>
            <w:r w:rsidRPr="007001F1">
              <w:rPr>
                <w:color w:val="000000"/>
                <w:sz w:val="22"/>
                <w:szCs w:val="22"/>
              </w:rPr>
              <w:t>Bol zamestnanec vykonávajúci kontrolu oboznámený s rizikovými indikátormi</w:t>
            </w:r>
            <w:r w:rsidR="00EF110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F1106">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2E3A48" w:rsidRPr="007001F1" w:rsidTr="002B4A5C">
        <w:trPr>
          <w:trHeight w:val="374"/>
        </w:trPr>
        <w:tc>
          <w:tcPr>
            <w:tcW w:w="582" w:type="dxa"/>
            <w:vMerge w:val="restart"/>
            <w:shd w:val="clear" w:color="auto" w:fill="auto"/>
            <w:noWrap/>
            <w:vAlign w:val="center"/>
            <w:hideMark/>
          </w:tcPr>
          <w:p w:rsidR="002E3A48" w:rsidRPr="007001F1" w:rsidRDefault="002E3A48" w:rsidP="00936525">
            <w:pPr>
              <w:jc w:val="center"/>
              <w:rPr>
                <w:color w:val="000000"/>
              </w:rPr>
            </w:pPr>
            <w:r w:rsidRPr="007001F1">
              <w:rPr>
                <w:color w:val="000000"/>
                <w:sz w:val="22"/>
                <w:szCs w:val="22"/>
              </w:rPr>
              <w:t>1</w:t>
            </w:r>
            <w:r w:rsidR="00936525">
              <w:rPr>
                <w:color w:val="000000"/>
                <w:sz w:val="22"/>
                <w:szCs w:val="22"/>
              </w:rPr>
              <w:t>0</w:t>
            </w:r>
          </w:p>
        </w:tc>
        <w:tc>
          <w:tcPr>
            <w:tcW w:w="4820" w:type="dxa"/>
            <w:gridSpan w:val="2"/>
            <w:shd w:val="clear" w:color="auto" w:fill="auto"/>
            <w:vAlign w:val="center"/>
            <w:hideMark/>
          </w:tcPr>
          <w:p w:rsidR="002E3A48" w:rsidRPr="007001F1" w:rsidRDefault="002E3A48"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776"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1775"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b) Boli v prípade konfliktu záujmov prijaté primerané opatrenia a vykonaná náprav</w:t>
            </w:r>
            <w:r w:rsidR="004460C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c) Bol uchádzač alebo záujemca vylúčený podľa § 40 ods. 6 písm.</w:t>
            </w:r>
            <w:r w:rsidR="00EF1106">
              <w:rPr>
                <w:sz w:val="22"/>
                <w:szCs w:val="22"/>
              </w:rPr>
              <w:t xml:space="preserve"> </w:t>
            </w:r>
            <w:r w:rsidRPr="007001F1">
              <w:rPr>
                <w:sz w:val="22"/>
                <w:szCs w:val="22"/>
              </w:rPr>
              <w:t>f), ak konflikt záujmov nebolo možné odstrániť inými účinnými opatreniami?</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5D7C9D" w:rsidRPr="007001F1" w:rsidTr="007261E4">
        <w:trPr>
          <w:trHeight w:val="11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936525">
              <w:rPr>
                <w:color w:val="000000"/>
                <w:sz w:val="22"/>
                <w:szCs w:val="22"/>
              </w:rPr>
              <w:t>1</w:t>
            </w:r>
          </w:p>
        </w:tc>
        <w:tc>
          <w:tcPr>
            <w:tcW w:w="4820" w:type="dxa"/>
            <w:gridSpan w:val="2"/>
            <w:shd w:val="clear" w:color="auto" w:fill="auto"/>
            <w:vAlign w:val="center"/>
            <w:hideMark/>
          </w:tcPr>
          <w:p w:rsidR="005D7C9D" w:rsidRPr="007001F1" w:rsidRDefault="005D7C9D" w:rsidP="003F3D85">
            <w:pPr>
              <w:jc w:val="both"/>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79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 xml:space="preserve">b) Je kontrolované verejné obstarávanie v súlade so závermi vykonanej </w:t>
            </w:r>
            <w:proofErr w:type="spellStart"/>
            <w:r w:rsidRPr="007001F1">
              <w:rPr>
                <w:sz w:val="22"/>
                <w:szCs w:val="22"/>
              </w:rPr>
              <w:t>exante</w:t>
            </w:r>
            <w:proofErr w:type="spellEnd"/>
            <w:r w:rsidRPr="007001F1">
              <w:rPr>
                <w:sz w:val="22"/>
                <w:szCs w:val="22"/>
              </w:rPr>
              <w:t xml:space="preserve"> kontroly a dokumentáciou schválenou v rámci tejto </w:t>
            </w:r>
            <w:proofErr w:type="spellStart"/>
            <w:r w:rsidRPr="007001F1">
              <w:rPr>
                <w:sz w:val="22"/>
                <w:szCs w:val="22"/>
              </w:rPr>
              <w:t>exante</w:t>
            </w:r>
            <w:proofErr w:type="spellEnd"/>
            <w:r w:rsidRPr="007001F1">
              <w:rPr>
                <w:sz w:val="22"/>
                <w:szCs w:val="22"/>
              </w:rPr>
              <w:t xml:space="preserve"> kontroly?</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6A6C49" w:rsidRPr="007001F1" w:rsidTr="002B4A5C">
        <w:trPr>
          <w:trHeight w:val="363"/>
        </w:trPr>
        <w:tc>
          <w:tcPr>
            <w:tcW w:w="582" w:type="dxa"/>
            <w:vMerge w:val="restart"/>
            <w:shd w:val="clear" w:color="auto" w:fill="auto"/>
            <w:noWrap/>
            <w:vAlign w:val="center"/>
          </w:tcPr>
          <w:p w:rsidR="006A6C49" w:rsidRPr="007001F1" w:rsidRDefault="006A6C49" w:rsidP="00901910">
            <w:pPr>
              <w:jc w:val="center"/>
              <w:rPr>
                <w:color w:val="000000"/>
              </w:rPr>
            </w:pPr>
            <w:r w:rsidRPr="007001F1">
              <w:rPr>
                <w:color w:val="000000"/>
                <w:sz w:val="22"/>
                <w:szCs w:val="22"/>
              </w:rPr>
              <w:t>1</w:t>
            </w:r>
            <w:r w:rsidR="00936525">
              <w:rPr>
                <w:color w:val="000000"/>
                <w:sz w:val="22"/>
                <w:szCs w:val="22"/>
              </w:rPr>
              <w:t>2</w:t>
            </w:r>
          </w:p>
        </w:tc>
        <w:tc>
          <w:tcPr>
            <w:tcW w:w="4820" w:type="dxa"/>
            <w:gridSpan w:val="2"/>
            <w:shd w:val="clear" w:color="auto" w:fill="auto"/>
            <w:vAlign w:val="center"/>
          </w:tcPr>
          <w:p w:rsidR="006A6C49" w:rsidRPr="007001F1" w:rsidRDefault="006A6C49" w:rsidP="002B4A5C">
            <w:pPr>
              <w:jc w:val="both"/>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1076"/>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E5404D" w:rsidRPr="007001F1" w:rsidTr="007261E4">
        <w:trPr>
          <w:trHeight w:val="540"/>
        </w:trPr>
        <w:tc>
          <w:tcPr>
            <w:tcW w:w="582" w:type="dxa"/>
            <w:shd w:val="clear" w:color="auto" w:fill="auto"/>
            <w:noWrap/>
            <w:vAlign w:val="center"/>
          </w:tcPr>
          <w:p w:rsidR="00E5404D" w:rsidRPr="007001F1" w:rsidRDefault="00E5404D" w:rsidP="00901910">
            <w:pPr>
              <w:jc w:val="center"/>
              <w:rPr>
                <w:color w:val="000000"/>
              </w:rPr>
            </w:pPr>
            <w:r>
              <w:rPr>
                <w:color w:val="000000"/>
                <w:sz w:val="22"/>
                <w:szCs w:val="22"/>
              </w:rPr>
              <w:t>13</w:t>
            </w:r>
          </w:p>
        </w:tc>
        <w:tc>
          <w:tcPr>
            <w:tcW w:w="4820" w:type="dxa"/>
            <w:gridSpan w:val="2"/>
            <w:shd w:val="clear" w:color="auto" w:fill="auto"/>
            <w:vAlign w:val="center"/>
          </w:tcPr>
          <w:p w:rsidR="00E5404D" w:rsidRDefault="00E5404D" w:rsidP="003F3D85">
            <w:pPr>
              <w:jc w:val="both"/>
              <w:rPr>
                <w:color w:val="000000"/>
              </w:rPr>
            </w:pPr>
            <w:r w:rsidRPr="00E5404D">
              <w:rPr>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tcPr>
          <w:p w:rsidR="00E5404D" w:rsidRPr="007001F1" w:rsidRDefault="00E5404D" w:rsidP="00901910">
            <w:pPr>
              <w:jc w:val="both"/>
              <w:rPr>
                <w:b/>
                <w:bCs/>
                <w:color w:val="000000"/>
              </w:rPr>
            </w:pPr>
          </w:p>
        </w:tc>
        <w:tc>
          <w:tcPr>
            <w:tcW w:w="567" w:type="dxa"/>
            <w:shd w:val="clear" w:color="auto" w:fill="auto"/>
          </w:tcPr>
          <w:p w:rsidR="00E5404D" w:rsidRPr="007001F1" w:rsidRDefault="00E5404D" w:rsidP="00901910">
            <w:pPr>
              <w:jc w:val="both"/>
              <w:rPr>
                <w:b/>
                <w:bCs/>
                <w:color w:val="000000"/>
              </w:rPr>
            </w:pPr>
          </w:p>
        </w:tc>
        <w:tc>
          <w:tcPr>
            <w:tcW w:w="776" w:type="dxa"/>
            <w:shd w:val="clear" w:color="auto" w:fill="auto"/>
          </w:tcPr>
          <w:p w:rsidR="00E5404D" w:rsidRPr="007001F1" w:rsidRDefault="00E5404D" w:rsidP="00901910">
            <w:pPr>
              <w:jc w:val="both"/>
              <w:rPr>
                <w:b/>
                <w:bCs/>
                <w:color w:val="000000"/>
              </w:rPr>
            </w:pPr>
          </w:p>
        </w:tc>
        <w:tc>
          <w:tcPr>
            <w:tcW w:w="1775" w:type="dxa"/>
            <w:shd w:val="clear" w:color="auto" w:fill="auto"/>
          </w:tcPr>
          <w:p w:rsidR="00E5404D" w:rsidRPr="007001F1" w:rsidRDefault="00E5404D" w:rsidP="00901910">
            <w:pPr>
              <w:jc w:val="both"/>
              <w:rPr>
                <w:b/>
                <w:bCs/>
                <w:color w:val="000000"/>
              </w:rPr>
            </w:pPr>
          </w:p>
        </w:tc>
      </w:tr>
      <w:tr w:rsidR="005D7C9D" w:rsidRPr="007001F1" w:rsidTr="002B4A5C">
        <w:trPr>
          <w:trHeight w:val="470"/>
        </w:trPr>
        <w:tc>
          <w:tcPr>
            <w:tcW w:w="582" w:type="dxa"/>
            <w:vMerge w:val="restart"/>
            <w:shd w:val="clear" w:color="auto" w:fill="auto"/>
            <w:noWrap/>
            <w:vAlign w:val="center"/>
          </w:tcPr>
          <w:p w:rsidR="005D7C9D" w:rsidRPr="007001F1" w:rsidDel="00C769FE" w:rsidRDefault="005D7C9D" w:rsidP="00901910">
            <w:pPr>
              <w:jc w:val="center"/>
              <w:rPr>
                <w:color w:val="000000"/>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rsidR="005D7C9D" w:rsidRPr="007001F1" w:rsidRDefault="005D7C9D" w:rsidP="003F3D85">
            <w:pPr>
              <w:jc w:val="both"/>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84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B2F6E">
              <w:rPr>
                <w:sz w:val="22"/>
                <w:szCs w:val="22"/>
              </w:rPr>
              <w:t xml:space="preserve"> (ak relevantné)</w:t>
            </w:r>
            <w:r w:rsidRPr="007001F1">
              <w:rPr>
                <w:sz w:val="22"/>
                <w:szCs w:val="22"/>
              </w:rPr>
              <w:t xml:space="preserve">?          </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C769FE" w:rsidP="00901910">
            <w:pPr>
              <w:jc w:val="center"/>
              <w:rPr>
                <w:color w:val="000000"/>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rsidR="008F29BE" w:rsidRPr="007001F1" w:rsidRDefault="008F29BE" w:rsidP="003F3D85">
            <w:pPr>
              <w:jc w:val="both"/>
            </w:pPr>
            <w:r w:rsidRPr="007001F1">
              <w:rPr>
                <w:sz w:val="22"/>
                <w:szCs w:val="22"/>
              </w:rPr>
              <w:t>Neboli identifikované iné porušenia pravidiel a postupov verejného obstarávania?</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5D7C9D" w:rsidRPr="007001F1" w:rsidTr="007261E4">
        <w:trPr>
          <w:trHeight w:val="505"/>
        </w:trPr>
        <w:tc>
          <w:tcPr>
            <w:tcW w:w="582" w:type="dxa"/>
            <w:vMerge w:val="restart"/>
            <w:shd w:val="clear" w:color="auto" w:fill="auto"/>
            <w:noWrap/>
            <w:vAlign w:val="center"/>
            <w:hideMark/>
          </w:tcPr>
          <w:p w:rsidR="005D7C9D" w:rsidRPr="007001F1" w:rsidRDefault="005D7C9D" w:rsidP="00936525">
            <w:pPr>
              <w:jc w:val="center"/>
              <w:rPr>
                <w:color w:val="000000"/>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14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Je zmluva podpísaná oprávnenými osobami?</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50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7702DD" w:rsidRPr="007001F1" w:rsidTr="007261E4">
        <w:trPr>
          <w:trHeight w:val="505"/>
        </w:trPr>
        <w:tc>
          <w:tcPr>
            <w:tcW w:w="582" w:type="dxa"/>
            <w:shd w:val="clear" w:color="auto" w:fill="auto"/>
            <w:noWrap/>
            <w:vAlign w:val="center"/>
          </w:tcPr>
          <w:p w:rsidR="007702DD" w:rsidRPr="007001F1" w:rsidRDefault="007702DD" w:rsidP="00901910">
            <w:pPr>
              <w:jc w:val="center"/>
              <w:rPr>
                <w:color w:val="000000"/>
              </w:rPr>
            </w:pPr>
            <w:r>
              <w:rPr>
                <w:color w:val="000000"/>
              </w:rPr>
              <w:t>17</w:t>
            </w:r>
          </w:p>
        </w:tc>
        <w:tc>
          <w:tcPr>
            <w:tcW w:w="4820" w:type="dxa"/>
            <w:gridSpan w:val="2"/>
            <w:shd w:val="clear" w:color="auto" w:fill="auto"/>
            <w:vAlign w:val="center"/>
          </w:tcPr>
          <w:p w:rsidR="007702DD" w:rsidRPr="007001F1" w:rsidRDefault="007702DD" w:rsidP="003F3D85">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tcPr>
          <w:p w:rsidR="007702DD" w:rsidRPr="007001F1" w:rsidRDefault="007702DD" w:rsidP="00901910">
            <w:pPr>
              <w:jc w:val="both"/>
              <w:rPr>
                <w:b/>
                <w:bCs/>
                <w:color w:val="000000"/>
              </w:rPr>
            </w:pPr>
          </w:p>
        </w:tc>
        <w:tc>
          <w:tcPr>
            <w:tcW w:w="567" w:type="dxa"/>
            <w:shd w:val="clear" w:color="auto" w:fill="auto"/>
          </w:tcPr>
          <w:p w:rsidR="007702DD" w:rsidRPr="007001F1" w:rsidRDefault="007702DD" w:rsidP="00901910">
            <w:pPr>
              <w:jc w:val="both"/>
              <w:rPr>
                <w:b/>
                <w:bCs/>
                <w:color w:val="000000"/>
              </w:rPr>
            </w:pPr>
          </w:p>
        </w:tc>
        <w:tc>
          <w:tcPr>
            <w:tcW w:w="776" w:type="dxa"/>
            <w:shd w:val="clear" w:color="auto" w:fill="auto"/>
          </w:tcPr>
          <w:p w:rsidR="007702DD" w:rsidRPr="007001F1" w:rsidRDefault="007702DD" w:rsidP="00901910">
            <w:pPr>
              <w:jc w:val="both"/>
              <w:rPr>
                <w:b/>
                <w:bCs/>
                <w:color w:val="000000"/>
              </w:rPr>
            </w:pPr>
          </w:p>
        </w:tc>
        <w:tc>
          <w:tcPr>
            <w:tcW w:w="1775" w:type="dxa"/>
            <w:shd w:val="clear" w:color="auto" w:fill="auto"/>
          </w:tcPr>
          <w:p w:rsidR="007702DD" w:rsidRPr="007001F1" w:rsidRDefault="007702DD" w:rsidP="00901910">
            <w:pPr>
              <w:jc w:val="both"/>
              <w:rPr>
                <w:b/>
                <w:bCs/>
                <w:color w:val="000000"/>
              </w:rPr>
            </w:pPr>
          </w:p>
        </w:tc>
      </w:tr>
      <w:tr w:rsidR="008F29BE" w:rsidRPr="007001F1" w:rsidTr="007261E4">
        <w:trPr>
          <w:trHeight w:val="300"/>
        </w:trPr>
        <w:tc>
          <w:tcPr>
            <w:tcW w:w="9087" w:type="dxa"/>
            <w:gridSpan w:val="7"/>
            <w:shd w:val="clear" w:color="auto" w:fill="auto"/>
            <w:noWrap/>
            <w:vAlign w:val="center"/>
          </w:tcPr>
          <w:p w:rsidR="008F29BE" w:rsidRPr="007001F1" w:rsidRDefault="008F29BE" w:rsidP="008F29BE">
            <w:pPr>
              <w:jc w:val="both"/>
              <w:rPr>
                <w:b/>
                <w:sz w:val="20"/>
                <w:szCs w:val="20"/>
              </w:rPr>
            </w:pPr>
            <w:r w:rsidRPr="007001F1">
              <w:rPr>
                <w:b/>
                <w:sz w:val="20"/>
                <w:szCs w:val="20"/>
              </w:rPr>
              <w:t>VYJADRENIE</w:t>
            </w:r>
          </w:p>
          <w:p w:rsidR="008F29BE" w:rsidRPr="007001F1" w:rsidRDefault="008F29BE" w:rsidP="008F29BE">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1"/>
              <w:t>[1]</w:t>
            </w:r>
          </w:p>
          <w:p w:rsidR="008F29BE" w:rsidRPr="007001F1" w:rsidRDefault="008F29BE" w:rsidP="008F29BE">
            <w:pPr>
              <w:rPr>
                <w:b/>
                <w:bCs/>
                <w:color w:val="000000"/>
              </w:rPr>
            </w:pPr>
          </w:p>
        </w:tc>
      </w:tr>
      <w:tr w:rsidR="008F29BE" w:rsidRPr="007001F1" w:rsidTr="007261E4">
        <w:trPr>
          <w:trHeight w:val="300"/>
        </w:trPr>
        <w:tc>
          <w:tcPr>
            <w:tcW w:w="3559" w:type="dxa"/>
            <w:gridSpan w:val="2"/>
            <w:shd w:val="clear" w:color="auto" w:fill="auto"/>
            <w:vAlign w:val="center"/>
            <w:hideMark/>
          </w:tcPr>
          <w:p w:rsidR="008F29BE" w:rsidRDefault="008F29BE" w:rsidP="00A90B4D">
            <w:pPr>
              <w:rPr>
                <w:rStyle w:val="Odkaznapoznmkupodiarou"/>
                <w:b/>
                <w:bCs/>
                <w:sz w:val="20"/>
                <w:szCs w:val="20"/>
              </w:rPr>
            </w:pPr>
            <w:r w:rsidRPr="007001F1">
              <w:rPr>
                <w:b/>
                <w:bCs/>
                <w:sz w:val="22"/>
                <w:szCs w:val="22"/>
              </w:rPr>
              <w:lastRenderedPageBreak/>
              <w:t>Kontrolu vykonal</w:t>
            </w:r>
            <w:r w:rsidR="00A90B4D">
              <w:rPr>
                <w:rStyle w:val="Odkaznapoznmkupodiarou"/>
                <w:b/>
                <w:bCs/>
                <w:sz w:val="22"/>
                <w:szCs w:val="22"/>
              </w:rPr>
              <w:footnoteReference w:customMarkFollows="1" w:id="32"/>
              <w:t>2</w:t>
            </w:r>
            <w:r w:rsidRPr="007001F1">
              <w:rPr>
                <w:b/>
                <w:bCs/>
                <w:sz w:val="22"/>
                <w:szCs w:val="22"/>
              </w:rPr>
              <w:t>:</w:t>
            </w:r>
          </w:p>
          <w:p w:rsidR="00A90B4D" w:rsidRDefault="00A90B4D" w:rsidP="00A90B4D">
            <w:pPr>
              <w:rPr>
                <w:b/>
                <w:bCs/>
                <w:sz w:val="20"/>
                <w:szCs w:val="20"/>
              </w:rPr>
            </w:pPr>
          </w:p>
          <w:p w:rsidR="00A90B4D" w:rsidRPr="007001F1" w:rsidRDefault="00A90B4D" w:rsidP="00A90B4D">
            <w:pPr>
              <w:rPr>
                <w:b/>
                <w:bCs/>
              </w:rPr>
            </w:pP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8F29BE">
            <w:pPr>
              <w:rPr>
                <w:b/>
                <w:bCs/>
              </w:rPr>
            </w:pPr>
            <w:r w:rsidRPr="007001F1">
              <w:rPr>
                <w:b/>
                <w:bCs/>
                <w:sz w:val="22"/>
                <w:szCs w:val="22"/>
              </w:rPr>
              <w:t>Dátum:</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9087" w:type="dxa"/>
            <w:gridSpan w:val="7"/>
            <w:shd w:val="clear" w:color="auto" w:fill="auto"/>
            <w:noWrap/>
            <w:vAlign w:val="bottom"/>
            <w:hideMark/>
          </w:tcPr>
          <w:p w:rsidR="008F29BE" w:rsidRPr="007001F1" w:rsidRDefault="008F29BE" w:rsidP="008F29BE">
            <w:pPr>
              <w:jc w:val="cente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3"/>
              <w:t>3</w:t>
            </w:r>
            <w:r w:rsidRPr="007001F1">
              <w:rPr>
                <w:b/>
                <w:bCs/>
                <w:sz w:val="22"/>
                <w:szCs w:val="22"/>
              </w:rPr>
              <w:t>:</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Dátum: </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7261E4">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2"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2"/>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7261E4">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5D7C9D" w:rsidRPr="007001F1" w:rsidTr="002B4A5C">
        <w:trPr>
          <w:trHeight w:val="236"/>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1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EF1106">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w:t>
            </w:r>
            <w:r w:rsidR="0005214C">
              <w:rPr>
                <w:color w:val="000000"/>
                <w:sz w:val="22"/>
                <w:szCs w:val="22"/>
              </w:rPr>
              <w:lastRenderedPageBreak/>
              <w:t>s ustanoveniami Systému riadenia EŠIF</w:t>
            </w:r>
            <w:r w:rsidRPr="007001F1">
              <w:rPr>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DC6FC2" w:rsidRPr="007001F1" w:rsidTr="007261E4">
        <w:trPr>
          <w:trHeight w:val="20"/>
        </w:trPr>
        <w:tc>
          <w:tcPr>
            <w:tcW w:w="582" w:type="dxa"/>
            <w:vMerge w:val="restart"/>
            <w:shd w:val="clear" w:color="auto" w:fill="auto"/>
            <w:noWrap/>
            <w:vAlign w:val="center"/>
            <w:hideMark/>
          </w:tcPr>
          <w:p w:rsidR="00DC6FC2" w:rsidRPr="007001F1" w:rsidRDefault="00DC6FC2" w:rsidP="00901910">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r>
      <w:tr w:rsidR="00DC6FC2" w:rsidRPr="007001F1" w:rsidTr="007261E4">
        <w:trPr>
          <w:trHeight w:val="20"/>
        </w:trPr>
        <w:tc>
          <w:tcPr>
            <w:tcW w:w="582" w:type="dxa"/>
            <w:vMerge/>
            <w:shd w:val="clear" w:color="auto" w:fill="auto"/>
            <w:noWrap/>
            <w:vAlign w:val="center"/>
          </w:tcPr>
          <w:p w:rsidR="00DC6FC2" w:rsidRPr="007001F1" w:rsidRDefault="00DC6FC2" w:rsidP="00901910">
            <w:pPr>
              <w:jc w:val="center"/>
              <w:rPr>
                <w:color w:val="000000"/>
                <w:sz w:val="22"/>
                <w:szCs w:val="22"/>
              </w:rPr>
            </w:pPr>
          </w:p>
        </w:tc>
        <w:tc>
          <w:tcPr>
            <w:tcW w:w="4820" w:type="dxa"/>
            <w:gridSpan w:val="2"/>
            <w:shd w:val="clear" w:color="auto" w:fill="auto"/>
            <w:vAlign w:val="center"/>
          </w:tcPr>
          <w:p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DC6FC2" w:rsidRPr="007001F1" w:rsidRDefault="00DC6FC2" w:rsidP="003F3D85">
            <w:pPr>
              <w:jc w:val="both"/>
              <w:rPr>
                <w:color w:val="000000"/>
                <w:sz w:val="22"/>
                <w:szCs w:val="22"/>
              </w:rPr>
            </w:pPr>
          </w:p>
        </w:tc>
        <w:tc>
          <w:tcPr>
            <w:tcW w:w="567" w:type="dxa"/>
            <w:shd w:val="clear" w:color="auto" w:fill="auto"/>
            <w:vAlign w:val="center"/>
          </w:tcPr>
          <w:p w:rsidR="00DC6FC2" w:rsidRPr="007001F1" w:rsidRDefault="00DC6FC2" w:rsidP="003F3D85">
            <w:pPr>
              <w:jc w:val="both"/>
              <w:rPr>
                <w:color w:val="000000"/>
                <w:sz w:val="22"/>
                <w:szCs w:val="22"/>
              </w:rPr>
            </w:pPr>
          </w:p>
        </w:tc>
        <w:tc>
          <w:tcPr>
            <w:tcW w:w="776" w:type="dxa"/>
            <w:shd w:val="clear" w:color="auto" w:fill="auto"/>
            <w:vAlign w:val="center"/>
          </w:tcPr>
          <w:p w:rsidR="00DC6FC2" w:rsidRPr="007001F1" w:rsidRDefault="00DC6FC2" w:rsidP="003F3D85">
            <w:pPr>
              <w:jc w:val="both"/>
              <w:rPr>
                <w:color w:val="000000"/>
                <w:sz w:val="22"/>
                <w:szCs w:val="22"/>
              </w:rPr>
            </w:pPr>
          </w:p>
        </w:tc>
        <w:tc>
          <w:tcPr>
            <w:tcW w:w="1775" w:type="dxa"/>
            <w:shd w:val="clear" w:color="auto" w:fill="auto"/>
            <w:vAlign w:val="center"/>
          </w:tcPr>
          <w:p w:rsidR="00DC6FC2" w:rsidRPr="007001F1" w:rsidRDefault="00DC6FC2" w:rsidP="003F3D85">
            <w:pPr>
              <w:jc w:val="both"/>
              <w:rPr>
                <w:color w:val="000000"/>
                <w:sz w:val="22"/>
                <w:szCs w:val="22"/>
              </w:rPr>
            </w:pPr>
          </w:p>
        </w:tc>
      </w:tr>
      <w:tr w:rsidR="00904BAA" w:rsidRPr="007001F1" w:rsidTr="007261E4">
        <w:trPr>
          <w:trHeight w:val="20"/>
        </w:trPr>
        <w:tc>
          <w:tcPr>
            <w:tcW w:w="582" w:type="dxa"/>
            <w:shd w:val="clear" w:color="auto" w:fill="auto"/>
            <w:noWrap/>
            <w:vAlign w:val="center"/>
          </w:tcPr>
          <w:p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3F3D85">
            <w:pPr>
              <w:jc w:val="both"/>
              <w:rPr>
                <w:color w:val="000000"/>
              </w:rPr>
            </w:pPr>
          </w:p>
        </w:tc>
        <w:tc>
          <w:tcPr>
            <w:tcW w:w="567" w:type="dxa"/>
            <w:shd w:val="clear" w:color="auto" w:fill="auto"/>
            <w:vAlign w:val="center"/>
          </w:tcPr>
          <w:p w:rsidR="00904BAA" w:rsidRPr="007001F1" w:rsidRDefault="00904BAA" w:rsidP="003F3D85">
            <w:pPr>
              <w:jc w:val="both"/>
              <w:rPr>
                <w:color w:val="000000"/>
              </w:rPr>
            </w:pPr>
          </w:p>
        </w:tc>
        <w:tc>
          <w:tcPr>
            <w:tcW w:w="776" w:type="dxa"/>
            <w:shd w:val="clear" w:color="auto" w:fill="auto"/>
            <w:vAlign w:val="center"/>
          </w:tcPr>
          <w:p w:rsidR="00904BAA" w:rsidRPr="007001F1" w:rsidRDefault="00904BAA" w:rsidP="003F3D85">
            <w:pPr>
              <w:jc w:val="both"/>
              <w:rPr>
                <w:color w:val="000000"/>
              </w:rPr>
            </w:pPr>
          </w:p>
        </w:tc>
        <w:tc>
          <w:tcPr>
            <w:tcW w:w="1775" w:type="dxa"/>
            <w:shd w:val="clear" w:color="auto" w:fill="auto"/>
            <w:vAlign w:val="center"/>
          </w:tcPr>
          <w:p w:rsidR="00904BAA" w:rsidRPr="007001F1" w:rsidRDefault="00904BAA"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196220" w:rsidRPr="007001F1" w:rsidTr="007261E4">
        <w:trPr>
          <w:trHeight w:val="1268"/>
        </w:trPr>
        <w:tc>
          <w:tcPr>
            <w:tcW w:w="582" w:type="dxa"/>
            <w:vMerge w:val="restart"/>
            <w:shd w:val="clear" w:color="auto" w:fill="auto"/>
            <w:noWrap/>
            <w:vAlign w:val="center"/>
            <w:hideMark/>
          </w:tcPr>
          <w:p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5D7C9D" w:rsidRPr="007001F1" w:rsidTr="002B4A5C">
        <w:trPr>
          <w:trHeight w:val="484"/>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4B5668">
        <w:trPr>
          <w:trHeight w:val="29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 xml:space="preserve">b) Sú technické požiadavky určené tak, aby bol zabezpečený rovnaký prístup pre všetkých uchádzačov alebo záujemcov a zabezpečená čestná </w:t>
            </w:r>
            <w:r w:rsidRPr="007001F1">
              <w:rPr>
                <w:color w:val="000000"/>
                <w:sz w:val="22"/>
                <w:szCs w:val="22"/>
              </w:rPr>
              <w:lastRenderedPageBreak/>
              <w:t>hospodárska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6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90C17">
        <w:trPr>
          <w:trHeight w:val="30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9E31D3" w:rsidRPr="007001F1" w:rsidTr="007261E4">
        <w:trPr>
          <w:trHeight w:val="20"/>
        </w:trPr>
        <w:tc>
          <w:tcPr>
            <w:tcW w:w="582" w:type="dxa"/>
            <w:vMerge w:val="restart"/>
            <w:shd w:val="clear" w:color="auto" w:fill="auto"/>
            <w:noWrap/>
            <w:vAlign w:val="center"/>
            <w:hideMark/>
          </w:tcPr>
          <w:p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r>
      <w:tr w:rsidR="009E31D3" w:rsidRPr="007001F1" w:rsidTr="007261E4">
        <w:trPr>
          <w:trHeight w:val="20"/>
        </w:trPr>
        <w:tc>
          <w:tcPr>
            <w:tcW w:w="582" w:type="dxa"/>
            <w:vMerge/>
            <w:shd w:val="clear" w:color="auto" w:fill="auto"/>
            <w:noWrap/>
            <w:vAlign w:val="center"/>
          </w:tcPr>
          <w:p w:rsidR="009E31D3" w:rsidRPr="007001F1" w:rsidRDefault="009E31D3" w:rsidP="00901910">
            <w:pPr>
              <w:jc w:val="center"/>
              <w:rPr>
                <w:color w:val="000000"/>
              </w:rPr>
            </w:pPr>
          </w:p>
        </w:tc>
        <w:tc>
          <w:tcPr>
            <w:tcW w:w="4820" w:type="dxa"/>
            <w:gridSpan w:val="2"/>
            <w:shd w:val="clear" w:color="auto" w:fill="auto"/>
            <w:vAlign w:val="center"/>
          </w:tcPr>
          <w:p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9E31D3" w:rsidRPr="007001F1" w:rsidRDefault="009E31D3" w:rsidP="003F3D85">
            <w:pPr>
              <w:jc w:val="both"/>
              <w:rPr>
                <w:color w:val="000000"/>
              </w:rPr>
            </w:pPr>
          </w:p>
        </w:tc>
        <w:tc>
          <w:tcPr>
            <w:tcW w:w="567" w:type="dxa"/>
            <w:shd w:val="clear" w:color="auto" w:fill="auto"/>
            <w:vAlign w:val="center"/>
          </w:tcPr>
          <w:p w:rsidR="009E31D3" w:rsidRPr="007001F1" w:rsidRDefault="009E31D3" w:rsidP="003F3D85">
            <w:pPr>
              <w:jc w:val="both"/>
              <w:rPr>
                <w:color w:val="000000"/>
              </w:rPr>
            </w:pPr>
          </w:p>
        </w:tc>
        <w:tc>
          <w:tcPr>
            <w:tcW w:w="776" w:type="dxa"/>
            <w:shd w:val="clear" w:color="auto" w:fill="auto"/>
            <w:vAlign w:val="center"/>
          </w:tcPr>
          <w:p w:rsidR="009E31D3" w:rsidRPr="007001F1" w:rsidRDefault="009E31D3" w:rsidP="003F3D85">
            <w:pPr>
              <w:jc w:val="both"/>
              <w:rPr>
                <w:color w:val="000000"/>
              </w:rPr>
            </w:pPr>
          </w:p>
        </w:tc>
        <w:tc>
          <w:tcPr>
            <w:tcW w:w="1775" w:type="dxa"/>
            <w:shd w:val="clear" w:color="auto" w:fill="auto"/>
            <w:vAlign w:val="center"/>
          </w:tcPr>
          <w:p w:rsidR="009E31D3" w:rsidRPr="007001F1" w:rsidRDefault="009E31D3" w:rsidP="003F3D85">
            <w:pPr>
              <w:jc w:val="both"/>
              <w:rPr>
                <w:color w:val="000000"/>
              </w:rPr>
            </w:pPr>
          </w:p>
        </w:tc>
      </w:tr>
      <w:tr w:rsidR="00944D0F" w:rsidRPr="007001F1" w:rsidTr="007261E4">
        <w:trPr>
          <w:trHeight w:val="675"/>
        </w:trPr>
        <w:tc>
          <w:tcPr>
            <w:tcW w:w="582" w:type="dxa"/>
            <w:vMerge w:val="restart"/>
            <w:shd w:val="clear" w:color="auto" w:fill="auto"/>
            <w:noWrap/>
            <w:vAlign w:val="center"/>
          </w:tcPr>
          <w:p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r>
      <w:tr w:rsidR="00944D0F" w:rsidRPr="007001F1" w:rsidTr="007261E4">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44D0F" w:rsidRPr="007001F1" w:rsidTr="007261E4">
        <w:trPr>
          <w:trHeight w:val="630"/>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7</w:t>
            </w: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3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Boli v prípade konfliktu záujmov prijaté primerané opatrenia a vykonaná náprav</w:t>
            </w:r>
            <w:r w:rsidR="004460C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8"/>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Neboli identifikované iné porušenia pravidiel a </w:t>
            </w:r>
            <w:r w:rsidRPr="007001F1">
              <w:rPr>
                <w:sz w:val="22"/>
                <w:szCs w:val="22"/>
              </w:rPr>
              <w:lastRenderedPageBreak/>
              <w:t>postupov verejného obstarávania?</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center"/>
          </w:tcPr>
          <w:p w:rsidR="00901910" w:rsidRPr="007001F1" w:rsidRDefault="00901910" w:rsidP="00901910">
            <w:pPr>
              <w:jc w:val="both"/>
              <w:rPr>
                <w:b/>
                <w:sz w:val="20"/>
                <w:szCs w:val="20"/>
              </w:rPr>
            </w:pPr>
            <w:r w:rsidRPr="007001F1">
              <w:rPr>
                <w:b/>
                <w:sz w:val="20"/>
                <w:szCs w:val="20"/>
              </w:rPr>
              <w:lastRenderedPageBreak/>
              <w:t>VYJADRENIE</w:t>
            </w:r>
          </w:p>
          <w:p w:rsidR="00901910" w:rsidRPr="007001F1" w:rsidRDefault="00901910" w:rsidP="00901910">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4"/>
              <w:t>[1]</w:t>
            </w:r>
          </w:p>
          <w:p w:rsidR="00901910" w:rsidRPr="007001F1" w:rsidRDefault="00901910" w:rsidP="00901910"/>
          <w:p w:rsidR="00901910" w:rsidRPr="007001F1" w:rsidRDefault="00901910" w:rsidP="00901910">
            <w:pPr>
              <w:rPr>
                <w:b/>
                <w:bCs/>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6"/>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2D20F9">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3"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3"/>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2D20F9">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2D20F9">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944D0F" w:rsidRPr="007001F1" w:rsidTr="002D20F9">
        <w:trPr>
          <w:trHeight w:val="3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 xml:space="preserve">Neboli identifikované rizikové indikátory, </w:t>
            </w:r>
            <w:r w:rsidR="00CB517F" w:rsidRPr="007001F1">
              <w:rPr>
                <w:color w:val="000000"/>
                <w:sz w:val="22"/>
                <w:szCs w:val="22"/>
              </w:rPr>
              <w:lastRenderedPageBreak/>
              <w:t>ktoré môžu iniciovať spoluprácu s PMÚ alebo OČTK?</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4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4460C7">
            <w:pPr>
              <w:jc w:val="both"/>
            </w:pPr>
            <w:r w:rsidRPr="007001F1">
              <w:rPr>
                <w:sz w:val="22"/>
                <w:szCs w:val="22"/>
              </w:rPr>
              <w:t>b) Boli v prípade konfliktu záujmov prijaté primerané opatrenia a vykonaná ná</w:t>
            </w:r>
            <w:r w:rsidR="003F3D85" w:rsidRPr="007001F1">
              <w:rPr>
                <w:sz w:val="22"/>
                <w:szCs w:val="22"/>
              </w:rPr>
              <w:t>prav</w:t>
            </w:r>
            <w:r w:rsidR="004460C7">
              <w:rPr>
                <w:sz w:val="22"/>
                <w:szCs w:val="22"/>
              </w:rPr>
              <w:t>a</w:t>
            </w:r>
            <w:r w:rsidR="003F3D85" w:rsidRPr="007001F1">
              <w:rPr>
                <w:sz w:val="22"/>
                <w:szCs w:val="22"/>
              </w:rPr>
              <w:t xml:space="preserve">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921"/>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397510">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51"/>
        </w:trPr>
        <w:tc>
          <w:tcPr>
            <w:tcW w:w="582" w:type="dxa"/>
            <w:shd w:val="clear" w:color="auto" w:fill="auto"/>
            <w:noWrap/>
            <w:vAlign w:val="center"/>
            <w:hideMark/>
          </w:tcPr>
          <w:p w:rsidR="00944D0F" w:rsidRPr="007001F1" w:rsidRDefault="00944D0F"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44D0F" w:rsidRPr="007001F1" w:rsidRDefault="00944D0F" w:rsidP="00397510">
            <w:pPr>
              <w:jc w:val="both"/>
              <w:rPr>
                <w:color w:val="000000"/>
              </w:rPr>
            </w:pPr>
            <w:r w:rsidRPr="007001F1">
              <w:rPr>
                <w:color w:val="000000"/>
                <w:sz w:val="22"/>
                <w:szCs w:val="22"/>
              </w:rPr>
              <w:t xml:space="preserve">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607"/>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Vylúčil verejný obstarávateľ z VO uchádzača alebo záujemcu v súlade s § 40 ods. 6</w:t>
            </w:r>
            <w:r w:rsidR="00C20B64">
              <w:rPr>
                <w:color w:val="000000"/>
                <w:sz w:val="22"/>
                <w:szCs w:val="22"/>
              </w:rPr>
              <w:t xml:space="preserve"> resp. ods. 7</w:t>
            </w:r>
            <w:r w:rsidR="003F3D85" w:rsidRPr="007001F1">
              <w:rPr>
                <w:color w:val="000000"/>
                <w:sz w:val="22"/>
                <w:szCs w:val="22"/>
              </w:rPr>
              <w:t xml:space="preserve">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88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11</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12</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366"/>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13</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416"/>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32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 xml:space="preserve">c) Bola komisia spôsobilá na vyhodnotenie </w:t>
            </w:r>
            <w:r w:rsidRPr="007001F1">
              <w:rPr>
                <w:color w:val="000000"/>
                <w:sz w:val="22"/>
                <w:szCs w:val="22"/>
              </w:rPr>
              <w:lastRenderedPageBreak/>
              <w:t xml:space="preserve">predložených ponúk v súlade s § </w:t>
            </w:r>
            <w:r w:rsidR="003F3D85" w:rsidRPr="007001F1">
              <w:rPr>
                <w:color w:val="000000"/>
                <w:sz w:val="22"/>
                <w:szCs w:val="22"/>
              </w:rPr>
              <w:t>51 ods. 1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33"/>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14</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30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013"/>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16</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17</w:t>
            </w:r>
          </w:p>
        </w:tc>
        <w:tc>
          <w:tcPr>
            <w:tcW w:w="4820" w:type="dxa"/>
            <w:gridSpan w:val="2"/>
            <w:shd w:val="clear" w:color="auto" w:fill="auto"/>
            <w:vAlign w:val="center"/>
            <w:hideMark/>
          </w:tcPr>
          <w:p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6A6C49" w:rsidRPr="007001F1" w:rsidTr="002D20F9">
        <w:trPr>
          <w:trHeight w:val="441"/>
        </w:trPr>
        <w:tc>
          <w:tcPr>
            <w:tcW w:w="582" w:type="dxa"/>
            <w:vMerge w:val="restart"/>
            <w:shd w:val="clear" w:color="auto" w:fill="auto"/>
            <w:noWrap/>
            <w:vAlign w:val="center"/>
            <w:hideMark/>
          </w:tcPr>
          <w:p w:rsidR="006A6C49" w:rsidRPr="007001F1" w:rsidRDefault="006A6C49" w:rsidP="00901910">
            <w:pPr>
              <w:jc w:val="center"/>
              <w:rPr>
                <w:color w:val="000000"/>
              </w:rPr>
            </w:pPr>
            <w:r w:rsidRPr="007001F1">
              <w:rPr>
                <w:color w:val="000000"/>
                <w:sz w:val="22"/>
                <w:szCs w:val="22"/>
              </w:rPr>
              <w:t>19</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r>
      <w:tr w:rsidR="006A6C49" w:rsidRPr="007001F1" w:rsidTr="002D20F9">
        <w:trPr>
          <w:trHeight w:val="11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D16435" w:rsidRPr="007001F1" w:rsidTr="002D20F9">
        <w:trPr>
          <w:trHeight w:val="811"/>
        </w:trPr>
        <w:tc>
          <w:tcPr>
            <w:tcW w:w="582" w:type="dxa"/>
            <w:vMerge w:val="restart"/>
            <w:shd w:val="clear" w:color="auto" w:fill="auto"/>
            <w:noWrap/>
            <w:vAlign w:val="center"/>
            <w:hideMark/>
          </w:tcPr>
          <w:p w:rsidR="00D16435" w:rsidRPr="007001F1" w:rsidRDefault="00D16435" w:rsidP="00901910">
            <w:pPr>
              <w:jc w:val="center"/>
              <w:rPr>
                <w:color w:val="000000"/>
              </w:rPr>
            </w:pPr>
            <w:r w:rsidRPr="007001F1">
              <w:rPr>
                <w:color w:val="000000"/>
                <w:sz w:val="22"/>
                <w:szCs w:val="22"/>
              </w:rPr>
              <w:lastRenderedPageBreak/>
              <w:t>20</w:t>
            </w:r>
          </w:p>
        </w:tc>
        <w:tc>
          <w:tcPr>
            <w:tcW w:w="4820" w:type="dxa"/>
            <w:gridSpan w:val="2"/>
            <w:shd w:val="clear" w:color="auto" w:fill="auto"/>
            <w:vAlign w:val="center"/>
            <w:hideMark/>
          </w:tcPr>
          <w:p w:rsidR="00D16435" w:rsidRPr="007001F1" w:rsidRDefault="00D1643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r>
      <w:tr w:rsidR="00D16435" w:rsidRPr="007001F1" w:rsidTr="002D20F9">
        <w:trPr>
          <w:trHeight w:val="139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8F57F1" w:rsidRPr="007001F1" w:rsidTr="002D20F9">
        <w:trPr>
          <w:trHeight w:val="758"/>
        </w:trPr>
        <w:tc>
          <w:tcPr>
            <w:tcW w:w="582" w:type="dxa"/>
            <w:vMerge w:val="restart"/>
            <w:shd w:val="clear" w:color="auto" w:fill="auto"/>
            <w:noWrap/>
            <w:vAlign w:val="center"/>
          </w:tcPr>
          <w:p w:rsidR="008F57F1" w:rsidRPr="007001F1" w:rsidRDefault="008F57F1" w:rsidP="00410560">
            <w:pPr>
              <w:jc w:val="center"/>
              <w:rPr>
                <w:color w:val="000000"/>
              </w:rPr>
            </w:pPr>
            <w:r>
              <w:rPr>
                <w:color w:val="000000"/>
                <w:sz w:val="22"/>
                <w:szCs w:val="22"/>
              </w:rPr>
              <w:t>21</w:t>
            </w: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8F57F1" w:rsidRPr="007001F1" w:rsidTr="002D20F9">
        <w:trPr>
          <w:trHeight w:val="757"/>
        </w:trPr>
        <w:tc>
          <w:tcPr>
            <w:tcW w:w="582" w:type="dxa"/>
            <w:vMerge/>
            <w:shd w:val="clear" w:color="auto" w:fill="auto"/>
            <w:noWrap/>
            <w:vAlign w:val="center"/>
          </w:tcPr>
          <w:p w:rsidR="008F57F1" w:rsidRPr="007001F1" w:rsidRDefault="008F57F1" w:rsidP="00410560">
            <w:pPr>
              <w:jc w:val="center"/>
              <w:rPr>
                <w:color w:val="000000"/>
              </w:rPr>
            </w:pP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D16435" w:rsidRPr="007001F1" w:rsidTr="002D20F9">
        <w:trPr>
          <w:trHeight w:val="425"/>
        </w:trPr>
        <w:tc>
          <w:tcPr>
            <w:tcW w:w="582" w:type="dxa"/>
            <w:vMerge w:val="restart"/>
            <w:shd w:val="clear" w:color="auto" w:fill="auto"/>
            <w:noWrap/>
            <w:vAlign w:val="center"/>
          </w:tcPr>
          <w:p w:rsidR="00D16435" w:rsidRPr="007001F1" w:rsidRDefault="00D16435" w:rsidP="00901910">
            <w:pPr>
              <w:jc w:val="center"/>
              <w:rPr>
                <w:color w:val="000000"/>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D16435" w:rsidRPr="007001F1" w:rsidTr="002D20F9">
        <w:trPr>
          <w:trHeight w:val="84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E5404D" w:rsidRPr="007001F1" w:rsidTr="002D20F9">
        <w:trPr>
          <w:trHeight w:val="20"/>
        </w:trPr>
        <w:tc>
          <w:tcPr>
            <w:tcW w:w="582" w:type="dxa"/>
            <w:shd w:val="clear" w:color="auto" w:fill="auto"/>
            <w:noWrap/>
            <w:vAlign w:val="center"/>
          </w:tcPr>
          <w:p w:rsidR="00E5404D" w:rsidRPr="007001F1" w:rsidRDefault="00635447" w:rsidP="00901910">
            <w:pPr>
              <w:jc w:val="center"/>
              <w:rPr>
                <w:color w:val="000000"/>
              </w:rPr>
            </w:pPr>
            <w:r>
              <w:rPr>
                <w:color w:val="000000"/>
                <w:sz w:val="22"/>
                <w:szCs w:val="22"/>
              </w:rPr>
              <w:t>25</w:t>
            </w:r>
          </w:p>
        </w:tc>
        <w:tc>
          <w:tcPr>
            <w:tcW w:w="4820" w:type="dxa"/>
            <w:gridSpan w:val="2"/>
            <w:shd w:val="clear" w:color="auto" w:fill="auto"/>
            <w:vAlign w:val="center"/>
          </w:tcPr>
          <w:p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E5404D" w:rsidRPr="007001F1" w:rsidRDefault="00E5404D" w:rsidP="00901910">
            <w:pPr>
              <w:jc w:val="center"/>
              <w:rPr>
                <w:color w:val="000000"/>
              </w:rPr>
            </w:pPr>
          </w:p>
        </w:tc>
        <w:tc>
          <w:tcPr>
            <w:tcW w:w="567" w:type="dxa"/>
            <w:shd w:val="clear" w:color="auto" w:fill="auto"/>
            <w:vAlign w:val="center"/>
          </w:tcPr>
          <w:p w:rsidR="00E5404D" w:rsidRPr="007001F1" w:rsidRDefault="00E5404D" w:rsidP="00901910">
            <w:pPr>
              <w:jc w:val="center"/>
              <w:rPr>
                <w:color w:val="000000"/>
              </w:rPr>
            </w:pPr>
          </w:p>
        </w:tc>
        <w:tc>
          <w:tcPr>
            <w:tcW w:w="776" w:type="dxa"/>
            <w:shd w:val="clear" w:color="auto" w:fill="auto"/>
            <w:vAlign w:val="center"/>
          </w:tcPr>
          <w:p w:rsidR="00E5404D" w:rsidRPr="007001F1" w:rsidRDefault="00E5404D" w:rsidP="00901910">
            <w:pPr>
              <w:jc w:val="center"/>
              <w:rPr>
                <w:color w:val="000000"/>
              </w:rPr>
            </w:pPr>
          </w:p>
        </w:tc>
        <w:tc>
          <w:tcPr>
            <w:tcW w:w="1775" w:type="dxa"/>
            <w:shd w:val="clear" w:color="auto" w:fill="auto"/>
            <w:vAlign w:val="center"/>
          </w:tcPr>
          <w:p w:rsidR="00E5404D" w:rsidRPr="007001F1" w:rsidRDefault="00E5404D" w:rsidP="00901910">
            <w:pPr>
              <w:jc w:val="center"/>
              <w:rPr>
                <w:color w:val="000000"/>
              </w:rPr>
            </w:pPr>
          </w:p>
        </w:tc>
      </w:tr>
      <w:tr w:rsidR="00901910" w:rsidRPr="007001F1" w:rsidTr="002D20F9">
        <w:trPr>
          <w:trHeight w:val="300"/>
        </w:trPr>
        <w:tc>
          <w:tcPr>
            <w:tcW w:w="9087" w:type="dxa"/>
            <w:gridSpan w:val="7"/>
            <w:shd w:val="clear" w:color="auto" w:fill="auto"/>
            <w:noWrap/>
            <w:vAlign w:val="center"/>
          </w:tcPr>
          <w:p w:rsidR="00901910" w:rsidRPr="007001F1" w:rsidRDefault="00901910" w:rsidP="00901910">
            <w:pPr>
              <w:jc w:val="both"/>
              <w:rPr>
                <w:b/>
                <w:sz w:val="20"/>
                <w:szCs w:val="20"/>
              </w:rPr>
            </w:pPr>
            <w:r w:rsidRPr="007001F1">
              <w:rPr>
                <w:b/>
                <w:sz w:val="20"/>
                <w:szCs w:val="20"/>
              </w:rPr>
              <w:t>VYJADRENIE</w:t>
            </w:r>
          </w:p>
          <w:p w:rsidR="00901910" w:rsidRPr="007001F1" w:rsidRDefault="00901910" w:rsidP="00901910">
            <w:pPr>
              <w:jc w:val="both"/>
              <w:rPr>
                <w:sz w:val="20"/>
                <w:szCs w:val="20"/>
              </w:rPr>
            </w:pPr>
          </w:p>
          <w:p w:rsidR="00901910" w:rsidRPr="007001F1" w:rsidRDefault="006605DD" w:rsidP="00901910">
            <w:pPr>
              <w:rPr>
                <w:b/>
                <w:bCs/>
                <w:color w:val="00000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7"/>
              <w:t>[1]</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38"/>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9"/>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4"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14"/>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 xml:space="preserve">Neboli identifikované rizikové indikátory, ktoré môžu iniciovať spoluprácu s PMÚ alebo </w:t>
            </w:r>
            <w:r w:rsidR="00CB517F" w:rsidRPr="007001F1">
              <w:rPr>
                <w:color w:val="000000"/>
                <w:sz w:val="22"/>
                <w:szCs w:val="22"/>
              </w:rPr>
              <w:lastRenderedPageBreak/>
              <w:t>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7261E4">
        <w:trPr>
          <w:trHeight w:val="505"/>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2B4A5C">
        <w:trPr>
          <w:trHeight w:val="228"/>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50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r w:rsidR="00E65123">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2B4A5C">
        <w:trPr>
          <w:trHeight w:val="491"/>
        </w:trPr>
        <w:tc>
          <w:tcPr>
            <w:tcW w:w="582" w:type="dxa"/>
            <w:vMerge w:val="restart"/>
            <w:shd w:val="clear" w:color="auto" w:fill="auto"/>
            <w:noWrap/>
            <w:vAlign w:val="center"/>
          </w:tcPr>
          <w:p w:rsidR="00D16435" w:rsidRPr="007001F1" w:rsidRDefault="00D16435" w:rsidP="001F1C28">
            <w:pPr>
              <w:jc w:val="center"/>
              <w:rPr>
                <w:color w:val="000000"/>
              </w:rPr>
            </w:pPr>
            <w:r w:rsidRPr="007001F1">
              <w:rPr>
                <w:color w:val="000000"/>
                <w:sz w:val="22"/>
                <w:szCs w:val="22"/>
              </w:rPr>
              <w:t>6</w:t>
            </w: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6465B6">
            <w:pPr>
              <w:jc w:val="both"/>
              <w:rPr>
                <w:color w:val="000000"/>
              </w:rPr>
            </w:pPr>
            <w:r w:rsidRPr="007001F1">
              <w:rPr>
                <w:color w:val="000000"/>
                <w:sz w:val="22"/>
                <w:szCs w:val="22"/>
              </w:rPr>
              <w:t>b) Boli v prípade konfliktu záujmov prijaté primerané opatrenia a vykonaná náprav</w:t>
            </w:r>
            <w:r w:rsidR="006465B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9650E8" w:rsidRPr="007001F1" w:rsidTr="007261E4">
        <w:trPr>
          <w:trHeight w:val="675"/>
        </w:trPr>
        <w:tc>
          <w:tcPr>
            <w:tcW w:w="582" w:type="dxa"/>
            <w:vMerge w:val="restart"/>
            <w:shd w:val="clear" w:color="auto" w:fill="auto"/>
            <w:noWrap/>
            <w:vAlign w:val="center"/>
          </w:tcPr>
          <w:p w:rsidR="009650E8" w:rsidRPr="007001F1" w:rsidRDefault="009650E8" w:rsidP="001F1C28">
            <w:pPr>
              <w:jc w:val="center"/>
              <w:rPr>
                <w:color w:val="000000"/>
              </w:rPr>
            </w:pPr>
            <w:r>
              <w:rPr>
                <w:color w:val="000000"/>
              </w:rPr>
              <w:t>7</w:t>
            </w: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9650E8" w:rsidRPr="007001F1" w:rsidTr="007261E4">
        <w:trPr>
          <w:trHeight w:val="675"/>
        </w:trPr>
        <w:tc>
          <w:tcPr>
            <w:tcW w:w="582" w:type="dxa"/>
            <w:vMerge/>
            <w:shd w:val="clear" w:color="auto" w:fill="auto"/>
            <w:noWrap/>
            <w:vAlign w:val="center"/>
          </w:tcPr>
          <w:p w:rsidR="009650E8" w:rsidRPr="007001F1" w:rsidRDefault="009650E8" w:rsidP="001F1C28">
            <w:pPr>
              <w:jc w:val="center"/>
              <w:rPr>
                <w:color w:val="000000"/>
              </w:rPr>
            </w:pP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7702DD" w:rsidRPr="007001F1" w:rsidTr="007261E4">
        <w:trPr>
          <w:trHeight w:val="675"/>
        </w:trPr>
        <w:tc>
          <w:tcPr>
            <w:tcW w:w="582" w:type="dxa"/>
            <w:shd w:val="clear" w:color="auto" w:fill="auto"/>
            <w:noWrap/>
            <w:vAlign w:val="center"/>
          </w:tcPr>
          <w:p w:rsidR="007702DD" w:rsidRPr="007001F1" w:rsidRDefault="007702DD" w:rsidP="001F1C28">
            <w:pPr>
              <w:jc w:val="center"/>
              <w:rPr>
                <w:color w:val="000000"/>
              </w:rPr>
            </w:pPr>
            <w:r>
              <w:rPr>
                <w:color w:val="000000"/>
              </w:rPr>
              <w:t>8</w:t>
            </w:r>
          </w:p>
        </w:tc>
        <w:tc>
          <w:tcPr>
            <w:tcW w:w="4820" w:type="dxa"/>
            <w:gridSpan w:val="2"/>
            <w:shd w:val="clear" w:color="auto" w:fill="auto"/>
            <w:vAlign w:val="center"/>
          </w:tcPr>
          <w:p w:rsidR="007702DD" w:rsidRPr="007001F1" w:rsidRDefault="007702DD"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7702DD" w:rsidRPr="007001F1" w:rsidRDefault="007702DD" w:rsidP="001F1C28">
            <w:pPr>
              <w:jc w:val="center"/>
              <w:rPr>
                <w:color w:val="000000"/>
              </w:rPr>
            </w:pPr>
          </w:p>
        </w:tc>
        <w:tc>
          <w:tcPr>
            <w:tcW w:w="567" w:type="dxa"/>
            <w:shd w:val="clear" w:color="auto" w:fill="auto"/>
            <w:vAlign w:val="center"/>
          </w:tcPr>
          <w:p w:rsidR="007702DD" w:rsidRPr="007001F1" w:rsidRDefault="007702DD" w:rsidP="001F1C28">
            <w:pPr>
              <w:jc w:val="center"/>
              <w:rPr>
                <w:color w:val="000000"/>
              </w:rPr>
            </w:pPr>
          </w:p>
        </w:tc>
        <w:tc>
          <w:tcPr>
            <w:tcW w:w="776" w:type="dxa"/>
            <w:shd w:val="clear" w:color="auto" w:fill="auto"/>
            <w:vAlign w:val="center"/>
          </w:tcPr>
          <w:p w:rsidR="007702DD" w:rsidRPr="007001F1" w:rsidRDefault="007702DD" w:rsidP="001F1C28">
            <w:pPr>
              <w:jc w:val="center"/>
              <w:rPr>
                <w:color w:val="000000"/>
              </w:rPr>
            </w:pPr>
          </w:p>
        </w:tc>
        <w:tc>
          <w:tcPr>
            <w:tcW w:w="1775" w:type="dxa"/>
            <w:shd w:val="clear" w:color="auto" w:fill="auto"/>
            <w:vAlign w:val="center"/>
          </w:tcPr>
          <w:p w:rsidR="007702DD" w:rsidRPr="007001F1" w:rsidRDefault="007702DD" w:rsidP="001F1C28">
            <w:pPr>
              <w:jc w:val="center"/>
              <w:rPr>
                <w:color w:val="000000"/>
              </w:rPr>
            </w:pPr>
          </w:p>
        </w:tc>
      </w:tr>
      <w:tr w:rsidR="009650E8" w:rsidRPr="007001F1" w:rsidTr="007261E4">
        <w:trPr>
          <w:trHeight w:val="20"/>
        </w:trPr>
        <w:tc>
          <w:tcPr>
            <w:tcW w:w="582" w:type="dxa"/>
            <w:shd w:val="clear" w:color="auto" w:fill="auto"/>
            <w:noWrap/>
            <w:vAlign w:val="center"/>
            <w:hideMark/>
          </w:tcPr>
          <w:p w:rsidR="009650E8" w:rsidRPr="007001F1" w:rsidRDefault="007702DD" w:rsidP="001F1C28">
            <w:pPr>
              <w:jc w:val="center"/>
              <w:rPr>
                <w:color w:val="000000"/>
              </w:rPr>
            </w:pPr>
            <w:r>
              <w:rPr>
                <w:color w:val="000000"/>
                <w:sz w:val="22"/>
                <w:szCs w:val="22"/>
              </w:rPr>
              <w:t>9</w:t>
            </w:r>
          </w:p>
        </w:tc>
        <w:tc>
          <w:tcPr>
            <w:tcW w:w="4820" w:type="dxa"/>
            <w:gridSpan w:val="2"/>
            <w:shd w:val="clear" w:color="auto" w:fill="auto"/>
            <w:vAlign w:val="center"/>
            <w:hideMark/>
          </w:tcPr>
          <w:p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center"/>
          </w:tcPr>
          <w:p w:rsidR="009650E8" w:rsidRPr="007001F1" w:rsidRDefault="009650E8" w:rsidP="001F1C28">
            <w:pPr>
              <w:jc w:val="both"/>
              <w:rPr>
                <w:b/>
                <w:sz w:val="20"/>
                <w:szCs w:val="20"/>
              </w:rPr>
            </w:pPr>
            <w:r w:rsidRPr="007001F1">
              <w:rPr>
                <w:b/>
                <w:sz w:val="20"/>
                <w:szCs w:val="20"/>
              </w:rPr>
              <w:t>VYJADRENIE</w:t>
            </w:r>
          </w:p>
          <w:p w:rsidR="009650E8" w:rsidRPr="007001F1" w:rsidRDefault="009650E8" w:rsidP="001F1C28">
            <w:pPr>
              <w:jc w:val="both"/>
              <w:rPr>
                <w:sz w:val="20"/>
                <w:szCs w:val="20"/>
              </w:rPr>
            </w:pPr>
          </w:p>
          <w:p w:rsidR="009650E8" w:rsidRPr="00A20234" w:rsidRDefault="009650E8"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0"/>
              <w:t>[1]</w:t>
            </w:r>
          </w:p>
          <w:p w:rsidR="009650E8" w:rsidRPr="007001F1" w:rsidRDefault="009650E8" w:rsidP="001F1C28">
            <w:pPr>
              <w:rPr>
                <w:b/>
                <w:bCs/>
                <w:color w:val="000000"/>
              </w:rPr>
            </w:pP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41"/>
              <w:t>2</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lastRenderedPageBreak/>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bottom"/>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42"/>
              <w:t>3</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bl>
    <w:p w:rsidR="001F1C28" w:rsidRPr="007001F1" w:rsidRDefault="001F1C28"/>
    <w:p w:rsidR="001F1C28" w:rsidRPr="007001F1" w:rsidRDefault="001F1C28">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5"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15"/>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D16435" w:rsidRPr="007001F1" w:rsidTr="002B4A5C">
        <w:trPr>
          <w:trHeight w:val="292"/>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D16435" w:rsidRPr="007001F1" w:rsidRDefault="00D16435" w:rsidP="002B4A5C">
            <w:pPr>
              <w:jc w:val="both"/>
              <w:rPr>
                <w:color w:val="000000"/>
              </w:rPr>
            </w:pPr>
            <w:r w:rsidRPr="007001F1">
              <w:rPr>
                <w:color w:val="000000"/>
                <w:sz w:val="22"/>
                <w:szCs w:val="22"/>
              </w:rPr>
              <w:t>a) Bol</w:t>
            </w:r>
            <w:r w:rsidR="00EC1F84" w:rsidRPr="007001F1">
              <w:rPr>
                <w:color w:val="000000"/>
                <w:sz w:val="22"/>
                <w:szCs w:val="22"/>
              </w:rPr>
              <w:t>a PHZ určená ako cena bez DPH?</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1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6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980882">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980882">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CE7473" w:rsidRPr="007001F1" w:rsidTr="007261E4">
        <w:trPr>
          <w:trHeight w:val="20"/>
        </w:trPr>
        <w:tc>
          <w:tcPr>
            <w:tcW w:w="582" w:type="dxa"/>
            <w:vMerge w:val="restart"/>
            <w:shd w:val="clear" w:color="auto" w:fill="auto"/>
            <w:noWrap/>
            <w:vAlign w:val="center"/>
            <w:hideMark/>
          </w:tcPr>
          <w:p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r>
      <w:tr w:rsidR="00CE7473" w:rsidRPr="007001F1" w:rsidTr="007261E4">
        <w:trPr>
          <w:trHeight w:val="20"/>
        </w:trPr>
        <w:tc>
          <w:tcPr>
            <w:tcW w:w="582" w:type="dxa"/>
            <w:vMerge/>
            <w:shd w:val="clear" w:color="auto" w:fill="auto"/>
            <w:noWrap/>
            <w:vAlign w:val="center"/>
          </w:tcPr>
          <w:p w:rsidR="00CE7473" w:rsidRPr="007001F1" w:rsidRDefault="00CE7473" w:rsidP="001F1C28">
            <w:pPr>
              <w:jc w:val="center"/>
              <w:rPr>
                <w:color w:val="000000"/>
                <w:sz w:val="22"/>
                <w:szCs w:val="22"/>
              </w:rPr>
            </w:pPr>
          </w:p>
        </w:tc>
        <w:tc>
          <w:tcPr>
            <w:tcW w:w="4820" w:type="dxa"/>
            <w:gridSpan w:val="2"/>
            <w:shd w:val="clear" w:color="auto" w:fill="auto"/>
            <w:vAlign w:val="center"/>
          </w:tcPr>
          <w:p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CE7473" w:rsidRPr="007001F1" w:rsidRDefault="00CE7473" w:rsidP="001F1C28">
            <w:pPr>
              <w:jc w:val="center"/>
              <w:rPr>
                <w:color w:val="000000"/>
                <w:sz w:val="22"/>
                <w:szCs w:val="22"/>
              </w:rPr>
            </w:pPr>
          </w:p>
        </w:tc>
        <w:tc>
          <w:tcPr>
            <w:tcW w:w="567" w:type="dxa"/>
            <w:shd w:val="clear" w:color="auto" w:fill="auto"/>
            <w:vAlign w:val="center"/>
          </w:tcPr>
          <w:p w:rsidR="00CE7473" w:rsidRPr="007001F1" w:rsidRDefault="00CE7473" w:rsidP="001F1C28">
            <w:pPr>
              <w:jc w:val="center"/>
              <w:rPr>
                <w:color w:val="000000"/>
                <w:sz w:val="22"/>
                <w:szCs w:val="22"/>
              </w:rPr>
            </w:pPr>
          </w:p>
        </w:tc>
        <w:tc>
          <w:tcPr>
            <w:tcW w:w="776" w:type="dxa"/>
            <w:shd w:val="clear" w:color="auto" w:fill="auto"/>
            <w:vAlign w:val="center"/>
          </w:tcPr>
          <w:p w:rsidR="00CE7473" w:rsidRPr="007001F1" w:rsidRDefault="00CE7473" w:rsidP="001F1C28">
            <w:pPr>
              <w:jc w:val="center"/>
              <w:rPr>
                <w:color w:val="000000"/>
                <w:sz w:val="22"/>
                <w:szCs w:val="22"/>
              </w:rPr>
            </w:pPr>
          </w:p>
        </w:tc>
        <w:tc>
          <w:tcPr>
            <w:tcW w:w="1775" w:type="dxa"/>
            <w:shd w:val="clear" w:color="auto" w:fill="auto"/>
            <w:vAlign w:val="center"/>
          </w:tcPr>
          <w:p w:rsidR="00CE7473" w:rsidRPr="007001F1" w:rsidRDefault="00CE7473" w:rsidP="001F1C28">
            <w:pPr>
              <w:jc w:val="center"/>
              <w:rPr>
                <w:color w:val="000000"/>
                <w:sz w:val="22"/>
                <w:szCs w:val="22"/>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rsidR="000E26FB" w:rsidRPr="007001F1" w:rsidRDefault="000E26FB" w:rsidP="001F1C28">
            <w:pPr>
              <w:jc w:val="center"/>
              <w:rPr>
                <w:color w:val="000000"/>
              </w:rPr>
            </w:pPr>
          </w:p>
        </w:tc>
        <w:tc>
          <w:tcPr>
            <w:tcW w:w="567" w:type="dxa"/>
            <w:shd w:val="clear" w:color="auto" w:fill="auto"/>
            <w:vAlign w:val="center"/>
          </w:tcPr>
          <w:p w:rsidR="000E26FB" w:rsidRPr="007001F1" w:rsidRDefault="000E26FB" w:rsidP="001F1C28">
            <w:pPr>
              <w:jc w:val="center"/>
              <w:rPr>
                <w:color w:val="000000"/>
              </w:rPr>
            </w:pPr>
          </w:p>
        </w:tc>
        <w:tc>
          <w:tcPr>
            <w:tcW w:w="776" w:type="dxa"/>
            <w:shd w:val="clear" w:color="auto" w:fill="auto"/>
            <w:vAlign w:val="center"/>
          </w:tcPr>
          <w:p w:rsidR="000E26FB" w:rsidRPr="007001F1" w:rsidRDefault="000E26FB" w:rsidP="001F1C28">
            <w:pPr>
              <w:jc w:val="center"/>
              <w:rPr>
                <w:color w:val="000000"/>
              </w:rPr>
            </w:pPr>
          </w:p>
        </w:tc>
        <w:tc>
          <w:tcPr>
            <w:tcW w:w="1775" w:type="dxa"/>
            <w:shd w:val="clear" w:color="auto" w:fill="auto"/>
            <w:vAlign w:val="center"/>
          </w:tcPr>
          <w:p w:rsidR="000E26FB" w:rsidRPr="007001F1" w:rsidRDefault="000E26FB" w:rsidP="001F1C28">
            <w:pPr>
              <w:jc w:val="center"/>
              <w:rPr>
                <w:color w:val="000000"/>
              </w:rPr>
            </w:pPr>
          </w:p>
        </w:tc>
      </w:tr>
      <w:tr w:rsidR="009806E4" w:rsidRPr="007001F1" w:rsidTr="007261E4">
        <w:trPr>
          <w:trHeight w:val="758"/>
        </w:trPr>
        <w:tc>
          <w:tcPr>
            <w:tcW w:w="582" w:type="dxa"/>
            <w:vMerge w:val="restart"/>
            <w:shd w:val="clear" w:color="auto" w:fill="auto"/>
            <w:noWrap/>
            <w:vAlign w:val="center"/>
          </w:tcPr>
          <w:p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1268"/>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26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3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3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36"/>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72"/>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38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28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val="restart"/>
            <w:shd w:val="clear" w:color="auto" w:fill="auto"/>
            <w:noWrap/>
            <w:vAlign w:val="center"/>
          </w:tcPr>
          <w:p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747"/>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14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B10037">
            <w:pPr>
              <w:jc w:val="center"/>
              <w:rPr>
                <w:color w:val="000000"/>
              </w:rPr>
            </w:pPr>
            <w:r w:rsidRPr="007001F1">
              <w:rPr>
                <w:color w:val="000000"/>
                <w:sz w:val="22"/>
                <w:szCs w:val="22"/>
              </w:rPr>
              <w:t>18</w:t>
            </w:r>
          </w:p>
        </w:tc>
        <w:tc>
          <w:tcPr>
            <w:tcW w:w="4820" w:type="dxa"/>
            <w:gridSpan w:val="2"/>
            <w:shd w:val="clear" w:color="auto" w:fill="auto"/>
            <w:vAlign w:val="center"/>
            <w:hideMark/>
          </w:tcPr>
          <w:p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w:t>
            </w:r>
            <w:r w:rsidR="001F1C28" w:rsidRPr="007001F1">
              <w:rPr>
                <w:color w:val="000000"/>
                <w:sz w:val="22"/>
                <w:szCs w:val="22"/>
              </w:rPr>
              <w:lastRenderedPageBreak/>
              <w:t xml:space="preserve">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4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lastRenderedPageBreak/>
              <w:t>19</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27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rsidR="009806E4" w:rsidRPr="007001F1" w:rsidRDefault="009806E4"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b) Boli v prípade konfliktu záujmov prijaté primerané opatrenia a vykonaná náprav</w:t>
            </w:r>
            <w:r w:rsidR="00B10037">
              <w:rPr>
                <w:sz w:val="22"/>
                <w:szCs w:val="22"/>
              </w:rPr>
              <w:t>a</w:t>
            </w:r>
            <w:r w:rsidRPr="007001F1">
              <w:rPr>
                <w:sz w:val="22"/>
                <w:szCs w:val="22"/>
              </w:rPr>
              <w:t xml:space="preserve"> v zmysle      </w:t>
            </w:r>
            <w:r w:rsidR="00EC1F84" w:rsidRPr="007001F1">
              <w:rPr>
                <w:sz w:val="22"/>
                <w:szCs w:val="22"/>
              </w:rPr>
              <w:t>§ 23 ods. 5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903"/>
        </w:trPr>
        <w:tc>
          <w:tcPr>
            <w:tcW w:w="582" w:type="dxa"/>
            <w:shd w:val="clear" w:color="auto" w:fill="auto"/>
            <w:noWrap/>
            <w:vAlign w:val="center"/>
          </w:tcPr>
          <w:p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E16FF8">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591"/>
        </w:trPr>
        <w:tc>
          <w:tcPr>
            <w:tcW w:w="582" w:type="dxa"/>
            <w:vMerge w:val="restart"/>
            <w:shd w:val="clear" w:color="auto" w:fill="auto"/>
            <w:noWrap/>
            <w:vAlign w:val="center"/>
            <w:hideMark/>
          </w:tcPr>
          <w:p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659"/>
        </w:trPr>
        <w:tc>
          <w:tcPr>
            <w:tcW w:w="582" w:type="dxa"/>
            <w:vMerge/>
            <w:shd w:val="clear" w:color="auto" w:fill="auto"/>
            <w:noWrap/>
            <w:vAlign w:val="center"/>
          </w:tcPr>
          <w:p w:rsidR="009806E4" w:rsidRPr="007001F1" w:rsidRDefault="009806E4">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34"/>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88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178"/>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37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0"/>
              </w:rPr>
              <w:t xml:space="preserve">b) Majú členovia komisie odborné vzdelanie alebo </w:t>
            </w:r>
            <w:r w:rsidRPr="007001F1">
              <w:rPr>
                <w:color w:val="000000"/>
                <w:sz w:val="22"/>
                <w:szCs w:val="20"/>
              </w:rPr>
              <w:lastRenderedPageBreak/>
              <w:t>odbornú prax zodpovedajúcu predmetu zákazky?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434"/>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2B4A5C">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633"/>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val="restart"/>
            <w:shd w:val="clear" w:color="auto" w:fill="auto"/>
            <w:noWrap/>
            <w:vAlign w:val="center"/>
            <w:hideMark/>
          </w:tcPr>
          <w:p w:rsidR="009040BC" w:rsidRPr="007001F1" w:rsidRDefault="00936525" w:rsidP="001F1C28">
            <w:pPr>
              <w:jc w:val="center"/>
              <w:rPr>
                <w:color w:val="000000"/>
              </w:rPr>
            </w:pPr>
            <w:r>
              <w:rPr>
                <w:color w:val="000000"/>
                <w:sz w:val="22"/>
                <w:szCs w:val="22"/>
              </w:rPr>
              <w:t>29</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272"/>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1140"/>
        </w:trPr>
        <w:tc>
          <w:tcPr>
            <w:tcW w:w="582" w:type="dxa"/>
            <w:vMerge w:val="restart"/>
            <w:shd w:val="clear" w:color="auto" w:fill="auto"/>
            <w:noWrap/>
            <w:vAlign w:val="center"/>
            <w:hideMark/>
          </w:tcPr>
          <w:p w:rsidR="009040BC" w:rsidRPr="007001F1" w:rsidRDefault="009040BC" w:rsidP="00936525">
            <w:pPr>
              <w:jc w:val="center"/>
              <w:rPr>
                <w:color w:val="000000"/>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87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1130"/>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696"/>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rsidR="001F1C28" w:rsidRPr="007001F1" w:rsidRDefault="00217676"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A6C49" w:rsidRPr="007001F1" w:rsidTr="002B4A5C">
        <w:trPr>
          <w:trHeight w:val="388"/>
        </w:trPr>
        <w:tc>
          <w:tcPr>
            <w:tcW w:w="582" w:type="dxa"/>
            <w:vMerge w:val="restart"/>
            <w:shd w:val="clear" w:color="auto" w:fill="auto"/>
            <w:noWrap/>
            <w:vAlign w:val="center"/>
            <w:hideMark/>
          </w:tcPr>
          <w:p w:rsidR="006A6C49" w:rsidRPr="007001F1" w:rsidRDefault="006A6C49">
            <w:pPr>
              <w:jc w:val="center"/>
              <w:rPr>
                <w:color w:val="000000"/>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rsidR="006A6C49" w:rsidRPr="007001F1" w:rsidRDefault="006A6C49" w:rsidP="002B4A5C">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r>
      <w:tr w:rsidR="006A6C49" w:rsidRPr="007001F1" w:rsidTr="007261E4">
        <w:trPr>
          <w:trHeight w:val="114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6A6C49"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9040BC" w:rsidRPr="007001F1" w:rsidTr="002B4A5C">
        <w:trPr>
          <w:trHeight w:val="811"/>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lastRenderedPageBreak/>
              <w:t>3</w:t>
            </w:r>
            <w:r w:rsidR="00936525">
              <w:rPr>
                <w:color w:val="000000"/>
                <w:sz w:val="22"/>
                <w:szCs w:val="22"/>
              </w:rPr>
              <w:t>5</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7261E4">
        <w:trPr>
          <w:trHeight w:val="139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397"/>
        </w:trPr>
        <w:tc>
          <w:tcPr>
            <w:tcW w:w="582" w:type="dxa"/>
            <w:vMerge w:val="restart"/>
            <w:shd w:val="clear" w:color="auto" w:fill="auto"/>
            <w:noWrap/>
            <w:vAlign w:val="center"/>
          </w:tcPr>
          <w:p w:rsidR="009040BC" w:rsidRPr="007001F1" w:rsidRDefault="009040BC">
            <w:pPr>
              <w:jc w:val="center"/>
              <w:rPr>
                <w:color w:val="000000"/>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84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19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8747D0" w:rsidRPr="007001F1" w:rsidTr="007261E4">
        <w:trPr>
          <w:trHeight w:val="50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39</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1F1C28">
            <w:pPr>
              <w:jc w:val="center"/>
              <w:rPr>
                <w:color w:val="000000"/>
              </w:rPr>
            </w:pPr>
          </w:p>
        </w:tc>
        <w:tc>
          <w:tcPr>
            <w:tcW w:w="567" w:type="dxa"/>
            <w:shd w:val="clear" w:color="auto" w:fill="auto"/>
            <w:vAlign w:val="center"/>
          </w:tcPr>
          <w:p w:rsidR="008747D0" w:rsidRPr="007001F1" w:rsidRDefault="008747D0" w:rsidP="001F1C28">
            <w:pPr>
              <w:jc w:val="center"/>
              <w:rPr>
                <w:color w:val="000000"/>
              </w:rPr>
            </w:pPr>
          </w:p>
        </w:tc>
        <w:tc>
          <w:tcPr>
            <w:tcW w:w="776" w:type="dxa"/>
            <w:shd w:val="clear" w:color="auto" w:fill="auto"/>
            <w:vAlign w:val="center"/>
          </w:tcPr>
          <w:p w:rsidR="008747D0" w:rsidRPr="007001F1" w:rsidRDefault="008747D0" w:rsidP="001F1C28">
            <w:pPr>
              <w:jc w:val="center"/>
              <w:rPr>
                <w:color w:val="000000"/>
              </w:rPr>
            </w:pPr>
          </w:p>
        </w:tc>
        <w:tc>
          <w:tcPr>
            <w:tcW w:w="1775" w:type="dxa"/>
            <w:shd w:val="clear" w:color="auto" w:fill="auto"/>
            <w:vAlign w:val="center"/>
          </w:tcPr>
          <w:p w:rsidR="008747D0" w:rsidRPr="007001F1" w:rsidRDefault="008747D0"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8747D0">
            <w:pPr>
              <w:jc w:val="center"/>
              <w:rPr>
                <w:color w:val="000000"/>
              </w:rPr>
            </w:pPr>
            <w:r>
              <w:rPr>
                <w:color w:val="000000"/>
                <w:sz w:val="22"/>
                <w:szCs w:val="22"/>
              </w:rPr>
              <w:t>40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8747D0">
            <w:pPr>
              <w:jc w:val="center"/>
              <w:rPr>
                <w:color w:val="000000"/>
              </w:rPr>
            </w:pPr>
            <w:r w:rsidRPr="007001F1">
              <w:rPr>
                <w:color w:val="000000"/>
                <w:sz w:val="22"/>
                <w:szCs w:val="22"/>
              </w:rPr>
              <w:t>4</w:t>
            </w:r>
            <w:r w:rsidR="008747D0">
              <w:rPr>
                <w:color w:val="000000"/>
                <w:sz w:val="22"/>
                <w:szCs w:val="22"/>
              </w:rPr>
              <w:t>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35447" w:rsidRPr="007001F1" w:rsidTr="007261E4">
        <w:trPr>
          <w:trHeight w:val="20"/>
        </w:trPr>
        <w:tc>
          <w:tcPr>
            <w:tcW w:w="582" w:type="dxa"/>
            <w:shd w:val="clear" w:color="auto" w:fill="auto"/>
            <w:noWrap/>
            <w:vAlign w:val="center"/>
          </w:tcPr>
          <w:p w:rsidR="00635447" w:rsidRPr="007001F1" w:rsidRDefault="00635447" w:rsidP="001F1C28">
            <w:pPr>
              <w:jc w:val="center"/>
              <w:rPr>
                <w:color w:val="000000"/>
              </w:rPr>
            </w:pPr>
            <w:r>
              <w:rPr>
                <w:color w:val="000000"/>
                <w:sz w:val="22"/>
                <w:szCs w:val="22"/>
              </w:rPr>
              <w:t>4</w:t>
            </w:r>
            <w:r w:rsidR="008747D0">
              <w:rPr>
                <w:color w:val="000000"/>
                <w:sz w:val="22"/>
                <w:szCs w:val="22"/>
              </w:rPr>
              <w:t>2</w:t>
            </w:r>
          </w:p>
        </w:tc>
        <w:tc>
          <w:tcPr>
            <w:tcW w:w="4820" w:type="dxa"/>
            <w:gridSpan w:val="2"/>
            <w:shd w:val="clear" w:color="auto" w:fill="auto"/>
            <w:vAlign w:val="center"/>
          </w:tcPr>
          <w:p w:rsidR="00635447" w:rsidRPr="007001F1" w:rsidRDefault="00635447"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635447" w:rsidRPr="007001F1" w:rsidRDefault="00635447" w:rsidP="001F1C28">
            <w:pPr>
              <w:jc w:val="center"/>
              <w:rPr>
                <w:color w:val="000000"/>
              </w:rPr>
            </w:pPr>
          </w:p>
        </w:tc>
        <w:tc>
          <w:tcPr>
            <w:tcW w:w="567" w:type="dxa"/>
            <w:shd w:val="clear" w:color="auto" w:fill="auto"/>
            <w:vAlign w:val="center"/>
          </w:tcPr>
          <w:p w:rsidR="00635447" w:rsidRPr="007001F1" w:rsidRDefault="00635447" w:rsidP="001F1C28">
            <w:pPr>
              <w:jc w:val="center"/>
              <w:rPr>
                <w:color w:val="000000"/>
              </w:rPr>
            </w:pPr>
          </w:p>
        </w:tc>
        <w:tc>
          <w:tcPr>
            <w:tcW w:w="776" w:type="dxa"/>
            <w:shd w:val="clear" w:color="auto" w:fill="auto"/>
            <w:vAlign w:val="center"/>
          </w:tcPr>
          <w:p w:rsidR="00635447" w:rsidRPr="007001F1" w:rsidRDefault="00635447" w:rsidP="001F1C28">
            <w:pPr>
              <w:jc w:val="center"/>
              <w:rPr>
                <w:color w:val="000000"/>
              </w:rPr>
            </w:pPr>
          </w:p>
        </w:tc>
        <w:tc>
          <w:tcPr>
            <w:tcW w:w="1775" w:type="dxa"/>
            <w:shd w:val="clear" w:color="auto" w:fill="auto"/>
            <w:vAlign w:val="center"/>
          </w:tcPr>
          <w:p w:rsidR="00635447" w:rsidRPr="007001F1" w:rsidRDefault="00635447" w:rsidP="001F1C28">
            <w:pPr>
              <w:jc w:val="center"/>
              <w:rPr>
                <w:color w:val="000000"/>
              </w:rPr>
            </w:pPr>
          </w:p>
        </w:tc>
      </w:tr>
      <w:tr w:rsidR="001F1C28" w:rsidRPr="007001F1" w:rsidTr="007261E4">
        <w:trPr>
          <w:trHeight w:val="300"/>
        </w:trPr>
        <w:tc>
          <w:tcPr>
            <w:tcW w:w="9087" w:type="dxa"/>
            <w:gridSpan w:val="7"/>
            <w:shd w:val="clear" w:color="auto" w:fill="auto"/>
            <w:noWrap/>
            <w:vAlign w:val="center"/>
          </w:tcPr>
          <w:p w:rsidR="001F1C28" w:rsidRPr="007001F1" w:rsidRDefault="001F1C28" w:rsidP="001F1C28">
            <w:pPr>
              <w:jc w:val="both"/>
              <w:rPr>
                <w:b/>
                <w:sz w:val="20"/>
                <w:szCs w:val="20"/>
              </w:rPr>
            </w:pPr>
            <w:r w:rsidRPr="007001F1">
              <w:rPr>
                <w:b/>
                <w:sz w:val="20"/>
                <w:szCs w:val="20"/>
              </w:rPr>
              <w:t>VYJADRENIE</w:t>
            </w:r>
          </w:p>
          <w:p w:rsidR="001F1C28" w:rsidRPr="007001F1" w:rsidRDefault="001F1C28" w:rsidP="001F1C28">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3"/>
              <w:t>[1]</w:t>
            </w:r>
          </w:p>
          <w:p w:rsidR="001F1C28" w:rsidRPr="007001F1" w:rsidRDefault="001F1C28" w:rsidP="001F1C28">
            <w:pPr>
              <w:rPr>
                <w:b/>
                <w:bCs/>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Kontrolu vykonal</w:t>
            </w:r>
            <w:r w:rsidR="00A90B4D">
              <w:rPr>
                <w:rStyle w:val="Odkaznapoznmkupodiarou"/>
                <w:b/>
                <w:bCs/>
                <w:sz w:val="22"/>
                <w:szCs w:val="22"/>
              </w:rPr>
              <w:footnoteReference w:customMarkFollows="1" w:id="44"/>
              <w:t>2</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Dátum: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lastRenderedPageBreak/>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9087" w:type="dxa"/>
            <w:gridSpan w:val="7"/>
            <w:shd w:val="clear" w:color="auto" w:fill="auto"/>
            <w:noWrap/>
            <w:vAlign w:val="bottom"/>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5"/>
              <w:t>3</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Dátum: </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bl>
    <w:p w:rsidR="00480283" w:rsidRPr="007001F1" w:rsidRDefault="00480283"/>
    <w:p w:rsidR="00480283" w:rsidRPr="007001F1" w:rsidRDefault="0048028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rsidTr="002D20F9">
        <w:trPr>
          <w:trHeight w:val="645"/>
        </w:trPr>
        <w:tc>
          <w:tcPr>
            <w:tcW w:w="9087" w:type="dxa"/>
            <w:gridSpan w:val="7"/>
            <w:shd w:val="clear" w:color="000000" w:fill="60497A"/>
            <w:vAlign w:val="center"/>
            <w:hideMark/>
          </w:tcPr>
          <w:p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16"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6"/>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660"/>
        </w:trPr>
        <w:tc>
          <w:tcPr>
            <w:tcW w:w="3559" w:type="dxa"/>
            <w:gridSpan w:val="2"/>
            <w:shd w:val="clear" w:color="auto" w:fill="auto"/>
            <w:vAlign w:val="center"/>
            <w:hideMark/>
          </w:tcPr>
          <w:p w:rsidR="00480283" w:rsidRPr="007001F1" w:rsidRDefault="0048028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rsidTr="002D20F9">
        <w:trPr>
          <w:trHeight w:val="33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Nadlimitná zákazka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80283" w:rsidRPr="007001F1" w:rsidRDefault="00480283"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proofErr w:type="spellStart"/>
            <w:r w:rsidR="00480283" w:rsidRPr="007001F1">
              <w:rPr>
                <w:color w:val="000000"/>
                <w:sz w:val="22"/>
                <w:szCs w:val="22"/>
              </w:rPr>
              <w:t>ante</w:t>
            </w:r>
            <w:proofErr w:type="spellEnd"/>
            <w:r w:rsidR="00480283" w:rsidRPr="007001F1">
              <w:rPr>
                <w:color w:val="000000"/>
                <w:sz w:val="22"/>
                <w:szCs w:val="22"/>
              </w:rPr>
              <w:t xml:space="preserve"> kontrola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15"/>
        </w:trPr>
        <w:tc>
          <w:tcPr>
            <w:tcW w:w="582"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Poznámka</w:t>
            </w:r>
          </w:p>
        </w:tc>
      </w:tr>
      <w:tr w:rsidR="00BE7BD4" w:rsidRPr="007001F1" w:rsidTr="002D20F9">
        <w:trPr>
          <w:trHeight w:val="354"/>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F44682">
            <w:pPr>
              <w:jc w:val="both"/>
              <w:rPr>
                <w:color w:val="000000"/>
              </w:rPr>
            </w:pPr>
            <w:r w:rsidRPr="007001F1">
              <w:rPr>
                <w:color w:val="000000"/>
                <w:sz w:val="22"/>
                <w:szCs w:val="22"/>
              </w:rPr>
              <w:t xml:space="preserve">b) Bola určená PHZ podľa podmienok platných v čase </w:t>
            </w:r>
            <w:r w:rsidR="00F44682">
              <w:rPr>
                <w:color w:val="000000"/>
                <w:sz w:val="22"/>
                <w:szCs w:val="22"/>
              </w:rPr>
              <w:t>použitia</w:t>
            </w:r>
            <w:r w:rsidRPr="007001F1">
              <w:rPr>
                <w:color w:val="000000"/>
                <w:sz w:val="22"/>
                <w:szCs w:val="22"/>
              </w:rPr>
              <w:t xml:space="preserve"> priameho rokovacieho konania</w:t>
            </w:r>
            <w:r w:rsidR="00EC29DA">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1"/>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29DA">
            <w:pPr>
              <w:jc w:val="both"/>
              <w:rPr>
                <w:color w:val="000000"/>
              </w:rPr>
            </w:pPr>
            <w:r w:rsidRPr="007001F1">
              <w:rPr>
                <w:sz w:val="22"/>
                <w:szCs w:val="22"/>
              </w:rPr>
              <w:t xml:space="preserve">g)Stanovil verejný obstarávateľ PHZ v zmysle  </w:t>
            </w:r>
            <w:r w:rsidRPr="007001F1">
              <w:rPr>
                <w:sz w:val="22"/>
                <w:szCs w:val="22"/>
              </w:rPr>
              <w:lastRenderedPageBreak/>
              <w:t>ostatných ustanovení § 6 ZVO</w:t>
            </w:r>
            <w:r w:rsidR="0005214C">
              <w:rPr>
                <w:color w:val="000000"/>
                <w:sz w:val="22"/>
                <w:szCs w:val="22"/>
              </w:rPr>
              <w:t xml:space="preserve"> </w:t>
            </w:r>
            <w:r w:rsidR="00EC29DA">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356E36" w:rsidRPr="007001F1" w:rsidTr="002D20F9">
        <w:trPr>
          <w:trHeight w:val="20"/>
        </w:trPr>
        <w:tc>
          <w:tcPr>
            <w:tcW w:w="582" w:type="dxa"/>
            <w:shd w:val="clear" w:color="auto" w:fill="auto"/>
            <w:noWrap/>
            <w:vAlign w:val="center"/>
          </w:tcPr>
          <w:p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rsidR="00356E36" w:rsidRPr="007001F1" w:rsidRDefault="00356E36" w:rsidP="00872D5A">
            <w:pPr>
              <w:jc w:val="center"/>
              <w:rPr>
                <w:color w:val="000000"/>
              </w:rPr>
            </w:pPr>
          </w:p>
        </w:tc>
        <w:tc>
          <w:tcPr>
            <w:tcW w:w="567" w:type="dxa"/>
            <w:shd w:val="clear" w:color="auto" w:fill="auto"/>
            <w:vAlign w:val="center"/>
          </w:tcPr>
          <w:p w:rsidR="00356E36" w:rsidRPr="007001F1" w:rsidRDefault="00356E36" w:rsidP="00872D5A">
            <w:pPr>
              <w:jc w:val="center"/>
              <w:rPr>
                <w:color w:val="000000"/>
              </w:rPr>
            </w:pPr>
          </w:p>
        </w:tc>
        <w:tc>
          <w:tcPr>
            <w:tcW w:w="776" w:type="dxa"/>
            <w:shd w:val="clear" w:color="auto" w:fill="auto"/>
            <w:vAlign w:val="center"/>
          </w:tcPr>
          <w:p w:rsidR="00356E36" w:rsidRPr="007001F1" w:rsidRDefault="00356E36" w:rsidP="00872D5A">
            <w:pPr>
              <w:jc w:val="center"/>
              <w:rPr>
                <w:color w:val="000000"/>
              </w:rPr>
            </w:pPr>
          </w:p>
        </w:tc>
        <w:tc>
          <w:tcPr>
            <w:tcW w:w="1775" w:type="dxa"/>
            <w:shd w:val="clear" w:color="auto" w:fill="auto"/>
            <w:vAlign w:val="center"/>
          </w:tcPr>
          <w:p w:rsidR="00356E36" w:rsidRPr="007001F1" w:rsidRDefault="00356E36" w:rsidP="00872D5A">
            <w:pPr>
              <w:jc w:val="center"/>
              <w:rPr>
                <w:color w:val="000000"/>
              </w:rPr>
            </w:pPr>
          </w:p>
        </w:tc>
      </w:tr>
      <w:tr w:rsidR="00BE7BD4" w:rsidRPr="007001F1" w:rsidTr="002D20F9">
        <w:trPr>
          <w:trHeight w:val="325"/>
        </w:trPr>
        <w:tc>
          <w:tcPr>
            <w:tcW w:w="582" w:type="dxa"/>
            <w:vMerge w:val="restart"/>
            <w:shd w:val="clear" w:color="auto" w:fill="auto"/>
            <w:noWrap/>
            <w:vAlign w:val="center"/>
            <w:hideMark/>
          </w:tcPr>
          <w:p w:rsidR="00BE7BD4" w:rsidRPr="007001F1" w:rsidRDefault="005939A2" w:rsidP="00872D5A">
            <w:pPr>
              <w:jc w:val="center"/>
              <w:rPr>
                <w:color w:val="000000"/>
              </w:rPr>
            </w:pPr>
            <w:r>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63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9087" w:type="dxa"/>
            <w:gridSpan w:val="7"/>
            <w:shd w:val="clear" w:color="auto" w:fill="auto"/>
            <w:noWrap/>
            <w:vAlign w:val="center"/>
          </w:tcPr>
          <w:p w:rsidR="00480283" w:rsidRPr="007001F1" w:rsidRDefault="00027816" w:rsidP="00872D5A">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6"/>
              <w:t>[1]</w:t>
            </w:r>
          </w:p>
          <w:p w:rsidR="00480283" w:rsidRPr="007001F1" w:rsidRDefault="00480283" w:rsidP="00872D5A">
            <w:pPr>
              <w:rPr>
                <w:b/>
                <w:bCs/>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47"/>
              <w:t>2</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9087" w:type="dxa"/>
            <w:gridSpan w:val="7"/>
            <w:shd w:val="clear" w:color="auto" w:fill="auto"/>
            <w:noWrap/>
            <w:vAlign w:val="bottom"/>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8"/>
              <w:t>3</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bl>
    <w:p w:rsidR="00391DED" w:rsidRDefault="00391DED"/>
    <w:p w:rsidR="002D20F9" w:rsidRDefault="002D20F9"/>
    <w:p w:rsidR="002D20F9" w:rsidRDefault="002D20F9"/>
    <w:p w:rsidR="002D20F9" w:rsidRPr="007001F1" w:rsidRDefault="002D20F9"/>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rsidTr="007261E4">
        <w:trPr>
          <w:trHeight w:val="645"/>
        </w:trPr>
        <w:tc>
          <w:tcPr>
            <w:tcW w:w="9087" w:type="dxa"/>
            <w:gridSpan w:val="7"/>
            <w:shd w:val="clear" w:color="000000" w:fill="60497A"/>
            <w:vAlign w:val="center"/>
            <w:hideMark/>
          </w:tcPr>
          <w:p w:rsidR="00391DED" w:rsidRPr="007001F1" w:rsidRDefault="00391DED" w:rsidP="00BE66E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17"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7"/>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660"/>
        </w:trPr>
        <w:tc>
          <w:tcPr>
            <w:tcW w:w="3559" w:type="dxa"/>
            <w:gridSpan w:val="2"/>
            <w:shd w:val="clear" w:color="auto" w:fill="auto"/>
            <w:vAlign w:val="center"/>
            <w:hideMark/>
          </w:tcPr>
          <w:p w:rsidR="00391DED" w:rsidRPr="007001F1" w:rsidRDefault="00391DE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rsidTr="007261E4">
        <w:trPr>
          <w:trHeight w:val="33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Nadlimitná zákazka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391DED" w:rsidRPr="007001F1" w:rsidRDefault="00391DED"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proofErr w:type="spellStart"/>
            <w:r w:rsidR="00391DED" w:rsidRPr="007001F1">
              <w:rPr>
                <w:color w:val="000000"/>
                <w:sz w:val="22"/>
                <w:szCs w:val="22"/>
              </w:rPr>
              <w:t>ante</w:t>
            </w:r>
            <w:proofErr w:type="spellEnd"/>
            <w:r w:rsidR="00391DED" w:rsidRPr="007001F1">
              <w:rPr>
                <w:color w:val="000000"/>
                <w:sz w:val="22"/>
                <w:szCs w:val="22"/>
              </w:rPr>
              <w:t xml:space="preserve"> kontrola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15"/>
        </w:trPr>
        <w:tc>
          <w:tcPr>
            <w:tcW w:w="582"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Poznámka</w:t>
            </w:r>
          </w:p>
        </w:tc>
      </w:tr>
      <w:tr w:rsidR="00BE7BD4" w:rsidRPr="007001F1" w:rsidTr="002B4A5C">
        <w:trPr>
          <w:trHeight w:val="367"/>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75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obstarávania - spolupráca s PMÚ a spolupráca s </w:t>
            </w:r>
            <w:r w:rsidRPr="007001F1">
              <w:rPr>
                <w:color w:val="000000"/>
                <w:sz w:val="22"/>
                <w:szCs w:val="22"/>
              </w:rPr>
              <w:lastRenderedPageBreak/>
              <w:t>OČTK?</w:t>
            </w:r>
            <w:r w:rsidR="00832D74">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lastRenderedPageBreak/>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2B4A5C">
        <w:trPr>
          <w:trHeight w:val="271"/>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114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11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832D74">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832D74">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6</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7</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7261E4">
        <w:trPr>
          <w:trHeight w:val="758"/>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B4A5C">
        <w:trPr>
          <w:trHeight w:val="34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9</w:t>
            </w:r>
          </w:p>
        </w:tc>
        <w:tc>
          <w:tcPr>
            <w:tcW w:w="4820" w:type="dxa"/>
            <w:gridSpan w:val="2"/>
            <w:shd w:val="clear" w:color="auto" w:fill="auto"/>
            <w:vAlign w:val="center"/>
          </w:tcPr>
          <w:p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10</w:t>
            </w:r>
          </w:p>
        </w:tc>
        <w:tc>
          <w:tcPr>
            <w:tcW w:w="4820" w:type="dxa"/>
            <w:gridSpan w:val="2"/>
            <w:shd w:val="clear" w:color="auto" w:fill="auto"/>
            <w:vAlign w:val="center"/>
          </w:tcPr>
          <w:p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BE7BD4" w:rsidRPr="007001F1" w:rsidTr="002B4A5C">
        <w:trPr>
          <w:trHeight w:val="386"/>
        </w:trPr>
        <w:tc>
          <w:tcPr>
            <w:tcW w:w="582" w:type="dxa"/>
            <w:vMerge w:val="restart"/>
            <w:shd w:val="clear" w:color="auto" w:fill="auto"/>
            <w:noWrap/>
            <w:vAlign w:val="center"/>
          </w:tcPr>
          <w:p w:rsidR="00BE7BD4" w:rsidRPr="007001F1" w:rsidRDefault="00BE7BD4" w:rsidP="00F2042D">
            <w:pPr>
              <w:jc w:val="center"/>
              <w:rPr>
                <w:color w:val="000000"/>
              </w:rPr>
            </w:pPr>
            <w:r w:rsidRPr="007001F1">
              <w:rPr>
                <w:color w:val="000000"/>
                <w:sz w:val="22"/>
                <w:szCs w:val="22"/>
              </w:rPr>
              <w:t>11</w:t>
            </w: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845"/>
        </w:trPr>
        <w:tc>
          <w:tcPr>
            <w:tcW w:w="582" w:type="dxa"/>
            <w:vMerge/>
            <w:shd w:val="clear" w:color="auto" w:fill="auto"/>
            <w:noWrap/>
            <w:vAlign w:val="center"/>
          </w:tcPr>
          <w:p w:rsidR="00BE7BD4" w:rsidRPr="007001F1" w:rsidRDefault="00BE7BD4" w:rsidP="00F2042D">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517473" w:rsidP="00F2042D">
            <w:pPr>
              <w:jc w:val="center"/>
              <w:rPr>
                <w:color w:val="000000"/>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C116C" w:rsidRPr="007001F1" w:rsidTr="007261E4">
        <w:trPr>
          <w:trHeight w:val="20"/>
        </w:trPr>
        <w:tc>
          <w:tcPr>
            <w:tcW w:w="582" w:type="dxa"/>
            <w:shd w:val="clear" w:color="auto" w:fill="auto"/>
            <w:noWrap/>
            <w:vAlign w:val="center"/>
          </w:tcPr>
          <w:p w:rsidR="00BC116C" w:rsidRPr="007001F1" w:rsidRDefault="00BC116C" w:rsidP="00F2042D">
            <w:pPr>
              <w:jc w:val="center"/>
              <w:rPr>
                <w:color w:val="000000"/>
              </w:rPr>
            </w:pPr>
            <w:r>
              <w:rPr>
                <w:color w:val="000000"/>
                <w:sz w:val="22"/>
                <w:szCs w:val="22"/>
              </w:rPr>
              <w:t>13</w:t>
            </w:r>
          </w:p>
        </w:tc>
        <w:tc>
          <w:tcPr>
            <w:tcW w:w="4820" w:type="dxa"/>
            <w:gridSpan w:val="2"/>
            <w:shd w:val="clear" w:color="auto" w:fill="auto"/>
            <w:vAlign w:val="center"/>
          </w:tcPr>
          <w:p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BC116C" w:rsidRPr="007001F1" w:rsidRDefault="00BC116C" w:rsidP="00872D5A">
            <w:pPr>
              <w:jc w:val="center"/>
              <w:rPr>
                <w:color w:val="000000"/>
              </w:rPr>
            </w:pPr>
          </w:p>
        </w:tc>
        <w:tc>
          <w:tcPr>
            <w:tcW w:w="567" w:type="dxa"/>
            <w:shd w:val="clear" w:color="auto" w:fill="auto"/>
            <w:vAlign w:val="center"/>
          </w:tcPr>
          <w:p w:rsidR="00BC116C" w:rsidRPr="007001F1" w:rsidRDefault="00BC116C" w:rsidP="00872D5A">
            <w:pPr>
              <w:jc w:val="center"/>
              <w:rPr>
                <w:color w:val="000000"/>
              </w:rPr>
            </w:pPr>
          </w:p>
        </w:tc>
        <w:tc>
          <w:tcPr>
            <w:tcW w:w="776" w:type="dxa"/>
            <w:shd w:val="clear" w:color="auto" w:fill="auto"/>
            <w:vAlign w:val="center"/>
          </w:tcPr>
          <w:p w:rsidR="00BC116C" w:rsidRPr="007001F1" w:rsidRDefault="00BC116C" w:rsidP="00872D5A">
            <w:pPr>
              <w:jc w:val="center"/>
              <w:rPr>
                <w:color w:val="000000"/>
              </w:rPr>
            </w:pPr>
          </w:p>
        </w:tc>
        <w:tc>
          <w:tcPr>
            <w:tcW w:w="1775" w:type="dxa"/>
            <w:shd w:val="clear" w:color="auto" w:fill="auto"/>
            <w:vAlign w:val="center"/>
          </w:tcPr>
          <w:p w:rsidR="00BC116C" w:rsidRPr="007001F1" w:rsidRDefault="00BC116C" w:rsidP="00872D5A">
            <w:pPr>
              <w:jc w:val="center"/>
              <w:rPr>
                <w:color w:val="000000"/>
              </w:rPr>
            </w:pPr>
          </w:p>
        </w:tc>
      </w:tr>
      <w:tr w:rsidR="00391DED" w:rsidRPr="007001F1" w:rsidTr="007261E4">
        <w:trPr>
          <w:trHeight w:val="300"/>
        </w:trPr>
        <w:tc>
          <w:tcPr>
            <w:tcW w:w="9087" w:type="dxa"/>
            <w:gridSpan w:val="7"/>
            <w:shd w:val="clear" w:color="auto" w:fill="auto"/>
            <w:noWrap/>
            <w:vAlign w:val="center"/>
          </w:tcPr>
          <w:p w:rsidR="00391DED" w:rsidRPr="007001F1" w:rsidRDefault="00391DED" w:rsidP="00872D5A">
            <w:pPr>
              <w:jc w:val="both"/>
              <w:rPr>
                <w:b/>
                <w:sz w:val="20"/>
                <w:szCs w:val="20"/>
              </w:rPr>
            </w:pPr>
            <w:r w:rsidRPr="007001F1">
              <w:rPr>
                <w:b/>
                <w:sz w:val="20"/>
                <w:szCs w:val="20"/>
              </w:rPr>
              <w:t>VYJADRENIE</w:t>
            </w:r>
          </w:p>
          <w:p w:rsidR="00391DED" w:rsidRPr="007001F1" w:rsidRDefault="00391DED" w:rsidP="00872D5A">
            <w:pPr>
              <w:jc w:val="both"/>
              <w:rPr>
                <w:sz w:val="20"/>
                <w:szCs w:val="20"/>
              </w:rPr>
            </w:pPr>
          </w:p>
          <w:p w:rsidR="006605DD" w:rsidRPr="00A20234" w:rsidRDefault="006605DD" w:rsidP="006605DD">
            <w:pPr>
              <w:jc w:val="both"/>
              <w:rPr>
                <w:sz w:val="20"/>
                <w:szCs w:val="20"/>
              </w:rPr>
            </w:pPr>
            <w:r w:rsidRPr="00A20234">
              <w:rPr>
                <w:sz w:val="20"/>
                <w:szCs w:val="20"/>
              </w:rPr>
              <w:t xml:space="preserve"> Na základe overených skutočností potvrdzujem, že (uveďte jednu z možností v súlade s ustanovením § 7 ods. 3 zákona o finančnej kontrole).</w:t>
            </w:r>
            <w:r w:rsidRPr="00A20234">
              <w:rPr>
                <w:sz w:val="20"/>
                <w:szCs w:val="20"/>
              </w:rPr>
              <w:footnoteReference w:customMarkFollows="1" w:id="49"/>
              <w:t>[1]</w:t>
            </w:r>
          </w:p>
          <w:p w:rsidR="00391DED" w:rsidRPr="007001F1" w:rsidRDefault="00391DED" w:rsidP="00872D5A">
            <w:pPr>
              <w:rPr>
                <w:b/>
                <w:bCs/>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lastRenderedPageBreak/>
              <w:t>Kontrolu vykonal</w:t>
            </w:r>
            <w:r w:rsidR="00A90B4D">
              <w:rPr>
                <w:rStyle w:val="Odkaznapoznmkupodiarou"/>
                <w:b/>
                <w:bCs/>
                <w:sz w:val="22"/>
                <w:szCs w:val="22"/>
              </w:rPr>
              <w:footnoteReference w:customMarkFollows="1" w:id="50"/>
              <w:t>2</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9087" w:type="dxa"/>
            <w:gridSpan w:val="7"/>
            <w:shd w:val="clear" w:color="auto" w:fill="auto"/>
            <w:noWrap/>
            <w:vAlign w:val="bottom"/>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1"/>
              <w:t>3</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bl>
    <w:p w:rsidR="00AC5799" w:rsidRPr="007001F1" w:rsidRDefault="00AC5799"/>
    <w:p w:rsidR="00AC5799" w:rsidRPr="007001F1" w:rsidRDefault="00AC579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rsidTr="007261E4">
        <w:trPr>
          <w:trHeight w:val="645"/>
        </w:trPr>
        <w:tc>
          <w:tcPr>
            <w:tcW w:w="9087" w:type="dxa"/>
            <w:gridSpan w:val="7"/>
            <w:shd w:val="clear" w:color="000000" w:fill="60497A"/>
            <w:vAlign w:val="center"/>
            <w:hideMark/>
          </w:tcPr>
          <w:p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8"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18"/>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660"/>
        </w:trPr>
        <w:tc>
          <w:tcPr>
            <w:tcW w:w="3559" w:type="dxa"/>
            <w:gridSpan w:val="2"/>
            <w:shd w:val="clear" w:color="auto" w:fill="auto"/>
            <w:vAlign w:val="center"/>
            <w:hideMark/>
          </w:tcPr>
          <w:p w:rsidR="00AC5799" w:rsidRPr="007001F1" w:rsidRDefault="00AC5799"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rsidTr="007261E4">
        <w:trPr>
          <w:trHeight w:val="33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Nadlimitná zákazka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AC5799" w:rsidRPr="007001F1" w:rsidRDefault="00AC5799"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15"/>
        </w:trPr>
        <w:tc>
          <w:tcPr>
            <w:tcW w:w="582"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Poznámka</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832D7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B4A5C">
        <w:trPr>
          <w:trHeight w:val="22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2B4A5C">
        <w:trPr>
          <w:trHeight w:val="326"/>
        </w:trPr>
        <w:tc>
          <w:tcPr>
            <w:tcW w:w="582" w:type="dxa"/>
            <w:vMerge w:val="restart"/>
            <w:shd w:val="clear" w:color="auto" w:fill="auto"/>
            <w:noWrap/>
            <w:vAlign w:val="center"/>
          </w:tcPr>
          <w:p w:rsidR="00BE7BD4" w:rsidRPr="007001F1" w:rsidRDefault="00BE7BD4" w:rsidP="00872D5A">
            <w:pPr>
              <w:jc w:val="center"/>
              <w:rPr>
                <w:color w:val="000000"/>
              </w:rPr>
            </w:pPr>
            <w:r w:rsidRPr="007001F1">
              <w:rPr>
                <w:color w:val="000000"/>
                <w:sz w:val="22"/>
                <w:szCs w:val="22"/>
              </w:rPr>
              <w:t>6</w:t>
            </w:r>
          </w:p>
        </w:tc>
        <w:tc>
          <w:tcPr>
            <w:tcW w:w="4820" w:type="dxa"/>
            <w:gridSpan w:val="2"/>
            <w:shd w:val="clear" w:color="auto" w:fill="auto"/>
            <w:vAlign w:val="center"/>
          </w:tcPr>
          <w:p w:rsidR="00BE7BD4" w:rsidRPr="007001F1" w:rsidRDefault="00EC1F84" w:rsidP="00EC1F84">
            <w:pPr>
              <w:jc w:val="both"/>
              <w:rPr>
                <w:color w:val="000000"/>
              </w:rPr>
            </w:pPr>
            <w:r w:rsidRPr="007001F1">
              <w:rPr>
                <w:color w:val="000000"/>
                <w:sz w:val="22"/>
                <w:szCs w:val="22"/>
              </w:rPr>
              <w:t>a)</w:t>
            </w:r>
            <w:r w:rsidR="00832D74">
              <w:rPr>
                <w:color w:val="000000"/>
                <w:sz w:val="22"/>
                <w:szCs w:val="22"/>
              </w:rPr>
              <w:t xml:space="preserve"> </w:t>
            </w:r>
            <w:r w:rsidR="00BE7BD4" w:rsidRPr="007001F1">
              <w:rPr>
                <w:color w:val="000000"/>
                <w:sz w:val="22"/>
                <w:szCs w:val="22"/>
              </w:rPr>
              <w:t>Nebol pri zadávaní zákazky identifikovaný konflikt záujmov podľa § 23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w:t>
            </w:r>
            <w:r w:rsidR="00832D74">
              <w:rPr>
                <w:color w:val="000000"/>
                <w:sz w:val="22"/>
                <w:szCs w:val="22"/>
              </w:rPr>
              <w:t xml:space="preserve"> </w:t>
            </w:r>
            <w:r w:rsidRPr="007001F1">
              <w:rPr>
                <w:color w:val="000000"/>
                <w:sz w:val="22"/>
                <w:szCs w:val="22"/>
              </w:rPr>
              <w:t>Boli v prípade konfliktu záujmov prijaté primerané opatrenia a vykonaná náprav</w:t>
            </w:r>
            <w:r w:rsidR="00BE66E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1207D0" w:rsidRPr="007001F1" w:rsidTr="007261E4">
        <w:trPr>
          <w:trHeight w:val="675"/>
        </w:trPr>
        <w:tc>
          <w:tcPr>
            <w:tcW w:w="582" w:type="dxa"/>
            <w:vMerge w:val="restart"/>
            <w:shd w:val="clear" w:color="auto" w:fill="auto"/>
            <w:noWrap/>
            <w:vAlign w:val="center"/>
          </w:tcPr>
          <w:p w:rsidR="001207D0" w:rsidRPr="007001F1" w:rsidRDefault="001207D0" w:rsidP="00872D5A">
            <w:pPr>
              <w:jc w:val="center"/>
              <w:rPr>
                <w:color w:val="000000"/>
              </w:rPr>
            </w:pPr>
            <w:r>
              <w:rPr>
                <w:color w:val="000000"/>
              </w:rPr>
              <w:t>7</w:t>
            </w: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1207D0" w:rsidRPr="007001F1" w:rsidTr="007261E4">
        <w:trPr>
          <w:trHeight w:val="675"/>
        </w:trPr>
        <w:tc>
          <w:tcPr>
            <w:tcW w:w="582" w:type="dxa"/>
            <w:vMerge/>
            <w:shd w:val="clear" w:color="auto" w:fill="auto"/>
            <w:noWrap/>
            <w:vAlign w:val="center"/>
          </w:tcPr>
          <w:p w:rsidR="001207D0" w:rsidRPr="007001F1" w:rsidRDefault="001207D0" w:rsidP="00872D5A">
            <w:pPr>
              <w:jc w:val="center"/>
              <w:rPr>
                <w:color w:val="000000"/>
              </w:rPr>
            </w:pP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8747D0" w:rsidRPr="007001F1" w:rsidTr="007261E4">
        <w:trPr>
          <w:trHeight w:val="675"/>
        </w:trPr>
        <w:tc>
          <w:tcPr>
            <w:tcW w:w="582" w:type="dxa"/>
            <w:shd w:val="clear" w:color="auto" w:fill="auto"/>
            <w:noWrap/>
            <w:vAlign w:val="center"/>
          </w:tcPr>
          <w:p w:rsidR="008747D0" w:rsidRPr="007001F1" w:rsidRDefault="008747D0" w:rsidP="00872D5A">
            <w:pPr>
              <w:jc w:val="center"/>
              <w:rPr>
                <w:color w:val="000000"/>
              </w:rPr>
            </w:pPr>
            <w:r>
              <w:rPr>
                <w:color w:val="000000"/>
              </w:rPr>
              <w:t>8</w:t>
            </w:r>
          </w:p>
        </w:tc>
        <w:tc>
          <w:tcPr>
            <w:tcW w:w="4820" w:type="dxa"/>
            <w:gridSpan w:val="2"/>
            <w:shd w:val="clear" w:color="auto" w:fill="auto"/>
            <w:vAlign w:val="center"/>
          </w:tcPr>
          <w:p w:rsidR="008747D0" w:rsidRPr="007001F1" w:rsidRDefault="008747D0"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1207D0" w:rsidRPr="007001F1" w:rsidTr="007261E4">
        <w:trPr>
          <w:trHeight w:val="20"/>
        </w:trPr>
        <w:tc>
          <w:tcPr>
            <w:tcW w:w="582" w:type="dxa"/>
            <w:shd w:val="clear" w:color="auto" w:fill="auto"/>
            <w:noWrap/>
            <w:vAlign w:val="center"/>
            <w:hideMark/>
          </w:tcPr>
          <w:p w:rsidR="001207D0" w:rsidRPr="007001F1" w:rsidRDefault="008747D0" w:rsidP="00872D5A">
            <w:pPr>
              <w:jc w:val="center"/>
              <w:rPr>
                <w:color w:val="000000"/>
              </w:rPr>
            </w:pPr>
            <w:r>
              <w:rPr>
                <w:color w:val="000000"/>
                <w:sz w:val="22"/>
                <w:szCs w:val="22"/>
              </w:rPr>
              <w:t>9</w:t>
            </w:r>
          </w:p>
        </w:tc>
        <w:tc>
          <w:tcPr>
            <w:tcW w:w="4820" w:type="dxa"/>
            <w:gridSpan w:val="2"/>
            <w:shd w:val="clear" w:color="auto" w:fill="auto"/>
            <w:vAlign w:val="center"/>
            <w:hideMark/>
          </w:tcPr>
          <w:p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r>
      <w:tr w:rsidR="001207D0" w:rsidRPr="007001F1" w:rsidTr="007261E4">
        <w:trPr>
          <w:trHeight w:val="300"/>
        </w:trPr>
        <w:tc>
          <w:tcPr>
            <w:tcW w:w="9087" w:type="dxa"/>
            <w:gridSpan w:val="7"/>
            <w:shd w:val="clear" w:color="auto" w:fill="auto"/>
            <w:noWrap/>
            <w:vAlign w:val="center"/>
          </w:tcPr>
          <w:p w:rsidR="001207D0" w:rsidRPr="007001F1" w:rsidRDefault="001207D0" w:rsidP="00872D5A">
            <w:pPr>
              <w:jc w:val="both"/>
              <w:rPr>
                <w:b/>
                <w:sz w:val="20"/>
                <w:szCs w:val="20"/>
              </w:rPr>
            </w:pPr>
            <w:r w:rsidRPr="007001F1">
              <w:rPr>
                <w:b/>
                <w:sz w:val="20"/>
                <w:szCs w:val="20"/>
              </w:rPr>
              <w:t>VYJADRENIE</w:t>
            </w:r>
          </w:p>
          <w:p w:rsidR="001207D0" w:rsidRPr="007001F1" w:rsidRDefault="001207D0" w:rsidP="00872D5A">
            <w:pPr>
              <w:jc w:val="both"/>
              <w:rPr>
                <w:sz w:val="20"/>
                <w:szCs w:val="20"/>
              </w:rPr>
            </w:pPr>
          </w:p>
          <w:p w:rsidR="001207D0" w:rsidRPr="00A20234" w:rsidRDefault="001207D0"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2"/>
              <w:t>[1]</w:t>
            </w:r>
          </w:p>
          <w:p w:rsidR="001207D0" w:rsidRPr="007001F1" w:rsidRDefault="001207D0" w:rsidP="00872D5A">
            <w:pPr>
              <w:rPr>
                <w:sz w:val="20"/>
                <w:szCs w:val="20"/>
              </w:rPr>
            </w:pPr>
          </w:p>
          <w:p w:rsidR="001207D0" w:rsidRPr="007001F1" w:rsidRDefault="001207D0" w:rsidP="00872D5A">
            <w:pPr>
              <w:rPr>
                <w:b/>
                <w:bCs/>
                <w:color w:val="000000"/>
              </w:rPr>
            </w:pP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53"/>
              <w:t>2</w:t>
            </w:r>
            <w:r w:rsidRPr="007001F1">
              <w:rPr>
                <w:b/>
                <w:bCs/>
                <w:sz w:val="22"/>
                <w:szCs w:val="22"/>
              </w:rPr>
              <w:t>:</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9087" w:type="dxa"/>
            <w:gridSpan w:val="7"/>
            <w:shd w:val="clear" w:color="auto" w:fill="auto"/>
            <w:noWrap/>
            <w:vAlign w:val="bottom"/>
            <w:hideMark/>
          </w:tcPr>
          <w:p w:rsidR="001207D0" w:rsidRPr="007001F1" w:rsidRDefault="001207D0" w:rsidP="00872D5A">
            <w:pPr>
              <w:jc w:val="center"/>
              <w:rPr>
                <w:color w:val="000000"/>
              </w:rPr>
            </w:pPr>
            <w:r w:rsidRPr="007001F1">
              <w:rPr>
                <w:color w:val="000000"/>
                <w:sz w:val="22"/>
                <w:szCs w:val="22"/>
              </w:rPr>
              <w:lastRenderedPageBreak/>
              <w:t> </w:t>
            </w:r>
          </w:p>
        </w:tc>
      </w:tr>
      <w:tr w:rsidR="001207D0" w:rsidRPr="007001F1" w:rsidTr="007261E4">
        <w:trPr>
          <w:trHeight w:val="300"/>
        </w:trPr>
        <w:tc>
          <w:tcPr>
            <w:tcW w:w="3559" w:type="dxa"/>
            <w:gridSpan w:val="2"/>
            <w:shd w:val="clear" w:color="000000" w:fill="FFFFFF"/>
            <w:vAlign w:val="center"/>
            <w:hideMark/>
          </w:tcPr>
          <w:p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54"/>
              <w:t>3</w:t>
            </w:r>
            <w:r w:rsidRPr="007001F1">
              <w:rPr>
                <w:b/>
                <w:bCs/>
                <w:sz w:val="22"/>
                <w:szCs w:val="22"/>
              </w:rPr>
              <w:t>:</w:t>
            </w:r>
          </w:p>
          <w:p w:rsidR="001207D0" w:rsidRPr="007001F1" w:rsidRDefault="001207D0" w:rsidP="00A90B4D">
            <w:pPr>
              <w:rPr>
                <w:b/>
                <w:bCs/>
              </w:rPr>
            </w:pP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bl>
    <w:p w:rsidR="00872D5A" w:rsidRPr="007001F1" w:rsidRDefault="00872D5A"/>
    <w:p w:rsidR="00872D5A" w:rsidRPr="007001F1" w:rsidRDefault="00872D5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rsidTr="002D20F9">
        <w:trPr>
          <w:trHeight w:val="645"/>
        </w:trPr>
        <w:tc>
          <w:tcPr>
            <w:tcW w:w="9087" w:type="dxa"/>
            <w:gridSpan w:val="7"/>
            <w:shd w:val="clear" w:color="000000" w:fill="60497A"/>
            <w:vAlign w:val="center"/>
            <w:hideMark/>
          </w:tcPr>
          <w:p w:rsidR="00872D5A" w:rsidRPr="007001F1" w:rsidRDefault="00872D5A"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0"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20"/>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660"/>
        </w:trPr>
        <w:tc>
          <w:tcPr>
            <w:tcW w:w="3559" w:type="dxa"/>
            <w:gridSpan w:val="2"/>
            <w:shd w:val="clear" w:color="auto" w:fill="auto"/>
            <w:vAlign w:val="center"/>
            <w:hideMark/>
          </w:tcPr>
          <w:p w:rsidR="00872D5A" w:rsidRPr="007001F1" w:rsidRDefault="00872D5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rsidTr="002D20F9">
        <w:trPr>
          <w:trHeight w:val="33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Nadlimitná zákazka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72D5A" w:rsidRPr="007001F1" w:rsidRDefault="00872D5A"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15"/>
        </w:trPr>
        <w:tc>
          <w:tcPr>
            <w:tcW w:w="582"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Poznámka</w:t>
            </w:r>
          </w:p>
        </w:tc>
      </w:tr>
      <w:tr w:rsidR="00ED3F92" w:rsidRPr="007001F1" w:rsidTr="002D20F9">
        <w:trPr>
          <w:trHeight w:val="302"/>
        </w:trPr>
        <w:tc>
          <w:tcPr>
            <w:tcW w:w="582" w:type="dxa"/>
            <w:vMerge w:val="restart"/>
            <w:shd w:val="clear" w:color="auto" w:fill="auto"/>
            <w:noWrap/>
            <w:vAlign w:val="center"/>
            <w:hideMark/>
          </w:tcPr>
          <w:p w:rsidR="00ED3F92" w:rsidRPr="007001F1" w:rsidRDefault="00ED3F92"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ED3F92" w:rsidRPr="007001F1" w:rsidRDefault="00EC1F84" w:rsidP="00EC1F84">
            <w:pPr>
              <w:jc w:val="both"/>
              <w:rPr>
                <w:color w:val="000000"/>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03"/>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BE66E6">
            <w:pPr>
              <w:jc w:val="both"/>
              <w:rPr>
                <w:color w:val="000000"/>
              </w:rPr>
            </w:pPr>
            <w:r w:rsidRPr="007001F1">
              <w:rPr>
                <w:color w:val="000000"/>
                <w:sz w:val="22"/>
                <w:szCs w:val="22"/>
              </w:rPr>
              <w:t>b) Bola určená PHZ podľa podmienok platných v čase odoslania oznámenia o použití priameho rokovacieho konania</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58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6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6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4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9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A138EB">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292"/>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7</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64"/>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5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1140"/>
        </w:trPr>
        <w:tc>
          <w:tcPr>
            <w:tcW w:w="582" w:type="dxa"/>
            <w:shd w:val="clear" w:color="auto" w:fill="auto"/>
            <w:noWrap/>
            <w:vAlign w:val="center"/>
            <w:hideMark/>
          </w:tcPr>
          <w:p w:rsidR="00ED3F92" w:rsidRPr="007001F1" w:rsidRDefault="003075EA" w:rsidP="00872D5A">
            <w:pPr>
              <w:jc w:val="center"/>
              <w:rPr>
                <w:color w:val="000000"/>
              </w:rPr>
            </w:pPr>
            <w:r>
              <w:rPr>
                <w:color w:val="000000"/>
                <w:sz w:val="22"/>
                <w:szCs w:val="22"/>
              </w:rPr>
              <w:t>9</w:t>
            </w:r>
          </w:p>
        </w:tc>
        <w:tc>
          <w:tcPr>
            <w:tcW w:w="4820" w:type="dxa"/>
            <w:gridSpan w:val="2"/>
            <w:shd w:val="clear" w:color="auto" w:fill="auto"/>
            <w:vAlign w:val="center"/>
          </w:tcPr>
          <w:p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F970C8">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517473" w:rsidP="003075EA">
            <w:pPr>
              <w:jc w:val="center"/>
              <w:rPr>
                <w:color w:val="000000"/>
              </w:rPr>
            </w:pPr>
            <w:r w:rsidRPr="007001F1">
              <w:rPr>
                <w:color w:val="000000"/>
                <w:sz w:val="22"/>
                <w:szCs w:val="22"/>
              </w:rPr>
              <w:lastRenderedPageBreak/>
              <w:t>1</w:t>
            </w:r>
            <w:r w:rsidR="003075EA">
              <w:rPr>
                <w:color w:val="000000"/>
                <w:sz w:val="22"/>
                <w:szCs w:val="22"/>
              </w:rPr>
              <w:t>0</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517473" w:rsidP="00872D5A">
            <w:pPr>
              <w:jc w:val="center"/>
              <w:rPr>
                <w:color w:val="000000"/>
              </w:rPr>
            </w:pPr>
            <w:r w:rsidRPr="007001F1">
              <w:rPr>
                <w:color w:val="000000"/>
                <w:sz w:val="22"/>
                <w:szCs w:val="22"/>
              </w:rPr>
              <w:t>1</w:t>
            </w:r>
            <w:r w:rsidR="003075EA">
              <w:rPr>
                <w:color w:val="000000"/>
                <w:sz w:val="22"/>
                <w:szCs w:val="22"/>
              </w:rPr>
              <w:t>1</w:t>
            </w:r>
          </w:p>
        </w:tc>
        <w:tc>
          <w:tcPr>
            <w:tcW w:w="4820" w:type="dxa"/>
            <w:gridSpan w:val="2"/>
            <w:shd w:val="clear" w:color="auto" w:fill="auto"/>
            <w:vAlign w:val="center"/>
            <w:hideMark/>
          </w:tcPr>
          <w:p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758"/>
        </w:trPr>
        <w:tc>
          <w:tcPr>
            <w:tcW w:w="582" w:type="dxa"/>
            <w:vMerge w:val="restart"/>
            <w:shd w:val="clear" w:color="auto" w:fill="auto"/>
            <w:noWrap/>
            <w:vAlign w:val="center"/>
            <w:hideMark/>
          </w:tcPr>
          <w:p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274"/>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2F51B0" w:rsidRPr="007001F1" w:rsidTr="002D20F9">
        <w:trPr>
          <w:trHeight w:val="20"/>
        </w:trPr>
        <w:tc>
          <w:tcPr>
            <w:tcW w:w="582" w:type="dxa"/>
            <w:shd w:val="clear" w:color="auto" w:fill="auto"/>
            <w:noWrap/>
            <w:vAlign w:val="center"/>
          </w:tcPr>
          <w:p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rsidR="002F51B0" w:rsidRPr="007001F1" w:rsidRDefault="002F51B0" w:rsidP="00872D5A">
            <w:pPr>
              <w:jc w:val="center"/>
              <w:rPr>
                <w:color w:val="000000"/>
              </w:rPr>
            </w:pPr>
          </w:p>
        </w:tc>
        <w:tc>
          <w:tcPr>
            <w:tcW w:w="567" w:type="dxa"/>
            <w:shd w:val="clear" w:color="auto" w:fill="auto"/>
            <w:vAlign w:val="center"/>
          </w:tcPr>
          <w:p w:rsidR="002F51B0" w:rsidRPr="007001F1" w:rsidRDefault="002F51B0" w:rsidP="00872D5A">
            <w:pPr>
              <w:jc w:val="center"/>
              <w:rPr>
                <w:color w:val="000000"/>
              </w:rPr>
            </w:pPr>
          </w:p>
        </w:tc>
        <w:tc>
          <w:tcPr>
            <w:tcW w:w="776" w:type="dxa"/>
            <w:shd w:val="clear" w:color="auto" w:fill="auto"/>
            <w:vAlign w:val="center"/>
          </w:tcPr>
          <w:p w:rsidR="002F51B0" w:rsidRPr="007001F1" w:rsidRDefault="002F51B0" w:rsidP="00872D5A">
            <w:pPr>
              <w:jc w:val="center"/>
              <w:rPr>
                <w:color w:val="000000"/>
              </w:rPr>
            </w:pPr>
          </w:p>
        </w:tc>
        <w:tc>
          <w:tcPr>
            <w:tcW w:w="1775" w:type="dxa"/>
            <w:shd w:val="clear" w:color="auto" w:fill="auto"/>
            <w:vAlign w:val="center"/>
          </w:tcPr>
          <w:p w:rsidR="002F51B0" w:rsidRPr="007001F1" w:rsidRDefault="002F51B0" w:rsidP="00872D5A">
            <w:pPr>
              <w:jc w:val="center"/>
              <w:rPr>
                <w:color w:val="000000"/>
              </w:rPr>
            </w:pPr>
          </w:p>
        </w:tc>
      </w:tr>
      <w:tr w:rsidR="00ED3F92" w:rsidRPr="007001F1" w:rsidTr="002D20F9">
        <w:trPr>
          <w:trHeight w:val="374"/>
        </w:trPr>
        <w:tc>
          <w:tcPr>
            <w:tcW w:w="582" w:type="dxa"/>
            <w:vMerge w:val="restart"/>
            <w:shd w:val="clear" w:color="auto" w:fill="auto"/>
            <w:noWrap/>
            <w:vAlign w:val="center"/>
          </w:tcPr>
          <w:p w:rsidR="00ED3F92" w:rsidRPr="007001F1" w:rsidRDefault="00ED3F92">
            <w:pPr>
              <w:jc w:val="center"/>
              <w:rPr>
                <w:color w:val="000000"/>
              </w:rPr>
            </w:pPr>
            <w:r w:rsidRPr="007001F1">
              <w:rPr>
                <w:color w:val="000000"/>
                <w:sz w:val="22"/>
                <w:szCs w:val="22"/>
              </w:rPr>
              <w:t>1</w:t>
            </w:r>
            <w:r w:rsidR="003075EA">
              <w:rPr>
                <w:color w:val="000000"/>
                <w:sz w:val="22"/>
                <w:szCs w:val="22"/>
              </w:rPr>
              <w:t>4</w:t>
            </w: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45"/>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47D0" w:rsidRPr="007001F1" w:rsidTr="002D20F9">
        <w:trPr>
          <w:trHeight w:val="84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15</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ED3F92" w:rsidRPr="007001F1" w:rsidTr="002D20F9">
        <w:trPr>
          <w:trHeight w:val="368"/>
        </w:trPr>
        <w:tc>
          <w:tcPr>
            <w:tcW w:w="582" w:type="dxa"/>
            <w:shd w:val="clear" w:color="auto" w:fill="auto"/>
            <w:noWrap/>
            <w:vAlign w:val="center"/>
            <w:hideMark/>
          </w:tcPr>
          <w:p w:rsidR="00ED3F92" w:rsidRPr="007001F1" w:rsidRDefault="00ED3F92">
            <w:pPr>
              <w:jc w:val="center"/>
              <w:rPr>
                <w:color w:val="000000"/>
              </w:rPr>
            </w:pPr>
            <w:r w:rsidRPr="007001F1">
              <w:rPr>
                <w:color w:val="000000"/>
                <w:sz w:val="22"/>
                <w:szCs w:val="22"/>
              </w:rPr>
              <w:t>16</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0533A1">
            <w:pPr>
              <w:jc w:val="center"/>
              <w:rPr>
                <w:color w:val="000000"/>
              </w:rPr>
            </w:pPr>
            <w:r w:rsidRPr="007001F1">
              <w:rPr>
                <w:color w:val="000000"/>
                <w:sz w:val="22"/>
                <w:szCs w:val="22"/>
              </w:rPr>
              <w:t>17</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D56171" w:rsidRPr="007001F1" w:rsidTr="002D20F9">
        <w:trPr>
          <w:trHeight w:val="20"/>
        </w:trPr>
        <w:tc>
          <w:tcPr>
            <w:tcW w:w="582" w:type="dxa"/>
            <w:shd w:val="clear" w:color="auto" w:fill="auto"/>
            <w:noWrap/>
            <w:vAlign w:val="center"/>
          </w:tcPr>
          <w:p w:rsidR="00D56171" w:rsidRPr="007001F1" w:rsidRDefault="00D56171">
            <w:pPr>
              <w:jc w:val="center"/>
              <w:rPr>
                <w:color w:val="000000"/>
              </w:rPr>
            </w:pPr>
            <w:r>
              <w:rPr>
                <w:color w:val="000000"/>
                <w:sz w:val="22"/>
                <w:szCs w:val="22"/>
              </w:rPr>
              <w:t>18</w:t>
            </w:r>
          </w:p>
        </w:tc>
        <w:tc>
          <w:tcPr>
            <w:tcW w:w="4820" w:type="dxa"/>
            <w:gridSpan w:val="2"/>
            <w:shd w:val="clear" w:color="auto" w:fill="auto"/>
            <w:vAlign w:val="center"/>
          </w:tcPr>
          <w:p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56171" w:rsidRPr="007001F1" w:rsidRDefault="00D56171" w:rsidP="00872D5A">
            <w:pPr>
              <w:jc w:val="center"/>
              <w:rPr>
                <w:color w:val="000000"/>
              </w:rPr>
            </w:pPr>
          </w:p>
        </w:tc>
        <w:tc>
          <w:tcPr>
            <w:tcW w:w="567" w:type="dxa"/>
            <w:shd w:val="clear" w:color="auto" w:fill="auto"/>
            <w:vAlign w:val="center"/>
          </w:tcPr>
          <w:p w:rsidR="00D56171" w:rsidRPr="007001F1" w:rsidRDefault="00D56171" w:rsidP="00872D5A">
            <w:pPr>
              <w:jc w:val="center"/>
              <w:rPr>
                <w:color w:val="000000"/>
              </w:rPr>
            </w:pPr>
          </w:p>
        </w:tc>
        <w:tc>
          <w:tcPr>
            <w:tcW w:w="776" w:type="dxa"/>
            <w:shd w:val="clear" w:color="auto" w:fill="auto"/>
            <w:vAlign w:val="center"/>
          </w:tcPr>
          <w:p w:rsidR="00D56171" w:rsidRPr="007001F1" w:rsidRDefault="00D56171" w:rsidP="00872D5A">
            <w:pPr>
              <w:jc w:val="center"/>
              <w:rPr>
                <w:color w:val="000000"/>
              </w:rPr>
            </w:pPr>
          </w:p>
        </w:tc>
        <w:tc>
          <w:tcPr>
            <w:tcW w:w="1775" w:type="dxa"/>
            <w:shd w:val="clear" w:color="auto" w:fill="auto"/>
            <w:vAlign w:val="center"/>
          </w:tcPr>
          <w:p w:rsidR="00D56171" w:rsidRPr="007001F1" w:rsidRDefault="00D56171" w:rsidP="00872D5A">
            <w:pPr>
              <w:jc w:val="center"/>
              <w:rPr>
                <w:color w:val="000000"/>
              </w:rPr>
            </w:pPr>
          </w:p>
        </w:tc>
      </w:tr>
      <w:tr w:rsidR="00872D5A" w:rsidRPr="007001F1" w:rsidTr="002D20F9">
        <w:trPr>
          <w:trHeight w:val="300"/>
        </w:trPr>
        <w:tc>
          <w:tcPr>
            <w:tcW w:w="9087" w:type="dxa"/>
            <w:gridSpan w:val="7"/>
            <w:shd w:val="clear" w:color="auto" w:fill="auto"/>
            <w:noWrap/>
            <w:vAlign w:val="center"/>
          </w:tcPr>
          <w:p w:rsidR="00872D5A" w:rsidRPr="007001F1" w:rsidRDefault="00872D5A" w:rsidP="00872D5A">
            <w:pPr>
              <w:jc w:val="both"/>
              <w:rPr>
                <w:b/>
                <w:sz w:val="20"/>
                <w:szCs w:val="20"/>
              </w:rPr>
            </w:pPr>
            <w:r w:rsidRPr="007001F1">
              <w:rPr>
                <w:b/>
                <w:sz w:val="20"/>
                <w:szCs w:val="20"/>
              </w:rPr>
              <w:t>VYJADRENIE</w:t>
            </w:r>
          </w:p>
          <w:p w:rsidR="00872D5A" w:rsidRPr="007001F1" w:rsidRDefault="00872D5A" w:rsidP="00872D5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5"/>
              <w:t>[1]</w:t>
            </w:r>
          </w:p>
          <w:p w:rsidR="00872D5A" w:rsidRPr="007001F1" w:rsidRDefault="00872D5A" w:rsidP="00872D5A">
            <w:pPr>
              <w:rPr>
                <w:b/>
                <w:bCs/>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56"/>
              <w:t>2</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9087" w:type="dxa"/>
            <w:gridSpan w:val="7"/>
            <w:shd w:val="clear" w:color="auto" w:fill="auto"/>
            <w:noWrap/>
            <w:vAlign w:val="bottom"/>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7"/>
              <w:t>3</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675A3D" w:rsidRPr="007001F1" w:rsidTr="007261E4">
        <w:trPr>
          <w:trHeight w:val="645"/>
        </w:trPr>
        <w:tc>
          <w:tcPr>
            <w:tcW w:w="9087" w:type="dxa"/>
            <w:gridSpan w:val="7"/>
            <w:shd w:val="clear" w:color="000000" w:fill="60497A"/>
            <w:vAlign w:val="center"/>
            <w:hideMark/>
          </w:tcPr>
          <w:p w:rsidR="00675A3D" w:rsidRPr="007001F1" w:rsidRDefault="00675A3D" w:rsidP="00675A3D">
            <w:pPr>
              <w:jc w:val="center"/>
              <w:rPr>
                <w:b/>
                <w:bCs/>
                <w:color w:val="FFFFFF"/>
              </w:rPr>
            </w:pPr>
            <w:r w:rsidRPr="007001F1">
              <w:rPr>
                <w:b/>
                <w:bCs/>
                <w:color w:val="FFFFFF"/>
              </w:rPr>
              <w:lastRenderedPageBreak/>
              <w:t>Kontrolný zoznam k finančnej kontrole VO</w:t>
            </w:r>
            <w:r w:rsidRPr="007001F1">
              <w:rPr>
                <w:b/>
                <w:bCs/>
                <w:color w:val="FFFFFF"/>
              </w:rPr>
              <w:br/>
            </w:r>
            <w:bookmarkStart w:id="21"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1"/>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660"/>
        </w:trPr>
        <w:tc>
          <w:tcPr>
            <w:tcW w:w="3559" w:type="dxa"/>
            <w:gridSpan w:val="2"/>
            <w:shd w:val="clear" w:color="auto" w:fill="auto"/>
            <w:vAlign w:val="center"/>
            <w:hideMark/>
          </w:tcPr>
          <w:p w:rsidR="00675A3D" w:rsidRPr="007001F1" w:rsidRDefault="00675A3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rsidTr="007261E4">
        <w:trPr>
          <w:trHeight w:val="33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Nadlimitná zákazka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Rokovacie konanie so zverejnením (§ 70 ZVO)</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A3D" w:rsidRPr="007001F1" w:rsidRDefault="00675A3D" w:rsidP="00675A3D">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proofErr w:type="spellStart"/>
            <w:r w:rsidR="00675A3D" w:rsidRPr="007001F1">
              <w:rPr>
                <w:color w:val="000000"/>
                <w:sz w:val="22"/>
                <w:szCs w:val="22"/>
              </w:rPr>
              <w:t>ante</w:t>
            </w:r>
            <w:proofErr w:type="spellEnd"/>
            <w:r w:rsidR="00675A3D" w:rsidRPr="007001F1">
              <w:rPr>
                <w:color w:val="000000"/>
                <w:sz w:val="22"/>
                <w:szCs w:val="22"/>
              </w:rPr>
              <w:t xml:space="preserve"> kontrola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15"/>
        </w:trPr>
        <w:tc>
          <w:tcPr>
            <w:tcW w:w="582"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Poznámka</w:t>
            </w:r>
          </w:p>
        </w:tc>
      </w:tr>
      <w:tr w:rsidR="00962446" w:rsidRPr="007001F1" w:rsidTr="002B4A5C">
        <w:trPr>
          <w:trHeight w:val="377"/>
        </w:trPr>
        <w:tc>
          <w:tcPr>
            <w:tcW w:w="582" w:type="dxa"/>
            <w:vMerge w:val="restart"/>
            <w:shd w:val="clear" w:color="auto" w:fill="auto"/>
            <w:noWrap/>
            <w:vAlign w:val="center"/>
            <w:hideMark/>
          </w:tcPr>
          <w:p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73492" w:rsidRPr="007001F1" w:rsidTr="002B4A5C">
        <w:trPr>
          <w:trHeight w:val="226"/>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090C17">
        <w:trPr>
          <w:trHeight w:val="87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40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CC4C45" w:rsidRPr="007001F1" w:rsidTr="007261E4">
        <w:trPr>
          <w:trHeight w:val="20"/>
        </w:trPr>
        <w:tc>
          <w:tcPr>
            <w:tcW w:w="582" w:type="dxa"/>
            <w:shd w:val="clear" w:color="auto" w:fill="auto"/>
            <w:noWrap/>
            <w:vAlign w:val="center"/>
          </w:tcPr>
          <w:p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CC4C45" w:rsidRPr="007001F1" w:rsidRDefault="00CC4C45" w:rsidP="00EC1F84">
            <w:pPr>
              <w:jc w:val="both"/>
              <w:rPr>
                <w:color w:val="000000"/>
              </w:rPr>
            </w:pPr>
          </w:p>
        </w:tc>
        <w:tc>
          <w:tcPr>
            <w:tcW w:w="567" w:type="dxa"/>
            <w:shd w:val="clear" w:color="auto" w:fill="auto"/>
            <w:vAlign w:val="center"/>
          </w:tcPr>
          <w:p w:rsidR="00CC4C45" w:rsidRPr="007001F1" w:rsidRDefault="00CC4C45" w:rsidP="00EC1F84">
            <w:pPr>
              <w:jc w:val="both"/>
              <w:rPr>
                <w:color w:val="000000"/>
              </w:rPr>
            </w:pPr>
          </w:p>
        </w:tc>
        <w:tc>
          <w:tcPr>
            <w:tcW w:w="776" w:type="dxa"/>
            <w:shd w:val="clear" w:color="auto" w:fill="auto"/>
            <w:vAlign w:val="center"/>
          </w:tcPr>
          <w:p w:rsidR="00CC4C45" w:rsidRPr="007001F1" w:rsidRDefault="00CC4C45" w:rsidP="00EC1F84">
            <w:pPr>
              <w:jc w:val="both"/>
              <w:rPr>
                <w:color w:val="000000"/>
              </w:rPr>
            </w:pPr>
          </w:p>
        </w:tc>
        <w:tc>
          <w:tcPr>
            <w:tcW w:w="1775" w:type="dxa"/>
            <w:shd w:val="clear" w:color="auto" w:fill="auto"/>
            <w:vAlign w:val="center"/>
          </w:tcPr>
          <w:p w:rsidR="00CC4C45" w:rsidRPr="007001F1" w:rsidRDefault="00CC4C45" w:rsidP="00EC1F84">
            <w:pPr>
              <w:jc w:val="both"/>
              <w:rPr>
                <w:color w:val="000000"/>
              </w:rPr>
            </w:pPr>
          </w:p>
        </w:tc>
      </w:tr>
      <w:tr w:rsidR="00BC116C" w:rsidRPr="007001F1" w:rsidTr="007261E4">
        <w:trPr>
          <w:trHeight w:val="20"/>
        </w:trPr>
        <w:tc>
          <w:tcPr>
            <w:tcW w:w="582" w:type="dxa"/>
            <w:shd w:val="clear" w:color="auto" w:fill="auto"/>
            <w:noWrap/>
            <w:vAlign w:val="center"/>
          </w:tcPr>
          <w:p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rsidR="00BC116C" w:rsidRPr="007001F1" w:rsidRDefault="00BC116C" w:rsidP="00EC1F84">
            <w:pPr>
              <w:jc w:val="both"/>
              <w:rPr>
                <w:color w:val="000000"/>
              </w:rPr>
            </w:pPr>
          </w:p>
        </w:tc>
        <w:tc>
          <w:tcPr>
            <w:tcW w:w="567" w:type="dxa"/>
            <w:shd w:val="clear" w:color="auto" w:fill="auto"/>
            <w:vAlign w:val="center"/>
          </w:tcPr>
          <w:p w:rsidR="00BC116C" w:rsidRPr="007001F1" w:rsidRDefault="00BC116C" w:rsidP="00EC1F84">
            <w:pPr>
              <w:jc w:val="both"/>
              <w:rPr>
                <w:color w:val="000000"/>
              </w:rPr>
            </w:pPr>
          </w:p>
        </w:tc>
        <w:tc>
          <w:tcPr>
            <w:tcW w:w="776" w:type="dxa"/>
            <w:shd w:val="clear" w:color="auto" w:fill="auto"/>
            <w:vAlign w:val="center"/>
          </w:tcPr>
          <w:p w:rsidR="00BC116C" w:rsidRPr="007001F1" w:rsidRDefault="00BC116C" w:rsidP="00EC1F84">
            <w:pPr>
              <w:jc w:val="both"/>
              <w:rPr>
                <w:color w:val="000000"/>
              </w:rPr>
            </w:pPr>
          </w:p>
        </w:tc>
        <w:tc>
          <w:tcPr>
            <w:tcW w:w="1775" w:type="dxa"/>
            <w:shd w:val="clear" w:color="auto" w:fill="auto"/>
            <w:vAlign w:val="center"/>
          </w:tcPr>
          <w:p w:rsidR="00BC116C" w:rsidRPr="007001F1" w:rsidRDefault="00BC116C"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1268"/>
        </w:trPr>
        <w:tc>
          <w:tcPr>
            <w:tcW w:w="582" w:type="dxa"/>
            <w:vMerge w:val="restart"/>
            <w:shd w:val="clear" w:color="auto" w:fill="auto"/>
            <w:noWrap/>
            <w:vAlign w:val="center"/>
            <w:hideMark/>
          </w:tcPr>
          <w:p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26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299"/>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2B4A5C">
        <w:trPr>
          <w:trHeight w:val="275"/>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36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760"/>
        </w:trPr>
        <w:tc>
          <w:tcPr>
            <w:tcW w:w="582" w:type="dxa"/>
            <w:vMerge w:val="restart"/>
            <w:shd w:val="clear" w:color="auto" w:fill="auto"/>
            <w:noWrap/>
            <w:vAlign w:val="center"/>
          </w:tcPr>
          <w:p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6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proofErr w:type="spellStart"/>
            <w:r w:rsidRPr="007001F1">
              <w:rPr>
                <w:color w:val="000000"/>
                <w:sz w:val="22"/>
                <w:szCs w:val="22"/>
              </w:rPr>
              <w:t>RKsZ</w:t>
            </w:r>
            <w:proofErr w:type="spellEnd"/>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proofErr w:type="spellStart"/>
            <w:r w:rsidRPr="007001F1">
              <w:rPr>
                <w:color w:val="000000"/>
                <w:sz w:val="22"/>
                <w:szCs w:val="22"/>
              </w:rPr>
              <w:t>RKsZ</w:t>
            </w:r>
            <w:proofErr w:type="spellEnd"/>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2B4A5C">
        <w:trPr>
          <w:trHeight w:val="318"/>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8</w:t>
            </w:r>
          </w:p>
        </w:tc>
        <w:tc>
          <w:tcPr>
            <w:tcW w:w="4820" w:type="dxa"/>
            <w:gridSpan w:val="2"/>
            <w:shd w:val="clear" w:color="auto" w:fill="auto"/>
            <w:vAlign w:val="center"/>
          </w:tcPr>
          <w:p w:rsidR="00973492" w:rsidRPr="007001F1" w:rsidRDefault="00973492"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1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593E9D">
            <w:pPr>
              <w:jc w:val="both"/>
            </w:pPr>
            <w:r w:rsidRPr="007001F1">
              <w:rPr>
                <w:sz w:val="22"/>
                <w:szCs w:val="22"/>
              </w:rPr>
              <w:t>b) Boli v prípade konfliktu záujmov prijaté primerané opatrenia a vykonaná náprav</w:t>
            </w:r>
            <w:r w:rsidR="00593E9D">
              <w:rPr>
                <w:sz w:val="22"/>
                <w:szCs w:val="22"/>
              </w:rPr>
              <w:t>a</w:t>
            </w:r>
            <w:r w:rsidRPr="007001F1">
              <w:rPr>
                <w:sz w:val="22"/>
                <w:szCs w:val="22"/>
              </w:rPr>
              <w:t xml:space="preserve"> v zmysle          § 23 ods. 5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82"/>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20</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center"/>
          </w:tcPr>
          <w:p w:rsidR="00675A3D" w:rsidRPr="007001F1" w:rsidRDefault="00675A3D" w:rsidP="00675A3D">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8"/>
              <w:t>[1]</w:t>
            </w:r>
          </w:p>
          <w:p w:rsidR="00675A3D" w:rsidRPr="007001F1" w:rsidRDefault="00675A3D" w:rsidP="00675A3D">
            <w:pPr>
              <w:rPr>
                <w:b/>
                <w:bCs/>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59"/>
              <w:t>2</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bottom"/>
            <w:hideMark/>
          </w:tcPr>
          <w:p w:rsidR="00675A3D" w:rsidRPr="007001F1" w:rsidRDefault="00675A3D" w:rsidP="00675A3D">
            <w:pPr>
              <w:jc w:val="cente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0"/>
              <w:t>3</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bl>
    <w:p w:rsidR="004602AE" w:rsidRPr="007001F1" w:rsidRDefault="004602AE"/>
    <w:p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rsidTr="002D20F9">
        <w:trPr>
          <w:trHeight w:val="645"/>
        </w:trPr>
        <w:tc>
          <w:tcPr>
            <w:tcW w:w="9087" w:type="dxa"/>
            <w:gridSpan w:val="7"/>
            <w:shd w:val="clear" w:color="000000" w:fill="60497A"/>
            <w:vAlign w:val="center"/>
            <w:hideMark/>
          </w:tcPr>
          <w:p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2"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2"/>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660"/>
        </w:trPr>
        <w:tc>
          <w:tcPr>
            <w:tcW w:w="3559" w:type="dxa"/>
            <w:gridSpan w:val="2"/>
            <w:shd w:val="clear" w:color="auto" w:fill="auto"/>
            <w:vAlign w:val="center"/>
            <w:hideMark/>
          </w:tcPr>
          <w:p w:rsidR="004602AE" w:rsidRPr="007001F1" w:rsidRDefault="004602A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rsidTr="002D20F9">
        <w:trPr>
          <w:trHeight w:val="33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Nadlimitná zákazka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Rokovacie konanie so zverejnením (§ 70 ZVO)</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602AE" w:rsidRPr="007001F1" w:rsidRDefault="004602AE"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proofErr w:type="spellStart"/>
            <w:r w:rsidR="004602AE" w:rsidRPr="007001F1">
              <w:rPr>
                <w:color w:val="000000"/>
                <w:sz w:val="22"/>
                <w:szCs w:val="22"/>
              </w:rPr>
              <w:t>ante</w:t>
            </w:r>
            <w:proofErr w:type="spellEnd"/>
            <w:r w:rsidR="004602AE" w:rsidRPr="007001F1">
              <w:rPr>
                <w:color w:val="000000"/>
                <w:sz w:val="22"/>
                <w:szCs w:val="22"/>
              </w:rPr>
              <w:t xml:space="preserve"> kontrola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tcPr>
          <w:p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rsidR="00A94CA8" w:rsidRPr="007001F1" w:rsidRDefault="00A94CA8" w:rsidP="00A94CA8">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15"/>
        </w:trPr>
        <w:tc>
          <w:tcPr>
            <w:tcW w:w="582"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Poznámka</w:t>
            </w:r>
          </w:p>
        </w:tc>
      </w:tr>
      <w:tr w:rsidR="00973492" w:rsidRPr="007001F1" w:rsidTr="002D20F9">
        <w:trPr>
          <w:trHeight w:val="34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757"/>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 xml:space="preserve">Neboli identifikované rizikové indikátory, </w:t>
            </w:r>
            <w:r w:rsidR="00EE44E4" w:rsidRPr="007001F1">
              <w:rPr>
                <w:color w:val="000000"/>
                <w:sz w:val="22"/>
                <w:szCs w:val="22"/>
              </w:rPr>
              <w:lastRenderedPageBreak/>
              <w:t>ktoré môžu iniciovať spoluprácu s PMÚ alebo OČTK?</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302"/>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Boli v prípade konfliktu záujmov prijaté primerané opatrenia a vykonaná ná</w:t>
            </w:r>
            <w:r w:rsidR="00EC1F84" w:rsidRPr="007001F1">
              <w:rPr>
                <w:sz w:val="22"/>
                <w:szCs w:val="22"/>
              </w:rPr>
              <w:t>prav</w:t>
            </w:r>
            <w:r w:rsidR="00593E9D">
              <w:rPr>
                <w:sz w:val="22"/>
                <w:szCs w:val="22"/>
              </w:rPr>
              <w:t>a</w:t>
            </w:r>
            <w:r w:rsidR="00EC1F84" w:rsidRPr="007001F1">
              <w:rPr>
                <w:sz w:val="22"/>
                <w:szCs w:val="22"/>
              </w:rPr>
              <w:t xml:space="preserve"> v zmysle § 23 ods. 5 ZVO?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1140"/>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1140"/>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prvej ex</w:t>
            </w:r>
            <w:r w:rsidR="00F737F2">
              <w:rPr>
                <w:sz w:val="22"/>
                <w:szCs w:val="22"/>
              </w:rPr>
              <w:t xml:space="preserve"> </w:t>
            </w:r>
            <w:proofErr w:type="spellStart"/>
            <w:r w:rsidRPr="007001F1">
              <w:rPr>
                <w:sz w:val="22"/>
                <w:szCs w:val="22"/>
              </w:rPr>
              <w:t>ante</w:t>
            </w:r>
            <w:proofErr w:type="spellEnd"/>
            <w:r w:rsidRPr="007001F1">
              <w:rPr>
                <w:sz w:val="22"/>
                <w:szCs w:val="22"/>
              </w:rPr>
              <w:t xml:space="preserve"> kontroly ?</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352"/>
        </w:trPr>
        <w:tc>
          <w:tcPr>
            <w:tcW w:w="582" w:type="dxa"/>
            <w:vMerge w:val="restart"/>
            <w:shd w:val="clear" w:color="auto" w:fill="auto"/>
            <w:noWrap/>
            <w:vAlign w:val="center"/>
          </w:tcPr>
          <w:p w:rsidR="00973492" w:rsidRPr="007001F1" w:rsidRDefault="00973492" w:rsidP="00C1211A">
            <w:pPr>
              <w:jc w:val="center"/>
              <w:rPr>
                <w:color w:val="000000"/>
              </w:rPr>
            </w:pPr>
            <w:r w:rsidRPr="007001F1">
              <w:rPr>
                <w:color w:val="000000"/>
                <w:sz w:val="22"/>
                <w:szCs w:val="22"/>
              </w:rPr>
              <w:t>6</w:t>
            </w: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88"/>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428"/>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36"/>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88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10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43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34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39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633"/>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B57220" w:rsidRPr="007001F1" w:rsidTr="002D20F9">
        <w:trPr>
          <w:trHeight w:val="930"/>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41"/>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930"/>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8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84"/>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177DF0" w:rsidRPr="007001F1" w:rsidTr="002D20F9">
        <w:trPr>
          <w:trHeight w:val="236"/>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177DF0" w:rsidRPr="007001F1" w:rsidRDefault="00177DF0" w:rsidP="00EC1F84">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44"/>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593E9D">
            <w:pPr>
              <w:jc w:val="both"/>
              <w:rPr>
                <w:color w:val="000000"/>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rsidR="00177DF0" w:rsidRPr="007001F1" w:rsidRDefault="00177DF0" w:rsidP="00C1211A">
            <w:pPr>
              <w:jc w:val="center"/>
              <w:rPr>
                <w:color w:val="000000"/>
              </w:rPr>
            </w:pPr>
          </w:p>
        </w:tc>
        <w:tc>
          <w:tcPr>
            <w:tcW w:w="567" w:type="dxa"/>
            <w:vMerge w:val="restart"/>
            <w:shd w:val="clear" w:color="auto" w:fill="auto"/>
            <w:vAlign w:val="center"/>
          </w:tcPr>
          <w:p w:rsidR="00177DF0" w:rsidRPr="007001F1" w:rsidRDefault="00177DF0" w:rsidP="00C1211A">
            <w:pPr>
              <w:jc w:val="center"/>
              <w:rPr>
                <w:color w:val="000000"/>
              </w:rPr>
            </w:pPr>
          </w:p>
        </w:tc>
        <w:tc>
          <w:tcPr>
            <w:tcW w:w="776" w:type="dxa"/>
            <w:vMerge w:val="restart"/>
            <w:shd w:val="clear" w:color="auto" w:fill="auto"/>
            <w:vAlign w:val="center"/>
          </w:tcPr>
          <w:p w:rsidR="00177DF0" w:rsidRPr="007001F1" w:rsidRDefault="00177DF0" w:rsidP="00C1211A">
            <w:pPr>
              <w:jc w:val="center"/>
              <w:rPr>
                <w:color w:val="000000"/>
              </w:rPr>
            </w:pPr>
          </w:p>
        </w:tc>
        <w:tc>
          <w:tcPr>
            <w:tcW w:w="1775" w:type="dxa"/>
            <w:vMerge w:val="restart"/>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rsidR="00177DF0" w:rsidRPr="007001F1" w:rsidRDefault="00177DF0" w:rsidP="00C1211A">
            <w:pPr>
              <w:jc w:val="center"/>
              <w:rPr>
                <w:color w:val="000000"/>
              </w:rPr>
            </w:pPr>
          </w:p>
        </w:tc>
        <w:tc>
          <w:tcPr>
            <w:tcW w:w="567" w:type="dxa"/>
            <w:vMerge/>
            <w:shd w:val="clear" w:color="auto" w:fill="auto"/>
            <w:vAlign w:val="center"/>
          </w:tcPr>
          <w:p w:rsidR="00177DF0" w:rsidRPr="007001F1" w:rsidRDefault="00177DF0" w:rsidP="00C1211A">
            <w:pPr>
              <w:jc w:val="center"/>
              <w:rPr>
                <w:color w:val="000000"/>
              </w:rPr>
            </w:pPr>
          </w:p>
        </w:tc>
        <w:tc>
          <w:tcPr>
            <w:tcW w:w="776" w:type="dxa"/>
            <w:vMerge/>
            <w:shd w:val="clear" w:color="auto" w:fill="auto"/>
            <w:vAlign w:val="center"/>
          </w:tcPr>
          <w:p w:rsidR="00177DF0" w:rsidRPr="007001F1" w:rsidRDefault="00177DF0" w:rsidP="00C1211A">
            <w:pPr>
              <w:jc w:val="center"/>
              <w:rPr>
                <w:color w:val="000000"/>
              </w:rPr>
            </w:pPr>
          </w:p>
        </w:tc>
        <w:tc>
          <w:tcPr>
            <w:tcW w:w="1775" w:type="dxa"/>
            <w:vMerge/>
            <w:shd w:val="clear" w:color="auto" w:fill="auto"/>
            <w:vAlign w:val="center"/>
          </w:tcPr>
          <w:p w:rsidR="00177DF0" w:rsidRPr="007001F1" w:rsidRDefault="00177DF0" w:rsidP="00C1211A">
            <w:pPr>
              <w:jc w:val="center"/>
              <w:rPr>
                <w:color w:val="000000"/>
              </w:rPr>
            </w:pPr>
          </w:p>
        </w:tc>
      </w:tr>
      <w:tr w:rsidR="00B57220" w:rsidRPr="007001F1" w:rsidTr="002D20F9">
        <w:trPr>
          <w:trHeight w:val="629"/>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17</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139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8</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19</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66"/>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20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žiadostí o účasť v</w:t>
            </w:r>
            <w:r w:rsidR="003075EA">
              <w:rPr>
                <w:color w:val="000000"/>
                <w:sz w:val="22"/>
                <w:szCs w:val="22"/>
              </w:rPr>
              <w:t> </w:t>
            </w:r>
            <w:proofErr w:type="spellStart"/>
            <w:r w:rsidRPr="007001F1">
              <w:rPr>
                <w:color w:val="000000"/>
                <w:sz w:val="22"/>
                <w:szCs w:val="22"/>
              </w:rPr>
              <w:t>RKsZ</w:t>
            </w:r>
            <w:proofErr w:type="spellEnd"/>
            <w:r w:rsidR="003075EA">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3075EA">
              <w:rPr>
                <w:color w:val="000000"/>
                <w:sz w:val="22"/>
                <w:szCs w:val="22"/>
              </w:rPr>
              <w:t> </w:t>
            </w:r>
            <w:proofErr w:type="spellStart"/>
            <w:r w:rsidRPr="007001F1">
              <w:rPr>
                <w:color w:val="000000"/>
                <w:sz w:val="22"/>
                <w:szCs w:val="22"/>
              </w:rPr>
              <w:t>RKsZ</w:t>
            </w:r>
            <w:proofErr w:type="spellEnd"/>
            <w:r w:rsidR="003075EA">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26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22</w:t>
            </w: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tcPr>
          <w:p w:rsidR="004602AE" w:rsidRPr="007001F1" w:rsidRDefault="00412C76" w:rsidP="00C1211A">
            <w:pPr>
              <w:jc w:val="center"/>
              <w:rPr>
                <w:color w:val="000000"/>
              </w:rPr>
            </w:pPr>
            <w:r w:rsidRPr="007001F1">
              <w:rPr>
                <w:color w:val="000000"/>
                <w:sz w:val="22"/>
                <w:szCs w:val="22"/>
              </w:rPr>
              <w:t>23</w:t>
            </w:r>
          </w:p>
        </w:tc>
        <w:tc>
          <w:tcPr>
            <w:tcW w:w="4820" w:type="dxa"/>
            <w:gridSpan w:val="2"/>
            <w:shd w:val="clear" w:color="auto" w:fill="auto"/>
            <w:vAlign w:val="center"/>
          </w:tcPr>
          <w:p w:rsidR="004602AE" w:rsidRPr="007001F1" w:rsidRDefault="004602AE" w:rsidP="00EC1F84">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4602AE" w:rsidRPr="007001F1" w:rsidRDefault="004602AE" w:rsidP="00C1211A">
            <w:pPr>
              <w:jc w:val="center"/>
              <w:rPr>
                <w:color w:val="000000"/>
              </w:rPr>
            </w:pPr>
          </w:p>
        </w:tc>
        <w:tc>
          <w:tcPr>
            <w:tcW w:w="567" w:type="dxa"/>
            <w:shd w:val="clear" w:color="auto" w:fill="auto"/>
            <w:vAlign w:val="center"/>
          </w:tcPr>
          <w:p w:rsidR="004602AE" w:rsidRPr="007001F1" w:rsidRDefault="004602AE" w:rsidP="00C1211A">
            <w:pPr>
              <w:jc w:val="center"/>
              <w:rPr>
                <w:color w:val="000000"/>
              </w:rPr>
            </w:pPr>
          </w:p>
        </w:tc>
        <w:tc>
          <w:tcPr>
            <w:tcW w:w="776" w:type="dxa"/>
            <w:shd w:val="clear" w:color="auto" w:fill="auto"/>
            <w:vAlign w:val="center"/>
          </w:tcPr>
          <w:p w:rsidR="004602AE" w:rsidRPr="007001F1" w:rsidRDefault="004602AE" w:rsidP="00C1211A">
            <w:pPr>
              <w:jc w:val="center"/>
              <w:rPr>
                <w:color w:val="000000"/>
              </w:rPr>
            </w:pPr>
          </w:p>
        </w:tc>
        <w:tc>
          <w:tcPr>
            <w:tcW w:w="1775" w:type="dxa"/>
            <w:shd w:val="clear" w:color="auto" w:fill="auto"/>
            <w:vAlign w:val="center"/>
          </w:tcPr>
          <w:p w:rsidR="004602AE" w:rsidRPr="007001F1" w:rsidRDefault="004602AE"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12C76" w:rsidP="00C1211A">
            <w:pPr>
              <w:jc w:val="center"/>
              <w:rPr>
                <w:color w:val="000000"/>
              </w:rPr>
            </w:pPr>
            <w:r w:rsidRPr="007001F1">
              <w:rPr>
                <w:color w:val="000000"/>
                <w:sz w:val="22"/>
                <w:szCs w:val="22"/>
              </w:rPr>
              <w:t>24</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CC4C45" w:rsidP="00C1211A">
            <w:pPr>
              <w:jc w:val="center"/>
              <w:rPr>
                <w:color w:val="000000"/>
              </w:rPr>
            </w:pPr>
            <w:r>
              <w:rPr>
                <w:color w:val="000000"/>
                <w:sz w:val="22"/>
                <w:szCs w:val="22"/>
              </w:rPr>
              <w:t>25</w:t>
            </w:r>
          </w:p>
        </w:tc>
        <w:tc>
          <w:tcPr>
            <w:tcW w:w="4820" w:type="dxa"/>
            <w:gridSpan w:val="2"/>
            <w:shd w:val="clear" w:color="auto" w:fill="auto"/>
            <w:vAlign w:val="center"/>
          </w:tcPr>
          <w:p w:rsidR="00CC4C45" w:rsidRPr="007001F1" w:rsidRDefault="00CC4C45"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4602AE" w:rsidRPr="007001F1" w:rsidTr="002D20F9">
        <w:trPr>
          <w:trHeight w:val="300"/>
        </w:trPr>
        <w:tc>
          <w:tcPr>
            <w:tcW w:w="9087" w:type="dxa"/>
            <w:gridSpan w:val="7"/>
            <w:shd w:val="clear" w:color="auto" w:fill="auto"/>
            <w:noWrap/>
            <w:vAlign w:val="center"/>
          </w:tcPr>
          <w:p w:rsidR="004602AE" w:rsidRPr="007001F1" w:rsidRDefault="004602AE" w:rsidP="00C1211A">
            <w:pPr>
              <w:jc w:val="both"/>
              <w:rPr>
                <w:b/>
                <w:sz w:val="20"/>
                <w:szCs w:val="20"/>
              </w:rPr>
            </w:pPr>
            <w:r w:rsidRPr="007001F1">
              <w:rPr>
                <w:b/>
                <w:sz w:val="20"/>
                <w:szCs w:val="20"/>
              </w:rPr>
              <w:t>VYJADRENIE</w:t>
            </w:r>
          </w:p>
          <w:p w:rsidR="004602AE" w:rsidRPr="007001F1" w:rsidRDefault="004602AE" w:rsidP="00C1211A">
            <w:pPr>
              <w:jc w:val="both"/>
              <w:rPr>
                <w:sz w:val="20"/>
                <w:szCs w:val="20"/>
              </w:rPr>
            </w:pPr>
          </w:p>
          <w:p w:rsidR="006605DD" w:rsidRPr="00A20234" w:rsidRDefault="006605DD" w:rsidP="006605DD">
            <w:pPr>
              <w:jc w:val="both"/>
              <w:rPr>
                <w:sz w:val="20"/>
                <w:szCs w:val="20"/>
              </w:rPr>
            </w:pPr>
            <w:r w:rsidRPr="00A20234">
              <w:rPr>
                <w:sz w:val="20"/>
                <w:szCs w:val="20"/>
              </w:rPr>
              <w:t xml:space="preserve">Na základe overených skutočností potvrdzujem, že (uveďte jednu z možností v súlade s ustanovením § 7 ods. 3 </w:t>
            </w:r>
            <w:r w:rsidRPr="00A20234">
              <w:rPr>
                <w:sz w:val="20"/>
                <w:szCs w:val="20"/>
              </w:rPr>
              <w:lastRenderedPageBreak/>
              <w:t>zákona o finančnej kontrole).</w:t>
            </w:r>
            <w:r w:rsidRPr="00A20234">
              <w:rPr>
                <w:sz w:val="20"/>
                <w:szCs w:val="20"/>
              </w:rPr>
              <w:footnoteReference w:customMarkFollows="1" w:id="61"/>
              <w:t>[1]</w:t>
            </w:r>
          </w:p>
          <w:p w:rsidR="004602AE" w:rsidRPr="007001F1" w:rsidRDefault="004602AE" w:rsidP="00C1211A">
            <w:pPr>
              <w:rPr>
                <w:sz w:val="20"/>
                <w:szCs w:val="20"/>
              </w:rPr>
            </w:pPr>
          </w:p>
          <w:p w:rsidR="004602AE" w:rsidRPr="007001F1" w:rsidRDefault="004602AE" w:rsidP="00C1211A"/>
          <w:p w:rsidR="004602AE" w:rsidRPr="007001F1" w:rsidRDefault="004602AE" w:rsidP="00C1211A">
            <w:pPr>
              <w:rPr>
                <w:b/>
                <w:bCs/>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lastRenderedPageBreak/>
              <w:t>Kontrolu vykonal</w:t>
            </w:r>
            <w:r w:rsidR="00A90B4D">
              <w:rPr>
                <w:rStyle w:val="Odkaznapoznmkupodiarou"/>
                <w:b/>
                <w:bCs/>
                <w:sz w:val="22"/>
                <w:szCs w:val="22"/>
              </w:rPr>
              <w:footnoteReference w:customMarkFollows="1" w:id="62"/>
              <w:t>2</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t>Dátum:</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9087" w:type="dxa"/>
            <w:gridSpan w:val="7"/>
            <w:shd w:val="clear" w:color="auto" w:fill="auto"/>
            <w:noWrap/>
            <w:vAlign w:val="bottom"/>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3"/>
              <w:t>3</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Dátum: </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7261E4">
        <w:trPr>
          <w:trHeight w:val="645"/>
        </w:trPr>
        <w:tc>
          <w:tcPr>
            <w:tcW w:w="9087" w:type="dxa"/>
            <w:gridSpan w:val="7"/>
            <w:shd w:val="clear" w:color="000000" w:fill="60497A"/>
            <w:vAlign w:val="center"/>
            <w:hideMark/>
          </w:tcPr>
          <w:p w:rsidR="00C1211A" w:rsidRPr="007001F1" w:rsidRDefault="00C1211A" w:rsidP="008B031C">
            <w:pPr>
              <w:jc w:val="center"/>
              <w:rPr>
                <w:b/>
                <w:bCs/>
                <w:color w:val="FFFFFF"/>
              </w:rPr>
            </w:pPr>
            <w:r w:rsidRPr="007001F1">
              <w:rPr>
                <w:b/>
                <w:bCs/>
                <w:color w:val="FFFFFF"/>
              </w:rPr>
              <w:lastRenderedPageBreak/>
              <w:t>Kontrolný zoznam k finančnej kontrole VO</w:t>
            </w:r>
            <w:r w:rsidRPr="007001F1">
              <w:rPr>
                <w:b/>
                <w:bCs/>
                <w:color w:val="FFFFFF"/>
              </w:rPr>
              <w:br/>
            </w:r>
            <w:bookmarkStart w:id="23"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23"/>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7261E4">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 xml:space="preserve">Neboli identifikované rizikové indikátory, ktoré môžu iniciovať spoluprácu s PMÚ alebo </w:t>
            </w:r>
            <w:r w:rsidR="00AE55BE" w:rsidRPr="007001F1">
              <w:rPr>
                <w:color w:val="000000"/>
                <w:sz w:val="22"/>
                <w:szCs w:val="22"/>
              </w:rPr>
              <w:lastRenderedPageBreak/>
              <w:t>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D2531" w:rsidRPr="007001F1" w:rsidTr="002B4A5C">
        <w:trPr>
          <w:trHeight w:val="302"/>
        </w:trPr>
        <w:tc>
          <w:tcPr>
            <w:tcW w:w="582" w:type="dxa"/>
            <w:vMerge w:val="restart"/>
            <w:shd w:val="clear" w:color="auto" w:fill="auto"/>
            <w:noWrap/>
            <w:vAlign w:val="center"/>
            <w:hideMark/>
          </w:tcPr>
          <w:p w:rsidR="009D2531" w:rsidRPr="007001F1" w:rsidRDefault="009D2531" w:rsidP="00C1211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D2531" w:rsidRPr="007001F1" w:rsidRDefault="009D2531" w:rsidP="009D2531">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r>
      <w:tr w:rsidR="009D2531" w:rsidRPr="007001F1" w:rsidTr="007261E4">
        <w:trPr>
          <w:trHeight w:val="675"/>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680A41">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2B4A5C">
        <w:trPr>
          <w:trHeight w:val="182"/>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2B4A5C">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7261E4">
        <w:trPr>
          <w:trHeight w:val="337"/>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B57220" w:rsidRPr="007001F1" w:rsidTr="002B4A5C">
        <w:trPr>
          <w:trHeight w:val="40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6</w:t>
            </w: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b) Boli v prípade konfliktu záujmov prijaté primerané opatrenia a vykonaná náprav</w:t>
            </w:r>
            <w:r w:rsidR="008B031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503CE4" w:rsidRPr="007001F1" w:rsidTr="007261E4">
        <w:trPr>
          <w:trHeight w:val="675"/>
        </w:trPr>
        <w:tc>
          <w:tcPr>
            <w:tcW w:w="582" w:type="dxa"/>
            <w:vMerge w:val="restart"/>
            <w:shd w:val="clear" w:color="auto" w:fill="auto"/>
            <w:noWrap/>
            <w:vAlign w:val="center"/>
          </w:tcPr>
          <w:p w:rsidR="00503CE4" w:rsidRPr="007001F1" w:rsidRDefault="00503CE4" w:rsidP="00C1211A">
            <w:pPr>
              <w:jc w:val="center"/>
              <w:rPr>
                <w:color w:val="000000"/>
              </w:rPr>
            </w:pPr>
            <w:r>
              <w:rPr>
                <w:color w:val="000000"/>
              </w:rPr>
              <w:t>7</w:t>
            </w: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503CE4" w:rsidRPr="007001F1" w:rsidTr="007261E4">
        <w:trPr>
          <w:trHeight w:val="675"/>
        </w:trPr>
        <w:tc>
          <w:tcPr>
            <w:tcW w:w="582" w:type="dxa"/>
            <w:vMerge/>
            <w:shd w:val="clear" w:color="auto" w:fill="auto"/>
            <w:noWrap/>
            <w:vAlign w:val="center"/>
          </w:tcPr>
          <w:p w:rsidR="00503CE4" w:rsidRPr="007001F1" w:rsidRDefault="00503CE4" w:rsidP="00C1211A">
            <w:pPr>
              <w:jc w:val="center"/>
              <w:rPr>
                <w:color w:val="000000"/>
              </w:rPr>
            </w:pP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6915E1" w:rsidRPr="007001F1" w:rsidTr="007261E4">
        <w:trPr>
          <w:trHeight w:val="675"/>
        </w:trPr>
        <w:tc>
          <w:tcPr>
            <w:tcW w:w="582" w:type="dxa"/>
            <w:shd w:val="clear" w:color="auto" w:fill="auto"/>
            <w:noWrap/>
            <w:vAlign w:val="center"/>
          </w:tcPr>
          <w:p w:rsidR="006915E1" w:rsidRPr="007001F1" w:rsidRDefault="006915E1" w:rsidP="00C1211A">
            <w:pPr>
              <w:jc w:val="center"/>
              <w:rPr>
                <w:color w:val="000000"/>
              </w:rPr>
            </w:pPr>
            <w:r>
              <w:rPr>
                <w:color w:val="000000"/>
              </w:rPr>
              <w:t>8</w:t>
            </w:r>
          </w:p>
        </w:tc>
        <w:tc>
          <w:tcPr>
            <w:tcW w:w="4820" w:type="dxa"/>
            <w:gridSpan w:val="2"/>
            <w:shd w:val="clear" w:color="auto" w:fill="auto"/>
            <w:vAlign w:val="center"/>
          </w:tcPr>
          <w:p w:rsidR="006915E1" w:rsidRPr="007001F1" w:rsidRDefault="006915E1" w:rsidP="009D2531">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6915E1" w:rsidRPr="007001F1" w:rsidRDefault="006915E1" w:rsidP="00C1211A">
            <w:pPr>
              <w:jc w:val="center"/>
              <w:rPr>
                <w:color w:val="000000"/>
              </w:rPr>
            </w:pPr>
          </w:p>
        </w:tc>
        <w:tc>
          <w:tcPr>
            <w:tcW w:w="567" w:type="dxa"/>
            <w:shd w:val="clear" w:color="auto" w:fill="auto"/>
            <w:vAlign w:val="center"/>
          </w:tcPr>
          <w:p w:rsidR="006915E1" w:rsidRPr="007001F1" w:rsidRDefault="006915E1" w:rsidP="00C1211A">
            <w:pPr>
              <w:jc w:val="center"/>
              <w:rPr>
                <w:color w:val="000000"/>
              </w:rPr>
            </w:pPr>
          </w:p>
        </w:tc>
        <w:tc>
          <w:tcPr>
            <w:tcW w:w="776" w:type="dxa"/>
            <w:shd w:val="clear" w:color="auto" w:fill="auto"/>
            <w:vAlign w:val="center"/>
          </w:tcPr>
          <w:p w:rsidR="006915E1" w:rsidRPr="007001F1" w:rsidRDefault="006915E1" w:rsidP="00C1211A">
            <w:pPr>
              <w:jc w:val="center"/>
              <w:rPr>
                <w:color w:val="000000"/>
              </w:rPr>
            </w:pPr>
          </w:p>
        </w:tc>
        <w:tc>
          <w:tcPr>
            <w:tcW w:w="1775" w:type="dxa"/>
            <w:shd w:val="clear" w:color="auto" w:fill="auto"/>
            <w:vAlign w:val="center"/>
          </w:tcPr>
          <w:p w:rsidR="006915E1" w:rsidRPr="007001F1" w:rsidRDefault="006915E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6915E1" w:rsidP="00C1211A">
            <w:pPr>
              <w:jc w:val="center"/>
              <w:rPr>
                <w:color w:val="000000"/>
              </w:rPr>
            </w:pPr>
            <w:r>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center"/>
          </w:tcPr>
          <w:p w:rsidR="00C1211A" w:rsidRPr="007001F1" w:rsidRDefault="00C1211A" w:rsidP="00C1211A">
            <w:pPr>
              <w:jc w:val="both"/>
              <w:rPr>
                <w:b/>
                <w:sz w:val="20"/>
                <w:szCs w:val="20"/>
              </w:rPr>
            </w:pPr>
            <w:r w:rsidRPr="007001F1">
              <w:rPr>
                <w:b/>
                <w:sz w:val="20"/>
                <w:szCs w:val="20"/>
              </w:rPr>
              <w:t>VYJADRENIE</w:t>
            </w:r>
          </w:p>
          <w:p w:rsidR="00C1211A" w:rsidRPr="007001F1" w:rsidRDefault="00C1211A" w:rsidP="00C121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4"/>
              <w:t>[1]</w:t>
            </w:r>
          </w:p>
          <w:p w:rsidR="00C1211A" w:rsidRPr="007001F1" w:rsidRDefault="00C1211A" w:rsidP="00C1211A">
            <w:pPr>
              <w:rPr>
                <w:b/>
                <w:bCs/>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65"/>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lastRenderedPageBreak/>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6"/>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2D20F9">
        <w:trPr>
          <w:trHeight w:val="645"/>
        </w:trPr>
        <w:tc>
          <w:tcPr>
            <w:tcW w:w="9087" w:type="dxa"/>
            <w:gridSpan w:val="7"/>
            <w:shd w:val="clear" w:color="000000" w:fill="60497A"/>
            <w:vAlign w:val="center"/>
            <w:hideMark/>
          </w:tcPr>
          <w:p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4"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24"/>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2D20F9">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962446" w:rsidRPr="007001F1" w:rsidTr="002D20F9">
        <w:trPr>
          <w:trHeight w:val="434"/>
        </w:trPr>
        <w:tc>
          <w:tcPr>
            <w:tcW w:w="582" w:type="dxa"/>
            <w:vMerge w:val="restart"/>
            <w:shd w:val="clear" w:color="auto" w:fill="auto"/>
            <w:noWrap/>
            <w:vAlign w:val="center"/>
            <w:hideMark/>
          </w:tcPr>
          <w:p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C1786E" w:rsidRPr="007001F1" w:rsidTr="002D20F9">
        <w:trPr>
          <w:trHeight w:val="239"/>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D4624D">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2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D4624D">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05214C">
              <w:rPr>
                <w:color w:val="000000"/>
                <w:sz w:val="22"/>
                <w:szCs w:val="22"/>
              </w:rPr>
              <w:t xml:space="preserve"> </w:t>
            </w:r>
            <w:r w:rsidR="00D4624D">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58"/>
        </w:trPr>
        <w:tc>
          <w:tcPr>
            <w:tcW w:w="582" w:type="dxa"/>
            <w:vMerge w:val="restart"/>
            <w:shd w:val="clear" w:color="auto" w:fill="auto"/>
            <w:noWrap/>
            <w:vAlign w:val="center"/>
          </w:tcPr>
          <w:p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126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26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D20F9" w:rsidRPr="007001F1" w:rsidTr="002D20F9">
        <w:trPr>
          <w:trHeight w:val="1106"/>
        </w:trPr>
        <w:tc>
          <w:tcPr>
            <w:tcW w:w="582" w:type="dxa"/>
            <w:shd w:val="clear" w:color="auto" w:fill="auto"/>
            <w:noWrap/>
            <w:vAlign w:val="center"/>
            <w:hideMark/>
          </w:tcPr>
          <w:p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rsidR="002D20F9" w:rsidRPr="007001F1" w:rsidRDefault="002D20F9" w:rsidP="00C1211A">
            <w:pPr>
              <w:jc w:val="center"/>
              <w:rPr>
                <w:color w:val="000000"/>
              </w:rPr>
            </w:pPr>
          </w:p>
        </w:tc>
        <w:tc>
          <w:tcPr>
            <w:tcW w:w="567" w:type="dxa"/>
            <w:shd w:val="clear" w:color="auto" w:fill="auto"/>
            <w:vAlign w:val="center"/>
          </w:tcPr>
          <w:p w:rsidR="002D20F9" w:rsidRPr="007001F1" w:rsidRDefault="002D20F9" w:rsidP="00C1211A">
            <w:pPr>
              <w:jc w:val="center"/>
              <w:rPr>
                <w:color w:val="000000"/>
              </w:rPr>
            </w:pPr>
          </w:p>
        </w:tc>
        <w:tc>
          <w:tcPr>
            <w:tcW w:w="776" w:type="dxa"/>
            <w:shd w:val="clear" w:color="auto" w:fill="auto"/>
            <w:vAlign w:val="center"/>
          </w:tcPr>
          <w:p w:rsidR="002D20F9" w:rsidRPr="007001F1" w:rsidRDefault="002D20F9" w:rsidP="00C1211A">
            <w:pPr>
              <w:jc w:val="center"/>
              <w:rPr>
                <w:color w:val="000000"/>
              </w:rPr>
            </w:pPr>
          </w:p>
        </w:tc>
        <w:tc>
          <w:tcPr>
            <w:tcW w:w="1775" w:type="dxa"/>
            <w:shd w:val="clear" w:color="auto" w:fill="auto"/>
            <w:vAlign w:val="center"/>
          </w:tcPr>
          <w:p w:rsidR="002D20F9" w:rsidRPr="007001F1" w:rsidRDefault="002D20F9" w:rsidP="00C1211A">
            <w:pPr>
              <w:jc w:val="center"/>
              <w:rPr>
                <w:color w:val="000000"/>
              </w:rPr>
            </w:pPr>
          </w:p>
        </w:tc>
      </w:tr>
      <w:tr w:rsidR="00C1786E" w:rsidRPr="007001F1" w:rsidTr="002D20F9">
        <w:trPr>
          <w:trHeight w:val="441"/>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36"/>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58"/>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0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60"/>
        </w:trPr>
        <w:tc>
          <w:tcPr>
            <w:tcW w:w="582" w:type="dxa"/>
            <w:vMerge w:val="restart"/>
            <w:shd w:val="clear" w:color="auto" w:fill="auto"/>
            <w:noWrap/>
            <w:vAlign w:val="center"/>
          </w:tcPr>
          <w:p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6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16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Určil v oznámení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93AAC" w:rsidRPr="007001F1" w:rsidTr="002D20F9">
        <w:trPr>
          <w:trHeight w:val="20"/>
        </w:trPr>
        <w:tc>
          <w:tcPr>
            <w:tcW w:w="582" w:type="dxa"/>
            <w:shd w:val="clear" w:color="auto" w:fill="auto"/>
            <w:noWrap/>
            <w:vAlign w:val="center"/>
          </w:tcPr>
          <w:p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93AAC" w:rsidRPr="007001F1" w:rsidRDefault="00993AAC" w:rsidP="00C1211A">
            <w:pPr>
              <w:jc w:val="center"/>
              <w:rPr>
                <w:color w:val="000000"/>
              </w:rPr>
            </w:pPr>
          </w:p>
        </w:tc>
        <w:tc>
          <w:tcPr>
            <w:tcW w:w="567" w:type="dxa"/>
            <w:shd w:val="clear" w:color="auto" w:fill="auto"/>
            <w:vAlign w:val="center"/>
          </w:tcPr>
          <w:p w:rsidR="00993AAC" w:rsidRPr="007001F1" w:rsidRDefault="00993AAC" w:rsidP="00C1211A">
            <w:pPr>
              <w:jc w:val="center"/>
              <w:rPr>
                <w:color w:val="000000"/>
              </w:rPr>
            </w:pPr>
          </w:p>
        </w:tc>
        <w:tc>
          <w:tcPr>
            <w:tcW w:w="776" w:type="dxa"/>
            <w:shd w:val="clear" w:color="auto" w:fill="auto"/>
            <w:vAlign w:val="center"/>
          </w:tcPr>
          <w:p w:rsidR="00993AAC" w:rsidRPr="007001F1" w:rsidRDefault="00993AAC" w:rsidP="00C1211A">
            <w:pPr>
              <w:jc w:val="center"/>
              <w:rPr>
                <w:color w:val="000000"/>
              </w:rPr>
            </w:pPr>
          </w:p>
        </w:tc>
        <w:tc>
          <w:tcPr>
            <w:tcW w:w="1775" w:type="dxa"/>
            <w:shd w:val="clear" w:color="auto" w:fill="auto"/>
            <w:vAlign w:val="center"/>
          </w:tcPr>
          <w:p w:rsidR="00993AAC" w:rsidRPr="007001F1" w:rsidRDefault="00993AAC"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proofErr w:type="spellStart"/>
            <w:r w:rsidRPr="007001F1">
              <w:rPr>
                <w:color w:val="000000"/>
                <w:sz w:val="22"/>
                <w:szCs w:val="22"/>
              </w:rPr>
              <w:t>RKsZ</w:t>
            </w:r>
            <w:proofErr w:type="spellEnd"/>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proofErr w:type="spellStart"/>
            <w:r w:rsidRPr="007001F1">
              <w:rPr>
                <w:color w:val="000000"/>
                <w:sz w:val="22"/>
                <w:szCs w:val="22"/>
              </w:rPr>
              <w:t>RKsZ</w:t>
            </w:r>
            <w:proofErr w:type="spellEnd"/>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7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14"/>
        </w:trPr>
        <w:tc>
          <w:tcPr>
            <w:tcW w:w="582" w:type="dxa"/>
            <w:vMerge w:val="restart"/>
            <w:shd w:val="clear" w:color="auto" w:fill="auto"/>
            <w:noWrap/>
            <w:vAlign w:val="center"/>
            <w:hideMark/>
          </w:tcPr>
          <w:p w:rsidR="00C1786E" w:rsidRPr="007001F1" w:rsidRDefault="00993AAC" w:rsidP="00C1211A">
            <w:pPr>
              <w:jc w:val="center"/>
              <w:rPr>
                <w:color w:val="000000"/>
              </w:rPr>
            </w:pPr>
            <w:r>
              <w:rPr>
                <w:color w:val="000000"/>
                <w:sz w:val="22"/>
                <w:szCs w:val="22"/>
              </w:rPr>
              <w:t>20</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 xml:space="preserve">a) Nebol pri zadávaní zákazky identifikovaný konflikt záujmov </w:t>
            </w:r>
            <w:r w:rsidR="009D2531" w:rsidRPr="007001F1">
              <w:rPr>
                <w:sz w:val="22"/>
                <w:szCs w:val="22"/>
              </w:rPr>
              <w:t>podľa § 23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b) Boli v prípade konfliktu záujmov prijaté primerané opatrenia a vykonaná náprav</w:t>
            </w:r>
            <w:r w:rsidR="008B031C">
              <w:rPr>
                <w:sz w:val="22"/>
                <w:szCs w:val="22"/>
              </w:rPr>
              <w:t>a</w:t>
            </w:r>
            <w:r w:rsidRPr="007001F1">
              <w:rPr>
                <w:sz w:val="22"/>
                <w:szCs w:val="22"/>
              </w:rPr>
              <w:t xml:space="preserve"> v zmysle        </w:t>
            </w:r>
            <w:r w:rsidR="009D2531" w:rsidRPr="007001F1">
              <w:rPr>
                <w:sz w:val="22"/>
                <w:szCs w:val="22"/>
              </w:rPr>
              <w:t>§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013"/>
        </w:trPr>
        <w:tc>
          <w:tcPr>
            <w:tcW w:w="582" w:type="dxa"/>
            <w:vMerge w:val="restart"/>
            <w:shd w:val="clear" w:color="auto" w:fill="auto"/>
            <w:noWrap/>
            <w:vAlign w:val="center"/>
            <w:hideMark/>
          </w:tcPr>
          <w:p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47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proofErr w:type="spellStart"/>
            <w:r w:rsidRPr="007001F1">
              <w:rPr>
                <w:sz w:val="22"/>
                <w:szCs w:val="22"/>
              </w:rPr>
              <w:t>ante</w:t>
            </w:r>
            <w:proofErr w:type="spellEnd"/>
            <w:r w:rsidRPr="007001F1">
              <w:rPr>
                <w:sz w:val="22"/>
                <w:szCs w:val="22"/>
              </w:rPr>
              <w:t xml:space="preserv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proofErr w:type="spellStart"/>
            <w:r w:rsidRPr="007001F1">
              <w:rPr>
                <w:sz w:val="22"/>
                <w:szCs w:val="22"/>
              </w:rPr>
              <w:t>ante</w:t>
            </w:r>
            <w:proofErr w:type="spellEnd"/>
            <w:r w:rsidRPr="007001F1">
              <w:rPr>
                <w:sz w:val="22"/>
                <w:szCs w:val="22"/>
              </w:rPr>
              <w:t xml:space="preserve"> kontrol</w:t>
            </w:r>
            <w:r w:rsidR="008B031C">
              <w:rPr>
                <w:sz w:val="22"/>
                <w:szCs w:val="22"/>
              </w:rPr>
              <w:t>y</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40"/>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4B5668">
        <w:trPr>
          <w:trHeight w:val="5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Požiadal verejný obstarávateľ písomne  uchádzača alebo záujemcu o vysvetlenie alebo doplnenie predložených dokladov, keď z </w:t>
            </w:r>
            <w:r w:rsidRPr="007001F1">
              <w:rPr>
                <w:color w:val="000000"/>
                <w:sz w:val="22"/>
                <w:szCs w:val="22"/>
              </w:rPr>
              <w:lastRenderedPageBreak/>
              <w:t>predložených dokladov nebolo možné posúdiť ich platnosť alebo splnenie podmienky účasti?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2</w:t>
            </w:r>
            <w:r w:rsidR="00400C5C">
              <w:rPr>
                <w:color w:val="000000"/>
                <w:sz w:val="22"/>
                <w:szCs w:val="22"/>
              </w:rPr>
              <w:t>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2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28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33"/>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E4CD3" w:rsidRPr="007001F1" w:rsidTr="002D20F9">
        <w:trPr>
          <w:trHeight w:val="822"/>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64"/>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21"/>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7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1013"/>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29"/>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177DF0" w:rsidRPr="007001F1" w:rsidTr="002D20F9">
        <w:trPr>
          <w:trHeight w:val="491"/>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lastRenderedPageBreak/>
              <w:t>3</w:t>
            </w:r>
            <w:r w:rsidR="00400C5C">
              <w:rPr>
                <w:color w:val="000000"/>
                <w:sz w:val="22"/>
                <w:szCs w:val="22"/>
              </w:rPr>
              <w:t>0</w:t>
            </w:r>
          </w:p>
        </w:tc>
        <w:tc>
          <w:tcPr>
            <w:tcW w:w="4820" w:type="dxa"/>
            <w:gridSpan w:val="2"/>
            <w:shd w:val="clear" w:color="auto" w:fill="auto"/>
            <w:vAlign w:val="center"/>
            <w:hideMark/>
          </w:tcPr>
          <w:p w:rsidR="00177DF0" w:rsidRPr="007001F1" w:rsidRDefault="00177DF0" w:rsidP="009D2531">
            <w:pPr>
              <w:jc w:val="both"/>
              <w:rPr>
                <w:color w:val="000000"/>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2E4CD3" w:rsidRPr="007001F1" w:rsidTr="002D20F9">
        <w:trPr>
          <w:trHeight w:val="871"/>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39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400C5C">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6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tcPr>
          <w:p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C1211A" w:rsidRPr="007001F1" w:rsidRDefault="00C1211A" w:rsidP="00C1211A">
            <w:pPr>
              <w:jc w:val="center"/>
              <w:rPr>
                <w:color w:val="000000"/>
              </w:rPr>
            </w:pPr>
          </w:p>
        </w:tc>
        <w:tc>
          <w:tcPr>
            <w:tcW w:w="567" w:type="dxa"/>
            <w:shd w:val="clear" w:color="auto" w:fill="auto"/>
            <w:vAlign w:val="center"/>
          </w:tcPr>
          <w:p w:rsidR="00C1211A" w:rsidRPr="007001F1" w:rsidRDefault="00C1211A" w:rsidP="00C1211A">
            <w:pPr>
              <w:jc w:val="center"/>
              <w:rPr>
                <w:color w:val="000000"/>
              </w:rPr>
            </w:pPr>
          </w:p>
        </w:tc>
        <w:tc>
          <w:tcPr>
            <w:tcW w:w="776" w:type="dxa"/>
            <w:shd w:val="clear" w:color="auto" w:fill="auto"/>
            <w:vAlign w:val="center"/>
          </w:tcPr>
          <w:p w:rsidR="00C1211A" w:rsidRPr="007001F1" w:rsidRDefault="00C1211A" w:rsidP="00C1211A">
            <w:pPr>
              <w:jc w:val="center"/>
              <w:rPr>
                <w:color w:val="000000"/>
              </w:rPr>
            </w:pPr>
          </w:p>
        </w:tc>
        <w:tc>
          <w:tcPr>
            <w:tcW w:w="1775" w:type="dxa"/>
            <w:shd w:val="clear" w:color="auto" w:fill="auto"/>
            <w:vAlign w:val="center"/>
          </w:tcPr>
          <w:p w:rsidR="00C1211A" w:rsidRPr="007001F1" w:rsidRDefault="00C1211A" w:rsidP="00C1211A">
            <w:pPr>
              <w:jc w:val="center"/>
              <w:rPr>
                <w:color w:val="000000"/>
              </w:rPr>
            </w:pPr>
          </w:p>
        </w:tc>
      </w:tr>
      <w:tr w:rsidR="002E4CD3" w:rsidRPr="007001F1" w:rsidTr="002D20F9">
        <w:trPr>
          <w:trHeight w:val="441"/>
        </w:trPr>
        <w:tc>
          <w:tcPr>
            <w:tcW w:w="582" w:type="dxa"/>
            <w:vMerge w:val="restart"/>
            <w:shd w:val="clear" w:color="auto" w:fill="auto"/>
            <w:noWrap/>
            <w:vAlign w:val="center"/>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6</w:t>
            </w: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4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8E1C03" w:rsidRPr="007001F1" w:rsidTr="002D20F9">
        <w:trPr>
          <w:trHeight w:val="845"/>
        </w:trPr>
        <w:tc>
          <w:tcPr>
            <w:tcW w:w="582" w:type="dxa"/>
            <w:shd w:val="clear" w:color="auto" w:fill="auto"/>
            <w:noWrap/>
            <w:vAlign w:val="center"/>
          </w:tcPr>
          <w:p w:rsidR="008E1C03" w:rsidRPr="007001F1" w:rsidRDefault="008E1C03" w:rsidP="00C1211A">
            <w:pPr>
              <w:jc w:val="center"/>
              <w:rPr>
                <w:color w:val="000000"/>
              </w:rPr>
            </w:pPr>
            <w:r w:rsidRPr="008E1C03">
              <w:rPr>
                <w:color w:val="000000"/>
                <w:sz w:val="22"/>
                <w:szCs w:val="22"/>
              </w:rPr>
              <w:lastRenderedPageBreak/>
              <w:t>37</w:t>
            </w:r>
          </w:p>
        </w:tc>
        <w:tc>
          <w:tcPr>
            <w:tcW w:w="4820" w:type="dxa"/>
            <w:gridSpan w:val="2"/>
            <w:shd w:val="clear" w:color="auto" w:fill="auto"/>
            <w:vAlign w:val="center"/>
          </w:tcPr>
          <w:p w:rsidR="008E1C03" w:rsidRPr="007001F1" w:rsidRDefault="008E1C03" w:rsidP="009D2531">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E1C03" w:rsidRPr="007001F1" w:rsidRDefault="008E1C03" w:rsidP="00C1211A">
            <w:pPr>
              <w:jc w:val="center"/>
              <w:rPr>
                <w:color w:val="000000"/>
              </w:rPr>
            </w:pPr>
          </w:p>
        </w:tc>
        <w:tc>
          <w:tcPr>
            <w:tcW w:w="567" w:type="dxa"/>
            <w:shd w:val="clear" w:color="auto" w:fill="auto"/>
            <w:vAlign w:val="center"/>
          </w:tcPr>
          <w:p w:rsidR="008E1C03" w:rsidRPr="007001F1" w:rsidRDefault="008E1C03" w:rsidP="00C1211A">
            <w:pPr>
              <w:jc w:val="center"/>
              <w:rPr>
                <w:color w:val="000000"/>
              </w:rPr>
            </w:pPr>
          </w:p>
        </w:tc>
        <w:tc>
          <w:tcPr>
            <w:tcW w:w="776" w:type="dxa"/>
            <w:shd w:val="clear" w:color="auto" w:fill="auto"/>
            <w:vAlign w:val="center"/>
          </w:tcPr>
          <w:p w:rsidR="008E1C03" w:rsidRPr="007001F1" w:rsidRDefault="008E1C03" w:rsidP="00C1211A">
            <w:pPr>
              <w:jc w:val="center"/>
              <w:rPr>
                <w:color w:val="000000"/>
              </w:rPr>
            </w:pPr>
          </w:p>
        </w:tc>
        <w:tc>
          <w:tcPr>
            <w:tcW w:w="1775" w:type="dxa"/>
            <w:shd w:val="clear" w:color="auto" w:fill="auto"/>
            <w:vAlign w:val="center"/>
          </w:tcPr>
          <w:p w:rsidR="008E1C03" w:rsidRPr="007001F1" w:rsidRDefault="008E1C03" w:rsidP="00C1211A">
            <w:pPr>
              <w:jc w:val="center"/>
              <w:rPr>
                <w:color w:val="000000"/>
              </w:rPr>
            </w:pPr>
          </w:p>
        </w:tc>
      </w:tr>
      <w:tr w:rsidR="002E4CD3" w:rsidRPr="007001F1" w:rsidTr="002D20F9">
        <w:trPr>
          <w:trHeight w:val="444"/>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993AAC">
              <w:rPr>
                <w:color w:val="000000"/>
                <w:sz w:val="22"/>
                <w:szCs w:val="22"/>
              </w:rPr>
              <w:t>8</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8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4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250"/>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993AAC">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993AAC" w:rsidP="00C1211A">
            <w:pPr>
              <w:jc w:val="center"/>
              <w:rPr>
                <w:color w:val="000000"/>
              </w:rPr>
            </w:pPr>
            <w:r>
              <w:rPr>
                <w:color w:val="000000"/>
                <w:sz w:val="22"/>
                <w:szCs w:val="22"/>
              </w:rPr>
              <w:t>40</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993AAC">
            <w:pPr>
              <w:jc w:val="center"/>
              <w:rPr>
                <w:color w:val="000000"/>
              </w:rPr>
            </w:pPr>
            <w:r w:rsidRPr="007001F1">
              <w:rPr>
                <w:color w:val="000000"/>
                <w:sz w:val="22"/>
                <w:szCs w:val="22"/>
              </w:rPr>
              <w:t>4</w:t>
            </w:r>
            <w:r w:rsidR="00993AAC">
              <w:rPr>
                <w:color w:val="000000"/>
                <w:sz w:val="22"/>
                <w:szCs w:val="22"/>
              </w:rPr>
              <w:t>1</w:t>
            </w:r>
          </w:p>
        </w:tc>
        <w:tc>
          <w:tcPr>
            <w:tcW w:w="4820" w:type="dxa"/>
            <w:gridSpan w:val="2"/>
            <w:shd w:val="clear" w:color="auto" w:fill="auto"/>
            <w:vAlign w:val="center"/>
            <w:hideMark/>
          </w:tcPr>
          <w:p w:rsidR="00C1211A" w:rsidRPr="007001F1" w:rsidRDefault="00C1211A" w:rsidP="009D2531">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993AAC" w:rsidP="00C1211A">
            <w:pPr>
              <w:jc w:val="center"/>
              <w:rPr>
                <w:color w:val="000000"/>
              </w:rPr>
            </w:pPr>
            <w:r>
              <w:rPr>
                <w:color w:val="000000"/>
                <w:sz w:val="22"/>
                <w:szCs w:val="22"/>
              </w:rPr>
              <w:t>42</w:t>
            </w:r>
          </w:p>
        </w:tc>
        <w:tc>
          <w:tcPr>
            <w:tcW w:w="4820" w:type="dxa"/>
            <w:gridSpan w:val="2"/>
            <w:shd w:val="clear" w:color="auto" w:fill="auto"/>
            <w:vAlign w:val="center"/>
          </w:tcPr>
          <w:p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C1211A" w:rsidRPr="007001F1" w:rsidTr="002D20F9">
        <w:trPr>
          <w:trHeight w:val="300"/>
        </w:trPr>
        <w:tc>
          <w:tcPr>
            <w:tcW w:w="9087" w:type="dxa"/>
            <w:gridSpan w:val="7"/>
            <w:shd w:val="clear" w:color="auto" w:fill="auto"/>
            <w:noWrap/>
            <w:vAlign w:val="center"/>
          </w:tcPr>
          <w:p w:rsidR="00C1211A" w:rsidRPr="007001F1" w:rsidRDefault="00C1211A" w:rsidP="00C1211A">
            <w:pPr>
              <w:jc w:val="both"/>
              <w:rPr>
                <w:b/>
                <w:sz w:val="20"/>
                <w:szCs w:val="20"/>
              </w:rPr>
            </w:pPr>
            <w:r w:rsidRPr="007001F1">
              <w:rPr>
                <w:b/>
                <w:sz w:val="20"/>
                <w:szCs w:val="20"/>
              </w:rPr>
              <w:t>VYJADRENIE</w:t>
            </w:r>
          </w:p>
          <w:p w:rsidR="00C1211A" w:rsidRPr="007001F1" w:rsidRDefault="00C1211A" w:rsidP="00C121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7"/>
              <w:t>[1]</w:t>
            </w:r>
          </w:p>
          <w:p w:rsidR="00C1211A" w:rsidRPr="007001F1" w:rsidRDefault="00C1211A" w:rsidP="00C1211A">
            <w:pPr>
              <w:rPr>
                <w:b/>
                <w:bCs/>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68"/>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9"/>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p w:rsidR="00696AD4" w:rsidRPr="007001F1" w:rsidRDefault="00696AD4" w:rsidP="00C1211A">
            <w:pPr>
              <w:rPr>
                <w:b/>
                <w:bCs/>
              </w:rPr>
            </w:pPr>
          </w:p>
          <w:p w:rsidR="00696AD4" w:rsidRPr="007001F1" w:rsidRDefault="00696AD4" w:rsidP="00C1211A">
            <w:pPr>
              <w:rPr>
                <w:b/>
                <w:bCs/>
              </w:rPr>
            </w:pP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86114A" w:rsidRPr="007001F1" w:rsidRDefault="0086114A"/>
    <w:p w:rsidR="0086114A" w:rsidRPr="007001F1" w:rsidRDefault="0086114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rsidTr="007261E4">
        <w:trPr>
          <w:trHeight w:val="645"/>
        </w:trPr>
        <w:tc>
          <w:tcPr>
            <w:tcW w:w="9162" w:type="dxa"/>
            <w:gridSpan w:val="7"/>
            <w:shd w:val="clear" w:color="000000" w:fill="60497A"/>
            <w:vAlign w:val="center"/>
            <w:hideMark/>
          </w:tcPr>
          <w:p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26" w:name="KZ_25"/>
            <w:r w:rsidRPr="007001F1">
              <w:rPr>
                <w:b/>
                <w:bCs/>
                <w:color w:val="FFFFFF"/>
              </w:rPr>
              <w:t>Nadlimitná zákazka - súťažný dialóg - prvá ex</w:t>
            </w:r>
            <w:r w:rsidR="00400C5C">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6"/>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660"/>
        </w:trPr>
        <w:tc>
          <w:tcPr>
            <w:tcW w:w="3588" w:type="dxa"/>
            <w:gridSpan w:val="2"/>
            <w:shd w:val="clear" w:color="auto" w:fill="auto"/>
            <w:vAlign w:val="center"/>
            <w:hideMark/>
          </w:tcPr>
          <w:p w:rsidR="00F2042D" w:rsidRPr="007001F1" w:rsidRDefault="00F2042D" w:rsidP="00DF158C">
            <w:pPr>
              <w:rPr>
                <w:color w:val="000000"/>
              </w:rPr>
            </w:pPr>
            <w:r w:rsidRPr="007001F1">
              <w:rPr>
                <w:color w:val="000000"/>
                <w:sz w:val="22"/>
                <w:szCs w:val="22"/>
              </w:rPr>
              <w:t xml:space="preserve">Názov </w:t>
            </w:r>
            <w:r w:rsidR="00322CCF">
              <w:rPr>
                <w:color w:val="000000"/>
                <w:sz w:val="22"/>
                <w:szCs w:val="22"/>
              </w:rPr>
              <w:t>prioritnej osi</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rsidTr="007261E4">
        <w:trPr>
          <w:trHeight w:val="33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Nadlimitná zákazka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Súťažný dialóg (§ 74 ZVO)</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rsidR="00F2042D" w:rsidRPr="007001F1" w:rsidRDefault="00F2042D" w:rsidP="00F2042D">
            <w:pPr>
              <w:rPr>
                <w:color w:val="000000"/>
              </w:rPr>
            </w:pPr>
          </w:p>
        </w:tc>
      </w:tr>
      <w:tr w:rsidR="004D0B9F" w:rsidRPr="007001F1" w:rsidTr="007261E4">
        <w:trPr>
          <w:trHeight w:val="300"/>
        </w:trPr>
        <w:tc>
          <w:tcPr>
            <w:tcW w:w="3588" w:type="dxa"/>
            <w:gridSpan w:val="2"/>
            <w:shd w:val="clear" w:color="auto" w:fill="auto"/>
            <w:vAlign w:val="center"/>
          </w:tcPr>
          <w:p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rsidR="004D0B9F" w:rsidRPr="007001F1" w:rsidRDefault="004D0B9F" w:rsidP="00F2042D">
            <w:pPr>
              <w:rPr>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15"/>
        </w:trPr>
        <w:tc>
          <w:tcPr>
            <w:tcW w:w="586"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Poznámka</w:t>
            </w:r>
          </w:p>
        </w:tc>
      </w:tr>
      <w:tr w:rsidR="00962446" w:rsidRPr="007001F1" w:rsidTr="007261E4">
        <w:trPr>
          <w:trHeight w:val="630"/>
        </w:trPr>
        <w:tc>
          <w:tcPr>
            <w:tcW w:w="586" w:type="dxa"/>
            <w:vMerge w:val="restart"/>
            <w:shd w:val="clear" w:color="auto" w:fill="auto"/>
            <w:noWrap/>
            <w:vAlign w:val="center"/>
            <w:hideMark/>
          </w:tcPr>
          <w:p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3317A" w:rsidRPr="007001F1" w:rsidTr="007261E4">
        <w:trPr>
          <w:trHeight w:val="758"/>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75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268"/>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lastRenderedPageBreak/>
              <w:t>6</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7261E4">
        <w:trPr>
          <w:trHeight w:val="12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434"/>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626"/>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tcPr>
          <w:p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55"/>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1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77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100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10</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w:t>
            </w:r>
            <w:r w:rsidRPr="007001F1">
              <w:rPr>
                <w:color w:val="000000"/>
                <w:sz w:val="22"/>
                <w:szCs w:val="22"/>
              </w:rPr>
              <w:lastRenderedPageBreak/>
              <w:t>podľa § 75 ods. 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lastRenderedPageBreak/>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lastRenderedPageBreak/>
              <w:t>11</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A96394">
        <w:trPr>
          <w:trHeight w:val="15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12</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96394">
        <w:trPr>
          <w:trHeight w:val="45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b) Bola  PHZ platná v čase odoslania oznámenia o vyhlásení VO na uverejnenie</w:t>
            </w:r>
            <w:r w:rsidR="00A872AE">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96394">
        <w:trPr>
          <w:trHeight w:val="4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7B0B75">
            <w:pPr>
              <w:jc w:val="both"/>
              <w:rPr>
                <w:color w:val="000000"/>
              </w:rPr>
            </w:pPr>
            <w:r w:rsidRPr="007001F1">
              <w:rPr>
                <w:color w:val="000000"/>
                <w:sz w:val="22"/>
                <w:szCs w:val="22"/>
              </w:rPr>
              <w:t>f) Bola PHZ určená v súlade s ostatnými ustanoveniami §6 ZVO</w:t>
            </w:r>
            <w:r w:rsidR="007B0B75">
              <w:rPr>
                <w:color w:val="000000"/>
                <w:sz w:val="22"/>
                <w:szCs w:val="22"/>
              </w:rPr>
              <w:t xml:space="preserve"> a v súlade s ustanoveniami Systému riadenia EŠIF</w:t>
            </w:r>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630"/>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14</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630"/>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3D1864">
            <w:pPr>
              <w:jc w:val="both"/>
              <w:rPr>
                <w:color w:val="000000"/>
              </w:rPr>
            </w:pPr>
            <w:r w:rsidRPr="007001F1">
              <w:rPr>
                <w:color w:val="000000"/>
                <w:sz w:val="22"/>
                <w:szCs w:val="22"/>
              </w:rPr>
              <w:t>b) Boli v prípade konfliktu záujmov prijaté primerané opatrenia a vykonaná náprav</w:t>
            </w:r>
            <w:r w:rsidR="003D1864">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9162" w:type="dxa"/>
            <w:gridSpan w:val="7"/>
            <w:shd w:val="clear" w:color="auto" w:fill="auto"/>
            <w:noWrap/>
            <w:vAlign w:val="center"/>
          </w:tcPr>
          <w:p w:rsidR="00F2042D" w:rsidRPr="007001F1" w:rsidRDefault="00F2042D" w:rsidP="00F2042D">
            <w:pPr>
              <w:jc w:val="both"/>
              <w:rPr>
                <w:b/>
                <w:sz w:val="20"/>
                <w:szCs w:val="20"/>
              </w:rPr>
            </w:pPr>
            <w:r w:rsidRPr="007001F1">
              <w:rPr>
                <w:b/>
                <w:sz w:val="20"/>
                <w:szCs w:val="20"/>
              </w:rPr>
              <w:t>VYJADRENIE</w:t>
            </w:r>
          </w:p>
          <w:p w:rsidR="00F2042D" w:rsidRPr="007001F1" w:rsidRDefault="00F2042D" w:rsidP="00F2042D">
            <w:pPr>
              <w:jc w:val="both"/>
              <w:rPr>
                <w:sz w:val="20"/>
                <w:szCs w:val="20"/>
              </w:rPr>
            </w:pPr>
          </w:p>
          <w:p w:rsidR="006605DD" w:rsidRPr="00A20234" w:rsidRDefault="006605DD" w:rsidP="006605DD">
            <w:pPr>
              <w:jc w:val="both"/>
              <w:rPr>
                <w:sz w:val="20"/>
                <w:szCs w:val="20"/>
              </w:rPr>
            </w:pPr>
            <w:r w:rsidRPr="00A20234">
              <w:rPr>
                <w:sz w:val="20"/>
                <w:szCs w:val="20"/>
              </w:rPr>
              <w:t xml:space="preserve">Na základe overených skutočností potvrdzujem, že (uveďte jednu z možností v súlade s ustanovením § 7 ods. 3 </w:t>
            </w:r>
            <w:r w:rsidRPr="00A20234">
              <w:rPr>
                <w:sz w:val="20"/>
                <w:szCs w:val="20"/>
              </w:rPr>
              <w:lastRenderedPageBreak/>
              <w:t>zákona o finančnej kontrole).</w:t>
            </w:r>
            <w:r w:rsidRPr="00A20234">
              <w:rPr>
                <w:sz w:val="20"/>
                <w:szCs w:val="20"/>
              </w:rPr>
              <w:footnoteReference w:customMarkFollows="1" w:id="70"/>
              <w:t>[1]</w:t>
            </w:r>
          </w:p>
          <w:p w:rsidR="00F2042D" w:rsidRPr="007001F1" w:rsidRDefault="00F2042D" w:rsidP="00F2042D"/>
          <w:p w:rsidR="00F2042D" w:rsidRPr="007001F1" w:rsidRDefault="00F2042D" w:rsidP="00F2042D">
            <w:pPr>
              <w:rPr>
                <w:b/>
                <w:bCs/>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lastRenderedPageBreak/>
              <w:t>Kontrolu vykonal</w:t>
            </w:r>
            <w:r w:rsidR="00A90B4D">
              <w:rPr>
                <w:rStyle w:val="Odkaznapoznmkupodiarou"/>
                <w:b/>
                <w:bCs/>
                <w:sz w:val="22"/>
                <w:szCs w:val="22"/>
              </w:rPr>
              <w:footnoteReference w:customMarkFollows="1" w:id="71"/>
              <w:t>2</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9162" w:type="dxa"/>
            <w:gridSpan w:val="7"/>
            <w:shd w:val="clear" w:color="auto" w:fill="auto"/>
            <w:noWrap/>
            <w:vAlign w:val="bottom"/>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72"/>
              <w:t>3</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bl>
    <w:p w:rsidR="00F2042D" w:rsidRPr="007001F1" w:rsidRDefault="00F2042D">
      <w:pPr>
        <w:spacing w:after="160" w:line="259" w:lineRule="auto"/>
      </w:pPr>
    </w:p>
    <w:p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rsidTr="002D20F9">
        <w:trPr>
          <w:trHeight w:val="645"/>
        </w:trPr>
        <w:tc>
          <w:tcPr>
            <w:tcW w:w="9087" w:type="dxa"/>
            <w:gridSpan w:val="7"/>
            <w:shd w:val="clear" w:color="000000" w:fill="60497A"/>
            <w:vAlign w:val="center"/>
            <w:hideMark/>
          </w:tcPr>
          <w:p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27"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7"/>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660"/>
        </w:trPr>
        <w:tc>
          <w:tcPr>
            <w:tcW w:w="3559" w:type="dxa"/>
            <w:gridSpan w:val="2"/>
            <w:shd w:val="clear" w:color="auto" w:fill="auto"/>
            <w:vAlign w:val="center"/>
            <w:hideMark/>
          </w:tcPr>
          <w:p w:rsidR="0086114A" w:rsidRPr="007001F1" w:rsidRDefault="0086114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rsidTr="002D20F9">
        <w:trPr>
          <w:trHeight w:val="33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Nadlimitná zákazka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Súťažný dialóg (§ 74 ZVO)</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6114A" w:rsidRPr="007001F1" w:rsidRDefault="0086114A" w:rsidP="0086114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6114A">
            <w:pPr>
              <w:rPr>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proofErr w:type="spellStart"/>
            <w:r w:rsidR="0086114A" w:rsidRPr="007001F1">
              <w:rPr>
                <w:color w:val="000000"/>
                <w:sz w:val="22"/>
                <w:szCs w:val="22"/>
              </w:rPr>
              <w:t>ante</w:t>
            </w:r>
            <w:proofErr w:type="spellEnd"/>
            <w:r w:rsidR="0086114A" w:rsidRPr="007001F1">
              <w:rPr>
                <w:color w:val="000000"/>
                <w:sz w:val="22"/>
                <w:szCs w:val="22"/>
              </w:rPr>
              <w:t xml:space="preserve"> kontrola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15"/>
        </w:trPr>
        <w:tc>
          <w:tcPr>
            <w:tcW w:w="582"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Poznámka</w:t>
            </w:r>
          </w:p>
        </w:tc>
      </w:tr>
      <w:tr w:rsidR="0093317A" w:rsidRPr="007001F1" w:rsidTr="002D20F9">
        <w:trPr>
          <w:trHeight w:val="367"/>
        </w:trPr>
        <w:tc>
          <w:tcPr>
            <w:tcW w:w="582" w:type="dxa"/>
            <w:vMerge w:val="restart"/>
            <w:shd w:val="clear" w:color="auto" w:fill="auto"/>
            <w:noWrap/>
            <w:vAlign w:val="center"/>
          </w:tcPr>
          <w:p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A54093" w:rsidRPr="007001F1" w:rsidTr="002D20F9">
        <w:trPr>
          <w:trHeight w:val="656"/>
        </w:trPr>
        <w:tc>
          <w:tcPr>
            <w:tcW w:w="582" w:type="dxa"/>
            <w:shd w:val="clear" w:color="auto" w:fill="auto"/>
            <w:noWrap/>
            <w:vAlign w:val="center"/>
          </w:tcPr>
          <w:p w:rsidR="00A54093" w:rsidRPr="007001F1" w:rsidRDefault="001C104A" w:rsidP="0086114A">
            <w:pPr>
              <w:jc w:val="center"/>
              <w:rPr>
                <w:color w:val="000000"/>
              </w:rPr>
            </w:pPr>
            <w:r w:rsidRPr="007001F1">
              <w:rPr>
                <w:color w:val="000000"/>
                <w:sz w:val="22"/>
                <w:szCs w:val="22"/>
              </w:rPr>
              <w:t>2</w:t>
            </w:r>
          </w:p>
        </w:tc>
        <w:tc>
          <w:tcPr>
            <w:tcW w:w="4820" w:type="dxa"/>
            <w:gridSpan w:val="2"/>
            <w:shd w:val="clear" w:color="auto" w:fill="auto"/>
            <w:vAlign w:val="center"/>
          </w:tcPr>
          <w:p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rsidR="00A54093" w:rsidRPr="007001F1" w:rsidRDefault="00A54093" w:rsidP="0086114A">
            <w:pPr>
              <w:jc w:val="center"/>
              <w:rPr>
                <w:color w:val="000000"/>
              </w:rPr>
            </w:pPr>
          </w:p>
        </w:tc>
        <w:tc>
          <w:tcPr>
            <w:tcW w:w="567" w:type="dxa"/>
            <w:shd w:val="clear" w:color="auto" w:fill="auto"/>
            <w:vAlign w:val="center"/>
          </w:tcPr>
          <w:p w:rsidR="00A54093" w:rsidRPr="007001F1" w:rsidRDefault="00A54093" w:rsidP="0086114A">
            <w:pPr>
              <w:jc w:val="center"/>
              <w:rPr>
                <w:color w:val="000000"/>
              </w:rPr>
            </w:pPr>
          </w:p>
        </w:tc>
        <w:tc>
          <w:tcPr>
            <w:tcW w:w="776" w:type="dxa"/>
            <w:shd w:val="clear" w:color="auto" w:fill="auto"/>
            <w:vAlign w:val="center"/>
          </w:tcPr>
          <w:p w:rsidR="00A54093" w:rsidRPr="007001F1" w:rsidRDefault="00A54093" w:rsidP="0086114A">
            <w:pPr>
              <w:jc w:val="center"/>
              <w:rPr>
                <w:color w:val="000000"/>
              </w:rPr>
            </w:pPr>
          </w:p>
        </w:tc>
        <w:tc>
          <w:tcPr>
            <w:tcW w:w="1775" w:type="dxa"/>
            <w:shd w:val="clear" w:color="auto" w:fill="auto"/>
            <w:vAlign w:val="center"/>
          </w:tcPr>
          <w:p w:rsidR="00A54093" w:rsidRPr="007001F1" w:rsidRDefault="00A54093"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4</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292D2C" w:rsidP="0086114A">
            <w:pPr>
              <w:jc w:val="center"/>
              <w:rPr>
                <w:color w:val="000000"/>
              </w:rPr>
            </w:pPr>
            <w:r w:rsidRPr="007001F1">
              <w:rPr>
                <w:color w:val="000000"/>
                <w:sz w:val="22"/>
                <w:szCs w:val="22"/>
              </w:rPr>
              <w:lastRenderedPageBreak/>
              <w:t>5</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1C104A" w:rsidRPr="007001F1" w:rsidTr="002D20F9">
        <w:trPr>
          <w:trHeight w:val="600"/>
        </w:trPr>
        <w:tc>
          <w:tcPr>
            <w:tcW w:w="582" w:type="dxa"/>
            <w:shd w:val="clear" w:color="auto" w:fill="auto"/>
            <w:noWrap/>
            <w:vAlign w:val="center"/>
          </w:tcPr>
          <w:p w:rsidR="001C104A" w:rsidRPr="007001F1" w:rsidRDefault="00F0306F" w:rsidP="0086114A">
            <w:pPr>
              <w:jc w:val="center"/>
              <w:rPr>
                <w:color w:val="000000"/>
              </w:rPr>
            </w:pPr>
            <w:r>
              <w:rPr>
                <w:color w:val="000000"/>
                <w:sz w:val="22"/>
                <w:szCs w:val="22"/>
              </w:rPr>
              <w:t>6</w:t>
            </w:r>
          </w:p>
        </w:tc>
        <w:tc>
          <w:tcPr>
            <w:tcW w:w="4820" w:type="dxa"/>
            <w:gridSpan w:val="2"/>
            <w:shd w:val="clear" w:color="auto" w:fill="auto"/>
            <w:vAlign w:val="center"/>
          </w:tcPr>
          <w:p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rsidR="001C104A" w:rsidRPr="007001F1" w:rsidRDefault="001C104A" w:rsidP="0086114A">
            <w:pPr>
              <w:jc w:val="center"/>
              <w:rPr>
                <w:color w:val="000000"/>
              </w:rPr>
            </w:pPr>
          </w:p>
        </w:tc>
        <w:tc>
          <w:tcPr>
            <w:tcW w:w="567" w:type="dxa"/>
            <w:shd w:val="clear" w:color="auto" w:fill="auto"/>
            <w:vAlign w:val="center"/>
          </w:tcPr>
          <w:p w:rsidR="001C104A" w:rsidRPr="007001F1" w:rsidRDefault="001C104A" w:rsidP="0086114A">
            <w:pPr>
              <w:jc w:val="center"/>
              <w:rPr>
                <w:color w:val="000000"/>
              </w:rPr>
            </w:pPr>
          </w:p>
        </w:tc>
        <w:tc>
          <w:tcPr>
            <w:tcW w:w="776" w:type="dxa"/>
            <w:shd w:val="clear" w:color="auto" w:fill="auto"/>
            <w:vAlign w:val="center"/>
          </w:tcPr>
          <w:p w:rsidR="001C104A" w:rsidRPr="007001F1" w:rsidRDefault="001C104A" w:rsidP="0086114A">
            <w:pPr>
              <w:jc w:val="center"/>
              <w:rPr>
                <w:color w:val="000000"/>
              </w:rPr>
            </w:pPr>
          </w:p>
        </w:tc>
        <w:tc>
          <w:tcPr>
            <w:tcW w:w="1775" w:type="dxa"/>
            <w:shd w:val="clear" w:color="auto" w:fill="auto"/>
            <w:vAlign w:val="center"/>
          </w:tcPr>
          <w:p w:rsidR="001C104A" w:rsidRPr="007001F1" w:rsidRDefault="001C104A" w:rsidP="0086114A">
            <w:pPr>
              <w:jc w:val="center"/>
              <w:rPr>
                <w:color w:val="000000"/>
              </w:rPr>
            </w:pPr>
          </w:p>
        </w:tc>
      </w:tr>
      <w:tr w:rsidR="0086114A" w:rsidRPr="007001F1" w:rsidTr="002D20F9">
        <w:trPr>
          <w:trHeight w:val="600"/>
        </w:trPr>
        <w:tc>
          <w:tcPr>
            <w:tcW w:w="582" w:type="dxa"/>
            <w:shd w:val="clear" w:color="auto" w:fill="auto"/>
            <w:noWrap/>
            <w:vAlign w:val="center"/>
            <w:hideMark/>
          </w:tcPr>
          <w:p w:rsidR="0086114A" w:rsidRPr="007001F1" w:rsidRDefault="00F0306F" w:rsidP="0086114A">
            <w:pPr>
              <w:jc w:val="center"/>
              <w:rPr>
                <w:color w:val="000000"/>
              </w:rPr>
            </w:pPr>
            <w:r>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600"/>
        </w:trPr>
        <w:tc>
          <w:tcPr>
            <w:tcW w:w="582" w:type="dxa"/>
            <w:shd w:val="clear" w:color="auto" w:fill="auto"/>
            <w:noWrap/>
            <w:vAlign w:val="center"/>
          </w:tcPr>
          <w:p w:rsidR="00DF5BF7" w:rsidRPr="007001F1" w:rsidRDefault="00F0306F" w:rsidP="0086114A">
            <w:pPr>
              <w:jc w:val="center"/>
              <w:rPr>
                <w:color w:val="000000"/>
              </w:rPr>
            </w:pPr>
            <w:r>
              <w:rPr>
                <w:color w:val="000000"/>
                <w:sz w:val="22"/>
                <w:szCs w:val="22"/>
              </w:rPr>
              <w:t>8</w:t>
            </w:r>
          </w:p>
        </w:tc>
        <w:tc>
          <w:tcPr>
            <w:tcW w:w="4820" w:type="dxa"/>
            <w:gridSpan w:val="2"/>
            <w:shd w:val="clear" w:color="auto" w:fill="auto"/>
            <w:vAlign w:val="center"/>
          </w:tcPr>
          <w:p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93317A" w:rsidRPr="007001F1" w:rsidTr="002D20F9">
        <w:trPr>
          <w:trHeight w:val="684"/>
        </w:trPr>
        <w:tc>
          <w:tcPr>
            <w:tcW w:w="582" w:type="dxa"/>
            <w:vMerge w:val="restart"/>
            <w:shd w:val="clear" w:color="auto" w:fill="auto"/>
            <w:noWrap/>
            <w:vAlign w:val="center"/>
            <w:hideMark/>
          </w:tcPr>
          <w:p w:rsidR="0093317A" w:rsidRPr="007001F1" w:rsidRDefault="00F0306F" w:rsidP="0086114A">
            <w:pPr>
              <w:jc w:val="center"/>
              <w:rPr>
                <w:color w:val="000000"/>
              </w:rPr>
            </w:pPr>
            <w:r>
              <w:rPr>
                <w:color w:val="000000"/>
                <w:sz w:val="22"/>
                <w:szCs w:val="22"/>
              </w:rPr>
              <w:t>9</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7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505"/>
        </w:trPr>
        <w:tc>
          <w:tcPr>
            <w:tcW w:w="582" w:type="dxa"/>
            <w:vMerge w:val="restart"/>
            <w:shd w:val="clear" w:color="auto" w:fill="auto"/>
            <w:noWrap/>
            <w:vAlign w:val="center"/>
            <w:hideMark/>
          </w:tcPr>
          <w:p w:rsidR="0093317A" w:rsidRPr="007001F1" w:rsidRDefault="0093317A" w:rsidP="00F0306F">
            <w:pPr>
              <w:jc w:val="center"/>
              <w:rPr>
                <w:color w:val="000000"/>
              </w:rPr>
            </w:pPr>
            <w:r w:rsidRPr="007001F1">
              <w:rPr>
                <w:color w:val="000000"/>
                <w:sz w:val="22"/>
                <w:szCs w:val="22"/>
              </w:rPr>
              <w:t>1</w:t>
            </w:r>
            <w:r w:rsidR="00F0306F">
              <w:rPr>
                <w:color w:val="000000"/>
                <w:sz w:val="22"/>
                <w:szCs w:val="22"/>
              </w:rPr>
              <w:t>0</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574"/>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126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1</w:t>
            </w:r>
          </w:p>
        </w:tc>
        <w:tc>
          <w:tcPr>
            <w:tcW w:w="4820" w:type="dxa"/>
            <w:gridSpan w:val="2"/>
            <w:shd w:val="clear" w:color="auto" w:fill="auto"/>
            <w:vAlign w:val="center"/>
            <w:hideMark/>
          </w:tcPr>
          <w:p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1267"/>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44"/>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2</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35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0"/>
              </w:rPr>
              <w:t xml:space="preserve">b) Majú členovia komisie odborné vzdelanie alebo </w:t>
            </w:r>
            <w:r w:rsidRPr="007001F1">
              <w:rPr>
                <w:color w:val="000000"/>
                <w:sz w:val="22"/>
                <w:szCs w:val="20"/>
              </w:rPr>
              <w:lastRenderedPageBreak/>
              <w:t>odbornú prax zodpovedajúcu predmetu zákazky?</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0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3"/>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900"/>
        </w:trPr>
        <w:tc>
          <w:tcPr>
            <w:tcW w:w="582" w:type="dxa"/>
            <w:shd w:val="clear" w:color="auto" w:fill="auto"/>
            <w:noWrap/>
            <w:vAlign w:val="center"/>
          </w:tcPr>
          <w:p w:rsidR="00DF5BF7" w:rsidRPr="007001F1" w:rsidRDefault="00DF5BF7" w:rsidP="0086114A">
            <w:pPr>
              <w:jc w:val="center"/>
              <w:rPr>
                <w:color w:val="000000"/>
              </w:rPr>
            </w:pPr>
            <w:r>
              <w:rPr>
                <w:color w:val="000000"/>
                <w:sz w:val="22"/>
                <w:szCs w:val="22"/>
              </w:rPr>
              <w:t>1</w:t>
            </w:r>
            <w:r w:rsidR="00F0306F">
              <w:rPr>
                <w:color w:val="000000"/>
                <w:sz w:val="22"/>
                <w:szCs w:val="22"/>
              </w:rPr>
              <w:t>4</w:t>
            </w:r>
          </w:p>
        </w:tc>
        <w:tc>
          <w:tcPr>
            <w:tcW w:w="4820" w:type="dxa"/>
            <w:gridSpan w:val="2"/>
            <w:shd w:val="clear" w:color="auto" w:fill="auto"/>
            <w:vAlign w:val="center"/>
          </w:tcPr>
          <w:p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DF5BF7" w:rsidRPr="007001F1" w:rsidTr="002D20F9">
        <w:trPr>
          <w:trHeight w:val="900"/>
        </w:trPr>
        <w:tc>
          <w:tcPr>
            <w:tcW w:w="582" w:type="dxa"/>
            <w:shd w:val="clear" w:color="auto" w:fill="auto"/>
            <w:noWrap/>
            <w:vAlign w:val="center"/>
          </w:tcPr>
          <w:p w:rsidR="00DF5BF7" w:rsidRDefault="00DF5BF7" w:rsidP="0086114A">
            <w:pPr>
              <w:jc w:val="center"/>
              <w:rPr>
                <w:color w:val="000000"/>
              </w:rPr>
            </w:pPr>
            <w:r>
              <w:rPr>
                <w:color w:val="000000"/>
                <w:sz w:val="22"/>
                <w:szCs w:val="22"/>
              </w:rPr>
              <w:t>1</w:t>
            </w:r>
            <w:r w:rsidR="00F0306F">
              <w:rPr>
                <w:color w:val="000000"/>
                <w:sz w:val="22"/>
                <w:szCs w:val="22"/>
              </w:rPr>
              <w:t>5</w:t>
            </w:r>
          </w:p>
        </w:tc>
        <w:tc>
          <w:tcPr>
            <w:tcW w:w="4820" w:type="dxa"/>
            <w:gridSpan w:val="2"/>
            <w:shd w:val="clear" w:color="auto" w:fill="auto"/>
            <w:vAlign w:val="center"/>
          </w:tcPr>
          <w:p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2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6</w:t>
            </w:r>
          </w:p>
        </w:tc>
        <w:tc>
          <w:tcPr>
            <w:tcW w:w="4820" w:type="dxa"/>
            <w:gridSpan w:val="2"/>
            <w:shd w:val="clear" w:color="auto" w:fill="auto"/>
            <w:vAlign w:val="center"/>
            <w:hideMark/>
          </w:tcPr>
          <w:p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93317A" w:rsidRPr="007001F1" w:rsidTr="002D20F9">
        <w:trPr>
          <w:trHeight w:val="35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8</w:t>
            </w:r>
          </w:p>
        </w:tc>
        <w:tc>
          <w:tcPr>
            <w:tcW w:w="4820" w:type="dxa"/>
            <w:gridSpan w:val="2"/>
            <w:shd w:val="clear" w:color="auto" w:fill="auto"/>
            <w:vAlign w:val="center"/>
            <w:hideMark/>
          </w:tcPr>
          <w:p w:rsidR="0093317A" w:rsidRPr="007001F1" w:rsidRDefault="0093317A"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b) Boli v prípade konfliktu záujmov prijaté primerané opatrenia a vykonaná náprav</w:t>
            </w:r>
            <w:r w:rsidR="00AC0E27">
              <w:rPr>
                <w:sz w:val="22"/>
                <w:szCs w:val="22"/>
              </w:rPr>
              <w:t>a</w:t>
            </w:r>
            <w:r w:rsidRPr="007001F1">
              <w:rPr>
                <w:sz w:val="22"/>
                <w:szCs w:val="22"/>
              </w:rPr>
              <w:t xml:space="preserve">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DB0E92" w:rsidRPr="007001F1" w:rsidTr="002D20F9">
        <w:trPr>
          <w:trHeight w:val="429"/>
        </w:trPr>
        <w:tc>
          <w:tcPr>
            <w:tcW w:w="582" w:type="dxa"/>
            <w:vMerge w:val="restart"/>
            <w:shd w:val="clear" w:color="auto" w:fill="auto"/>
            <w:noWrap/>
            <w:vAlign w:val="center"/>
          </w:tcPr>
          <w:p w:rsidR="00DB0E92" w:rsidRPr="007001F1" w:rsidRDefault="00F0306F" w:rsidP="0086114A">
            <w:pPr>
              <w:jc w:val="center"/>
              <w:rPr>
                <w:color w:val="000000"/>
              </w:rPr>
            </w:pPr>
            <w:r>
              <w:rPr>
                <w:color w:val="000000"/>
                <w:sz w:val="22"/>
                <w:szCs w:val="22"/>
              </w:rPr>
              <w:t>19</w:t>
            </w: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845"/>
        </w:trPr>
        <w:tc>
          <w:tcPr>
            <w:tcW w:w="582" w:type="dxa"/>
            <w:vMerge/>
            <w:shd w:val="clear" w:color="auto" w:fill="auto"/>
            <w:noWrap/>
            <w:vAlign w:val="center"/>
          </w:tcPr>
          <w:p w:rsidR="00DB0E92" w:rsidRPr="007001F1" w:rsidRDefault="00DB0E92" w:rsidP="0086114A">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1140"/>
        </w:trPr>
        <w:tc>
          <w:tcPr>
            <w:tcW w:w="582" w:type="dxa"/>
            <w:vMerge w:val="restart"/>
            <w:shd w:val="clear" w:color="auto" w:fill="auto"/>
            <w:noWrap/>
            <w:vAlign w:val="center"/>
            <w:hideMark/>
          </w:tcPr>
          <w:p w:rsidR="00DB0E92" w:rsidRPr="007001F1" w:rsidRDefault="00DF5BF7" w:rsidP="00FD499A">
            <w:pPr>
              <w:jc w:val="center"/>
              <w:rPr>
                <w:color w:val="000000"/>
              </w:rPr>
            </w:pPr>
            <w:r>
              <w:rPr>
                <w:color w:val="000000"/>
                <w:sz w:val="22"/>
                <w:szCs w:val="22"/>
              </w:rPr>
              <w:t>2</w:t>
            </w:r>
            <w:r w:rsidR="00F0306F">
              <w:rPr>
                <w:color w:val="000000"/>
                <w:sz w:val="22"/>
                <w:szCs w:val="22"/>
              </w:rPr>
              <w:t>0</w:t>
            </w:r>
          </w:p>
        </w:tc>
        <w:tc>
          <w:tcPr>
            <w:tcW w:w="4820" w:type="dxa"/>
            <w:gridSpan w:val="2"/>
            <w:shd w:val="clear" w:color="auto" w:fill="auto"/>
            <w:vAlign w:val="center"/>
            <w:hideMark/>
          </w:tcPr>
          <w:p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r>
      <w:tr w:rsidR="00DB0E92" w:rsidRPr="007001F1" w:rsidTr="002D20F9">
        <w:trPr>
          <w:trHeight w:val="866"/>
        </w:trPr>
        <w:tc>
          <w:tcPr>
            <w:tcW w:w="582" w:type="dxa"/>
            <w:vMerge/>
            <w:shd w:val="clear" w:color="auto" w:fill="auto"/>
            <w:noWrap/>
            <w:vAlign w:val="center"/>
          </w:tcPr>
          <w:p w:rsidR="00DB0E92" w:rsidRPr="007001F1" w:rsidRDefault="00DB0E92" w:rsidP="00FD499A">
            <w:pPr>
              <w:jc w:val="center"/>
              <w:rPr>
                <w:color w:val="000000"/>
              </w:rPr>
            </w:pPr>
          </w:p>
        </w:tc>
        <w:tc>
          <w:tcPr>
            <w:tcW w:w="4820" w:type="dxa"/>
            <w:gridSpan w:val="2"/>
            <w:shd w:val="clear" w:color="auto" w:fill="auto"/>
            <w:vAlign w:val="center"/>
          </w:tcPr>
          <w:p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4E4508">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86114A" w:rsidRPr="007001F1" w:rsidTr="002D20F9">
        <w:trPr>
          <w:trHeight w:val="300"/>
        </w:trPr>
        <w:tc>
          <w:tcPr>
            <w:tcW w:w="582" w:type="dxa"/>
            <w:shd w:val="clear" w:color="auto" w:fill="auto"/>
            <w:noWrap/>
            <w:vAlign w:val="center"/>
            <w:hideMark/>
          </w:tcPr>
          <w:p w:rsidR="0086114A" w:rsidRPr="007001F1" w:rsidRDefault="00DF5BF7" w:rsidP="00F0306F">
            <w:pPr>
              <w:jc w:val="center"/>
              <w:rPr>
                <w:color w:val="000000"/>
              </w:rPr>
            </w:pPr>
            <w:r>
              <w:rPr>
                <w:color w:val="000000"/>
                <w:sz w:val="22"/>
                <w:szCs w:val="22"/>
              </w:rPr>
              <w:t>2</w:t>
            </w:r>
            <w:r w:rsidR="00F0306F">
              <w:rPr>
                <w:color w:val="000000"/>
                <w:sz w:val="22"/>
                <w:szCs w:val="22"/>
              </w:rPr>
              <w:t>1</w:t>
            </w:r>
          </w:p>
        </w:tc>
        <w:tc>
          <w:tcPr>
            <w:tcW w:w="4820" w:type="dxa"/>
            <w:gridSpan w:val="2"/>
            <w:shd w:val="clear" w:color="auto" w:fill="auto"/>
            <w:vAlign w:val="center"/>
            <w:hideMark/>
          </w:tcPr>
          <w:p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300"/>
        </w:trPr>
        <w:tc>
          <w:tcPr>
            <w:tcW w:w="582" w:type="dxa"/>
            <w:shd w:val="clear" w:color="auto" w:fill="auto"/>
            <w:noWrap/>
            <w:vAlign w:val="center"/>
          </w:tcPr>
          <w:p w:rsidR="00DF5BF7" w:rsidRDefault="00DF5BF7" w:rsidP="00DF5BF7">
            <w:pPr>
              <w:jc w:val="center"/>
              <w:rPr>
                <w:color w:val="000000"/>
              </w:rPr>
            </w:pPr>
            <w:r>
              <w:rPr>
                <w:color w:val="000000"/>
                <w:sz w:val="22"/>
                <w:szCs w:val="22"/>
              </w:rPr>
              <w:t>2</w:t>
            </w:r>
            <w:r w:rsidR="00F0306F">
              <w:rPr>
                <w:color w:val="000000"/>
                <w:sz w:val="22"/>
                <w:szCs w:val="22"/>
              </w:rPr>
              <w:t>2</w:t>
            </w:r>
          </w:p>
        </w:tc>
        <w:tc>
          <w:tcPr>
            <w:tcW w:w="4820" w:type="dxa"/>
            <w:gridSpan w:val="2"/>
            <w:shd w:val="clear" w:color="auto" w:fill="auto"/>
            <w:vAlign w:val="center"/>
          </w:tcPr>
          <w:p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300"/>
        </w:trPr>
        <w:tc>
          <w:tcPr>
            <w:tcW w:w="9087" w:type="dxa"/>
            <w:gridSpan w:val="7"/>
            <w:shd w:val="clear" w:color="auto" w:fill="auto"/>
            <w:noWrap/>
            <w:vAlign w:val="center"/>
          </w:tcPr>
          <w:p w:rsidR="0086114A" w:rsidRPr="007001F1" w:rsidRDefault="0086114A" w:rsidP="0086114A">
            <w:pPr>
              <w:jc w:val="both"/>
              <w:rPr>
                <w:b/>
                <w:sz w:val="20"/>
                <w:szCs w:val="20"/>
              </w:rPr>
            </w:pPr>
            <w:r w:rsidRPr="007001F1">
              <w:rPr>
                <w:b/>
                <w:sz w:val="20"/>
                <w:szCs w:val="20"/>
              </w:rPr>
              <w:t>VYJADRENIE</w:t>
            </w:r>
          </w:p>
          <w:p w:rsidR="0086114A" w:rsidRPr="007001F1" w:rsidRDefault="0086114A" w:rsidP="0086114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3"/>
              <w:t>[1]</w:t>
            </w:r>
          </w:p>
          <w:p w:rsidR="0086114A" w:rsidRPr="007001F1" w:rsidRDefault="0086114A" w:rsidP="0086114A">
            <w:pPr>
              <w:rPr>
                <w:b/>
                <w:bCs/>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74"/>
              <w:t>2</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9087" w:type="dxa"/>
            <w:gridSpan w:val="7"/>
            <w:shd w:val="clear" w:color="auto" w:fill="auto"/>
            <w:noWrap/>
            <w:vAlign w:val="bottom"/>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5"/>
              <w:t>3</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bl>
    <w:p w:rsidR="0013438E" w:rsidRPr="007001F1" w:rsidRDefault="0013438E"/>
    <w:p w:rsidR="0013438E" w:rsidRPr="007001F1" w:rsidRDefault="0013438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rsidTr="007261E4">
        <w:trPr>
          <w:trHeight w:val="645"/>
        </w:trPr>
        <w:tc>
          <w:tcPr>
            <w:tcW w:w="9087" w:type="dxa"/>
            <w:gridSpan w:val="7"/>
            <w:shd w:val="clear" w:color="000000" w:fill="60497A"/>
            <w:vAlign w:val="center"/>
            <w:hideMark/>
          </w:tcPr>
          <w:p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28"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28"/>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660"/>
        </w:trPr>
        <w:tc>
          <w:tcPr>
            <w:tcW w:w="3559" w:type="dxa"/>
            <w:gridSpan w:val="2"/>
            <w:shd w:val="clear" w:color="auto" w:fill="auto"/>
            <w:vAlign w:val="center"/>
            <w:hideMark/>
          </w:tcPr>
          <w:p w:rsidR="0013438E" w:rsidRPr="007001F1" w:rsidRDefault="0013438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rsidTr="007261E4">
        <w:trPr>
          <w:trHeight w:val="33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Nadlimitná zákazka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Súťažný dialóg (</w:t>
            </w:r>
            <w:r w:rsidR="0029317D">
              <w:rPr>
                <w:color w:val="000000"/>
                <w:sz w:val="22"/>
                <w:szCs w:val="22"/>
              </w:rPr>
              <w:t xml:space="preserve">§ </w:t>
            </w:r>
            <w:r w:rsidR="00D314D2" w:rsidRPr="007001F1">
              <w:rPr>
                <w:color w:val="000000"/>
                <w:sz w:val="22"/>
                <w:szCs w:val="22"/>
              </w:rPr>
              <w:t>74 ZVO)</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3438E" w:rsidRPr="007001F1" w:rsidRDefault="0013438E" w:rsidP="00D314D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D314D2">
            <w:pPr>
              <w:rPr>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15"/>
        </w:trPr>
        <w:tc>
          <w:tcPr>
            <w:tcW w:w="582"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Poznámka</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946FE9" w:rsidP="00D314D2">
            <w:pPr>
              <w:jc w:val="center"/>
              <w:rPr>
                <w:color w:val="000000"/>
              </w:rPr>
            </w:pPr>
            <w:r>
              <w:rPr>
                <w:color w:val="000000"/>
                <w:sz w:val="22"/>
                <w:szCs w:val="22"/>
              </w:rPr>
              <w:lastRenderedPageBreak/>
              <w:t>3</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DB0E92" w:rsidRPr="007001F1" w:rsidTr="00A96394">
        <w:trPr>
          <w:trHeight w:val="466"/>
        </w:trPr>
        <w:tc>
          <w:tcPr>
            <w:tcW w:w="582" w:type="dxa"/>
            <w:vMerge w:val="restart"/>
            <w:shd w:val="clear" w:color="auto" w:fill="auto"/>
            <w:noWrap/>
            <w:vAlign w:val="center"/>
            <w:hideMark/>
          </w:tcPr>
          <w:p w:rsidR="00DB0E92" w:rsidRPr="007001F1" w:rsidRDefault="00946FE9" w:rsidP="00D314D2">
            <w:pPr>
              <w:jc w:val="center"/>
              <w:rPr>
                <w:color w:val="000000"/>
              </w:rPr>
            </w:pPr>
            <w:r>
              <w:rPr>
                <w:color w:val="000000"/>
                <w:sz w:val="22"/>
                <w:szCs w:val="22"/>
              </w:rPr>
              <w:t>4</w:t>
            </w:r>
          </w:p>
        </w:tc>
        <w:tc>
          <w:tcPr>
            <w:tcW w:w="4820" w:type="dxa"/>
            <w:gridSpan w:val="2"/>
            <w:shd w:val="clear" w:color="auto" w:fill="auto"/>
            <w:vAlign w:val="center"/>
            <w:hideMark/>
          </w:tcPr>
          <w:p w:rsidR="00DB0E92" w:rsidRPr="007001F1" w:rsidRDefault="00DB0E92"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4E4508">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46"/>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20"/>
        </w:trPr>
        <w:tc>
          <w:tcPr>
            <w:tcW w:w="582" w:type="dxa"/>
            <w:vMerge w:val="restart"/>
            <w:shd w:val="clear" w:color="auto" w:fill="auto"/>
            <w:noWrap/>
            <w:vAlign w:val="center"/>
          </w:tcPr>
          <w:p w:rsidR="00DB0E92" w:rsidRPr="007001F1" w:rsidRDefault="00946FE9" w:rsidP="00D314D2">
            <w:pPr>
              <w:jc w:val="center"/>
              <w:rPr>
                <w:color w:val="000000"/>
              </w:rPr>
            </w:pPr>
            <w:r>
              <w:rPr>
                <w:color w:val="000000"/>
                <w:sz w:val="22"/>
                <w:szCs w:val="22"/>
              </w:rPr>
              <w:t>5</w:t>
            </w:r>
          </w:p>
        </w:tc>
        <w:tc>
          <w:tcPr>
            <w:tcW w:w="4820" w:type="dxa"/>
            <w:gridSpan w:val="2"/>
            <w:shd w:val="clear" w:color="auto" w:fill="auto"/>
            <w:vAlign w:val="center"/>
          </w:tcPr>
          <w:p w:rsidR="00DB0E92" w:rsidRPr="007001F1" w:rsidDel="00EC083F" w:rsidRDefault="00DB0E92" w:rsidP="00FA683A">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AC0E27">
            <w:pPr>
              <w:jc w:val="both"/>
              <w:rPr>
                <w:color w:val="000000"/>
              </w:rPr>
            </w:pPr>
            <w:r w:rsidRPr="007001F1">
              <w:rPr>
                <w:color w:val="000000"/>
                <w:sz w:val="22"/>
                <w:szCs w:val="22"/>
              </w:rPr>
              <w:t>b) Boli v prípade konfliktu záujmov prijaté primerané opatrenia a vykonaná náprav</w:t>
            </w:r>
            <w:r w:rsidR="00AC0E2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1B0889" w:rsidRPr="007001F1" w:rsidTr="007261E4">
        <w:trPr>
          <w:trHeight w:val="675"/>
        </w:trPr>
        <w:tc>
          <w:tcPr>
            <w:tcW w:w="582" w:type="dxa"/>
            <w:vMerge w:val="restart"/>
            <w:shd w:val="clear" w:color="auto" w:fill="auto"/>
            <w:noWrap/>
            <w:vAlign w:val="center"/>
          </w:tcPr>
          <w:p w:rsidR="001B0889" w:rsidRPr="001C31B0" w:rsidRDefault="001B0889" w:rsidP="00D314D2">
            <w:pPr>
              <w:jc w:val="center"/>
              <w:rPr>
                <w:color w:val="000000"/>
                <w:sz w:val="22"/>
                <w:szCs w:val="22"/>
              </w:rPr>
            </w:pPr>
            <w:r w:rsidRPr="001C31B0">
              <w:rPr>
                <w:color w:val="000000"/>
                <w:sz w:val="22"/>
                <w:szCs w:val="22"/>
              </w:rPr>
              <w:t>6</w:t>
            </w:r>
          </w:p>
        </w:tc>
        <w:tc>
          <w:tcPr>
            <w:tcW w:w="4820" w:type="dxa"/>
            <w:gridSpan w:val="2"/>
            <w:shd w:val="clear" w:color="auto" w:fill="auto"/>
            <w:vAlign w:val="center"/>
          </w:tcPr>
          <w:p w:rsidR="001B0889" w:rsidRPr="007001F1" w:rsidRDefault="001B0889" w:rsidP="00FA683A">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B0889" w:rsidRPr="007001F1" w:rsidRDefault="001B0889" w:rsidP="00D314D2">
            <w:pPr>
              <w:jc w:val="center"/>
              <w:rPr>
                <w:color w:val="000000"/>
              </w:rPr>
            </w:pPr>
          </w:p>
        </w:tc>
        <w:tc>
          <w:tcPr>
            <w:tcW w:w="567" w:type="dxa"/>
            <w:shd w:val="clear" w:color="auto" w:fill="auto"/>
            <w:vAlign w:val="center"/>
          </w:tcPr>
          <w:p w:rsidR="001B0889" w:rsidRPr="007001F1" w:rsidRDefault="001B0889" w:rsidP="00D314D2">
            <w:pPr>
              <w:jc w:val="center"/>
              <w:rPr>
                <w:color w:val="000000"/>
              </w:rPr>
            </w:pPr>
          </w:p>
        </w:tc>
        <w:tc>
          <w:tcPr>
            <w:tcW w:w="776" w:type="dxa"/>
            <w:shd w:val="clear" w:color="auto" w:fill="auto"/>
            <w:vAlign w:val="center"/>
          </w:tcPr>
          <w:p w:rsidR="001B0889" w:rsidRPr="007001F1" w:rsidRDefault="001B0889" w:rsidP="00D314D2">
            <w:pPr>
              <w:jc w:val="center"/>
              <w:rPr>
                <w:color w:val="000000"/>
              </w:rPr>
            </w:pPr>
          </w:p>
        </w:tc>
        <w:tc>
          <w:tcPr>
            <w:tcW w:w="1775" w:type="dxa"/>
            <w:shd w:val="clear" w:color="auto" w:fill="auto"/>
            <w:vAlign w:val="center"/>
          </w:tcPr>
          <w:p w:rsidR="001B0889" w:rsidRPr="007001F1" w:rsidRDefault="001B0889" w:rsidP="00D314D2">
            <w:pPr>
              <w:jc w:val="center"/>
              <w:rPr>
                <w:color w:val="000000"/>
              </w:rPr>
            </w:pPr>
          </w:p>
        </w:tc>
      </w:tr>
      <w:tr w:rsidR="001B0889" w:rsidRPr="007001F1" w:rsidTr="007261E4">
        <w:trPr>
          <w:trHeight w:val="675"/>
        </w:trPr>
        <w:tc>
          <w:tcPr>
            <w:tcW w:w="582" w:type="dxa"/>
            <w:vMerge/>
            <w:shd w:val="clear" w:color="auto" w:fill="auto"/>
            <w:noWrap/>
            <w:vAlign w:val="center"/>
          </w:tcPr>
          <w:p w:rsidR="001B0889" w:rsidRPr="002D20F9" w:rsidRDefault="001B0889" w:rsidP="00D314D2">
            <w:pPr>
              <w:jc w:val="center"/>
              <w:rPr>
                <w:color w:val="000000"/>
                <w:sz w:val="22"/>
                <w:szCs w:val="22"/>
              </w:rPr>
            </w:pPr>
          </w:p>
        </w:tc>
        <w:tc>
          <w:tcPr>
            <w:tcW w:w="4820" w:type="dxa"/>
            <w:gridSpan w:val="2"/>
            <w:shd w:val="clear" w:color="auto" w:fill="auto"/>
            <w:vAlign w:val="center"/>
          </w:tcPr>
          <w:p w:rsidR="001B0889" w:rsidRPr="007001F1" w:rsidRDefault="001B0889" w:rsidP="00FA683A">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B0889" w:rsidRPr="007001F1" w:rsidRDefault="001B0889" w:rsidP="00D314D2">
            <w:pPr>
              <w:jc w:val="center"/>
              <w:rPr>
                <w:color w:val="000000"/>
              </w:rPr>
            </w:pPr>
          </w:p>
        </w:tc>
        <w:tc>
          <w:tcPr>
            <w:tcW w:w="567" w:type="dxa"/>
            <w:shd w:val="clear" w:color="auto" w:fill="auto"/>
            <w:vAlign w:val="center"/>
          </w:tcPr>
          <w:p w:rsidR="001B0889" w:rsidRPr="007001F1" w:rsidRDefault="001B0889" w:rsidP="00D314D2">
            <w:pPr>
              <w:jc w:val="center"/>
              <w:rPr>
                <w:color w:val="000000"/>
              </w:rPr>
            </w:pPr>
          </w:p>
        </w:tc>
        <w:tc>
          <w:tcPr>
            <w:tcW w:w="776" w:type="dxa"/>
            <w:shd w:val="clear" w:color="auto" w:fill="auto"/>
            <w:vAlign w:val="center"/>
          </w:tcPr>
          <w:p w:rsidR="001B0889" w:rsidRPr="007001F1" w:rsidRDefault="001B0889" w:rsidP="00D314D2">
            <w:pPr>
              <w:jc w:val="center"/>
              <w:rPr>
                <w:color w:val="000000"/>
              </w:rPr>
            </w:pPr>
          </w:p>
        </w:tc>
        <w:tc>
          <w:tcPr>
            <w:tcW w:w="1775" w:type="dxa"/>
            <w:shd w:val="clear" w:color="auto" w:fill="auto"/>
            <w:vAlign w:val="center"/>
          </w:tcPr>
          <w:p w:rsidR="001B0889" w:rsidRPr="007001F1" w:rsidRDefault="001B0889" w:rsidP="00D314D2">
            <w:pPr>
              <w:jc w:val="center"/>
              <w:rPr>
                <w:color w:val="000000"/>
              </w:rPr>
            </w:pPr>
          </w:p>
        </w:tc>
      </w:tr>
      <w:tr w:rsidR="001C31B0" w:rsidRPr="007001F1" w:rsidTr="007261E4">
        <w:trPr>
          <w:trHeight w:val="675"/>
        </w:trPr>
        <w:tc>
          <w:tcPr>
            <w:tcW w:w="582" w:type="dxa"/>
            <w:shd w:val="clear" w:color="auto" w:fill="auto"/>
            <w:noWrap/>
            <w:vAlign w:val="center"/>
          </w:tcPr>
          <w:p w:rsidR="001C31B0" w:rsidRPr="001C31B0" w:rsidRDefault="001C31B0" w:rsidP="00D314D2">
            <w:pPr>
              <w:jc w:val="center"/>
              <w:rPr>
                <w:color w:val="000000"/>
                <w:sz w:val="22"/>
                <w:szCs w:val="22"/>
              </w:rPr>
            </w:pPr>
            <w:r w:rsidRPr="001C31B0">
              <w:rPr>
                <w:color w:val="000000"/>
                <w:sz w:val="22"/>
                <w:szCs w:val="22"/>
              </w:rPr>
              <w:t>7</w:t>
            </w:r>
          </w:p>
        </w:tc>
        <w:tc>
          <w:tcPr>
            <w:tcW w:w="4820" w:type="dxa"/>
            <w:gridSpan w:val="2"/>
            <w:shd w:val="clear" w:color="auto" w:fill="auto"/>
            <w:vAlign w:val="center"/>
          </w:tcPr>
          <w:p w:rsidR="001C31B0" w:rsidRPr="007001F1" w:rsidRDefault="001C31B0" w:rsidP="00FA683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D314D2">
            <w:pPr>
              <w:jc w:val="center"/>
              <w:rPr>
                <w:color w:val="000000"/>
              </w:rPr>
            </w:pPr>
          </w:p>
        </w:tc>
        <w:tc>
          <w:tcPr>
            <w:tcW w:w="567" w:type="dxa"/>
            <w:shd w:val="clear" w:color="auto" w:fill="auto"/>
            <w:vAlign w:val="center"/>
          </w:tcPr>
          <w:p w:rsidR="001C31B0" w:rsidRPr="007001F1" w:rsidRDefault="001C31B0" w:rsidP="00D314D2">
            <w:pPr>
              <w:jc w:val="center"/>
              <w:rPr>
                <w:color w:val="000000"/>
              </w:rPr>
            </w:pPr>
          </w:p>
        </w:tc>
        <w:tc>
          <w:tcPr>
            <w:tcW w:w="776" w:type="dxa"/>
            <w:shd w:val="clear" w:color="auto" w:fill="auto"/>
            <w:vAlign w:val="center"/>
          </w:tcPr>
          <w:p w:rsidR="001C31B0" w:rsidRPr="007001F1" w:rsidRDefault="001C31B0" w:rsidP="00D314D2">
            <w:pPr>
              <w:jc w:val="center"/>
              <w:rPr>
                <w:color w:val="000000"/>
              </w:rPr>
            </w:pPr>
          </w:p>
        </w:tc>
        <w:tc>
          <w:tcPr>
            <w:tcW w:w="1775" w:type="dxa"/>
            <w:shd w:val="clear" w:color="auto" w:fill="auto"/>
            <w:vAlign w:val="center"/>
          </w:tcPr>
          <w:p w:rsidR="001C31B0" w:rsidRPr="007001F1" w:rsidRDefault="001C31B0" w:rsidP="00D314D2">
            <w:pPr>
              <w:jc w:val="center"/>
              <w:rPr>
                <w:color w:val="000000"/>
              </w:rPr>
            </w:pPr>
          </w:p>
        </w:tc>
      </w:tr>
      <w:tr w:rsidR="0013438E" w:rsidRPr="007001F1" w:rsidTr="007261E4">
        <w:trPr>
          <w:trHeight w:val="20"/>
        </w:trPr>
        <w:tc>
          <w:tcPr>
            <w:tcW w:w="582" w:type="dxa"/>
            <w:shd w:val="clear" w:color="auto" w:fill="auto"/>
            <w:noWrap/>
            <w:vAlign w:val="center"/>
            <w:hideMark/>
          </w:tcPr>
          <w:p w:rsidR="0013438E" w:rsidRPr="007001F1" w:rsidRDefault="001C31B0" w:rsidP="00D314D2">
            <w:pPr>
              <w:jc w:val="center"/>
              <w:rPr>
                <w:color w:val="000000"/>
              </w:rPr>
            </w:pPr>
            <w:r>
              <w:rPr>
                <w:color w:val="000000"/>
                <w:sz w:val="22"/>
                <w:szCs w:val="22"/>
              </w:rPr>
              <w:t>8</w:t>
            </w:r>
          </w:p>
        </w:tc>
        <w:tc>
          <w:tcPr>
            <w:tcW w:w="4820" w:type="dxa"/>
            <w:gridSpan w:val="2"/>
            <w:shd w:val="clear" w:color="auto" w:fill="auto"/>
            <w:vAlign w:val="center"/>
            <w:hideMark/>
          </w:tcPr>
          <w:p w:rsidR="0013438E" w:rsidRPr="007001F1" w:rsidRDefault="000D5E1B" w:rsidP="00FA683A">
            <w:pPr>
              <w:jc w:val="both"/>
              <w:rPr>
                <w:color w:val="000000"/>
              </w:rPr>
            </w:pPr>
            <w:r w:rsidRPr="007001F1">
              <w:rPr>
                <w:color w:val="000000"/>
                <w:sz w:val="22"/>
                <w:szCs w:val="22"/>
              </w:rPr>
              <w:t>Nebo</w:t>
            </w:r>
            <w:r w:rsidR="0013438E" w:rsidRPr="007001F1">
              <w:rPr>
                <w:color w:val="000000"/>
                <w:sz w:val="22"/>
                <w:szCs w:val="22"/>
              </w:rPr>
              <w:t>li identifikované iné porušenia pravidiel a postupov verejného obstarávania?</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9087" w:type="dxa"/>
            <w:gridSpan w:val="7"/>
            <w:shd w:val="clear" w:color="auto" w:fill="auto"/>
            <w:noWrap/>
            <w:vAlign w:val="center"/>
          </w:tcPr>
          <w:p w:rsidR="0013438E" w:rsidRPr="007001F1" w:rsidRDefault="0013438E" w:rsidP="00D314D2">
            <w:pPr>
              <w:jc w:val="both"/>
              <w:rPr>
                <w:b/>
                <w:sz w:val="20"/>
                <w:szCs w:val="20"/>
              </w:rPr>
            </w:pPr>
            <w:r w:rsidRPr="007001F1">
              <w:rPr>
                <w:b/>
                <w:sz w:val="20"/>
                <w:szCs w:val="20"/>
              </w:rPr>
              <w:t>VYJADRENIE</w:t>
            </w:r>
          </w:p>
          <w:p w:rsidR="0013438E" w:rsidRPr="007001F1" w:rsidRDefault="0013438E" w:rsidP="00D314D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6"/>
              <w:t>[1]</w:t>
            </w:r>
          </w:p>
          <w:p w:rsidR="0013438E" w:rsidRPr="007001F1" w:rsidRDefault="0013438E" w:rsidP="00D314D2"/>
          <w:p w:rsidR="0013438E" w:rsidRPr="007001F1" w:rsidRDefault="0013438E" w:rsidP="00D314D2">
            <w:pPr>
              <w:rPr>
                <w:b/>
                <w:bCs/>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77"/>
              <w:t>2</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lastRenderedPageBreak/>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9087" w:type="dxa"/>
            <w:gridSpan w:val="7"/>
            <w:shd w:val="clear" w:color="auto" w:fill="auto"/>
            <w:noWrap/>
            <w:vAlign w:val="bottom"/>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8"/>
              <w:t>3</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bl>
    <w:p w:rsidR="00D314D2" w:rsidRPr="007001F1" w:rsidRDefault="00D314D2"/>
    <w:p w:rsidR="00D314D2" w:rsidRPr="007001F1" w:rsidRDefault="00D314D2">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rsidTr="002D20F9">
        <w:trPr>
          <w:trHeight w:val="645"/>
        </w:trPr>
        <w:tc>
          <w:tcPr>
            <w:tcW w:w="9087" w:type="dxa"/>
            <w:gridSpan w:val="7"/>
            <w:shd w:val="clear" w:color="000000" w:fill="60497A"/>
            <w:vAlign w:val="center"/>
            <w:hideMark/>
          </w:tcPr>
          <w:p w:rsidR="00D314D2" w:rsidRPr="007001F1" w:rsidRDefault="00D314D2"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29"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29"/>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660"/>
        </w:trPr>
        <w:tc>
          <w:tcPr>
            <w:tcW w:w="3667" w:type="dxa"/>
            <w:gridSpan w:val="2"/>
            <w:shd w:val="clear" w:color="auto" w:fill="auto"/>
            <w:vAlign w:val="center"/>
            <w:hideMark/>
          </w:tcPr>
          <w:p w:rsidR="00D314D2" w:rsidRPr="007001F1" w:rsidRDefault="00D314D2" w:rsidP="00DF158C">
            <w:pPr>
              <w:rPr>
                <w:color w:val="000000"/>
              </w:rPr>
            </w:pPr>
            <w:r w:rsidRPr="007001F1">
              <w:rPr>
                <w:color w:val="000000"/>
                <w:sz w:val="22"/>
                <w:szCs w:val="22"/>
              </w:rPr>
              <w:t xml:space="preserve">Názov </w:t>
            </w:r>
            <w:r w:rsidR="00322CCF">
              <w:rPr>
                <w:color w:val="000000"/>
                <w:sz w:val="22"/>
                <w:szCs w:val="22"/>
              </w:rPr>
              <w:t>prioritnej osi</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rsidTr="002D20F9">
        <w:trPr>
          <w:trHeight w:val="33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Nadlimitná zákazka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rsidR="00D314D2" w:rsidRPr="007001F1" w:rsidRDefault="00D314D2" w:rsidP="00D314D2">
            <w:pPr>
              <w:rPr>
                <w:color w:val="000000"/>
              </w:rPr>
            </w:pPr>
          </w:p>
        </w:tc>
      </w:tr>
      <w:tr w:rsidR="004D0B9F" w:rsidRPr="007001F1" w:rsidTr="002D20F9">
        <w:trPr>
          <w:trHeight w:val="300"/>
        </w:trPr>
        <w:tc>
          <w:tcPr>
            <w:tcW w:w="3667"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rsidR="004D0B9F" w:rsidRPr="007001F1" w:rsidRDefault="004D0B9F" w:rsidP="00D314D2">
            <w:pPr>
              <w:rPr>
                <w:color w:val="000000"/>
              </w:rPr>
            </w:pP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15"/>
        </w:trPr>
        <w:tc>
          <w:tcPr>
            <w:tcW w:w="690"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Poznámka</w:t>
            </w:r>
          </w:p>
        </w:tc>
      </w:tr>
      <w:tr w:rsidR="00962446" w:rsidRPr="007001F1" w:rsidTr="002D20F9">
        <w:trPr>
          <w:trHeight w:val="630"/>
        </w:trPr>
        <w:tc>
          <w:tcPr>
            <w:tcW w:w="690" w:type="dxa"/>
            <w:vMerge w:val="restart"/>
            <w:shd w:val="clear" w:color="auto" w:fill="auto"/>
            <w:noWrap/>
            <w:vAlign w:val="center"/>
            <w:hideMark/>
          </w:tcPr>
          <w:p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F807AB" w:rsidRPr="007001F1" w:rsidTr="002D20F9">
        <w:trPr>
          <w:trHeight w:val="20"/>
        </w:trPr>
        <w:tc>
          <w:tcPr>
            <w:tcW w:w="690" w:type="dxa"/>
            <w:shd w:val="clear" w:color="auto" w:fill="auto"/>
            <w:noWrap/>
            <w:vAlign w:val="center"/>
          </w:tcPr>
          <w:p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rsidR="00F807AB" w:rsidRPr="007001F1" w:rsidRDefault="00F807AB" w:rsidP="00D314D2">
            <w:pPr>
              <w:jc w:val="center"/>
              <w:rPr>
                <w:color w:val="000000"/>
              </w:rPr>
            </w:pPr>
          </w:p>
        </w:tc>
        <w:tc>
          <w:tcPr>
            <w:tcW w:w="567" w:type="dxa"/>
            <w:shd w:val="clear" w:color="auto" w:fill="auto"/>
            <w:vAlign w:val="center"/>
          </w:tcPr>
          <w:p w:rsidR="00F807AB" w:rsidRPr="007001F1" w:rsidRDefault="00F807AB" w:rsidP="00D314D2">
            <w:pPr>
              <w:jc w:val="center"/>
              <w:rPr>
                <w:color w:val="000000"/>
              </w:rPr>
            </w:pPr>
          </w:p>
        </w:tc>
        <w:tc>
          <w:tcPr>
            <w:tcW w:w="776" w:type="dxa"/>
            <w:shd w:val="clear" w:color="auto" w:fill="auto"/>
            <w:vAlign w:val="center"/>
          </w:tcPr>
          <w:p w:rsidR="00F807AB" w:rsidRPr="007001F1" w:rsidRDefault="00F807AB" w:rsidP="00D314D2">
            <w:pPr>
              <w:jc w:val="center"/>
              <w:rPr>
                <w:color w:val="000000"/>
              </w:rPr>
            </w:pPr>
          </w:p>
        </w:tc>
        <w:tc>
          <w:tcPr>
            <w:tcW w:w="1775" w:type="dxa"/>
            <w:shd w:val="clear" w:color="auto" w:fill="auto"/>
            <w:vAlign w:val="center"/>
          </w:tcPr>
          <w:p w:rsidR="00F807AB" w:rsidRPr="007001F1" w:rsidRDefault="00F807AB" w:rsidP="00D314D2">
            <w:pPr>
              <w:jc w:val="center"/>
              <w:rPr>
                <w:color w:val="000000"/>
              </w:rPr>
            </w:pPr>
          </w:p>
        </w:tc>
      </w:tr>
      <w:tr w:rsidR="00DB0E92" w:rsidRPr="007001F1" w:rsidTr="002D20F9">
        <w:trPr>
          <w:trHeight w:val="758"/>
        </w:trPr>
        <w:tc>
          <w:tcPr>
            <w:tcW w:w="690" w:type="dxa"/>
            <w:vMerge w:val="restart"/>
            <w:shd w:val="clear" w:color="auto" w:fill="auto"/>
            <w:noWrap/>
            <w:vAlign w:val="center"/>
          </w:tcPr>
          <w:p w:rsidR="00DB0E92" w:rsidRPr="007001F1" w:rsidRDefault="00DB0E92" w:rsidP="00D314D2">
            <w:pPr>
              <w:jc w:val="center"/>
              <w:rPr>
                <w:color w:val="000000"/>
              </w:rPr>
            </w:pPr>
            <w:r w:rsidRPr="007001F1">
              <w:rPr>
                <w:color w:val="000000"/>
                <w:sz w:val="22"/>
                <w:szCs w:val="22"/>
              </w:rPr>
              <w:lastRenderedPageBreak/>
              <w:t>3</w:t>
            </w:r>
          </w:p>
        </w:tc>
        <w:tc>
          <w:tcPr>
            <w:tcW w:w="4712" w:type="dxa"/>
            <w:gridSpan w:val="2"/>
            <w:shd w:val="clear" w:color="auto" w:fill="auto"/>
            <w:vAlign w:val="center"/>
          </w:tcPr>
          <w:p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7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B0E92" w:rsidRPr="007001F1" w:rsidTr="002D20F9">
        <w:trPr>
          <w:trHeight w:val="1361"/>
        </w:trPr>
        <w:tc>
          <w:tcPr>
            <w:tcW w:w="690" w:type="dxa"/>
            <w:shd w:val="clear" w:color="auto" w:fill="auto"/>
            <w:noWrap/>
            <w:vAlign w:val="center"/>
          </w:tcPr>
          <w:p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404"/>
        </w:trPr>
        <w:tc>
          <w:tcPr>
            <w:tcW w:w="690" w:type="dxa"/>
            <w:vMerge w:val="restart"/>
            <w:shd w:val="clear" w:color="auto" w:fill="auto"/>
            <w:noWrap/>
            <w:vAlign w:val="center"/>
            <w:hideMark/>
          </w:tcPr>
          <w:p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2D20F9">
        <w:trPr>
          <w:trHeight w:val="453"/>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654"/>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1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BE4F5A" w:rsidRPr="007001F1" w:rsidTr="002D20F9">
        <w:trPr>
          <w:trHeight w:val="1898"/>
        </w:trPr>
        <w:tc>
          <w:tcPr>
            <w:tcW w:w="690" w:type="dxa"/>
            <w:vMerge w:val="restart"/>
            <w:shd w:val="clear" w:color="auto" w:fill="auto"/>
            <w:noWrap/>
            <w:vAlign w:val="center"/>
            <w:hideMark/>
          </w:tcPr>
          <w:p w:rsidR="00BE4F5A" w:rsidRPr="007001F1" w:rsidRDefault="00BE4F5A" w:rsidP="00F807AB">
            <w:pPr>
              <w:jc w:val="center"/>
              <w:rPr>
                <w:color w:val="000000"/>
              </w:rPr>
            </w:pPr>
            <w:r w:rsidRPr="007001F1">
              <w:rPr>
                <w:color w:val="000000"/>
                <w:sz w:val="22"/>
                <w:szCs w:val="22"/>
              </w:rPr>
              <w:lastRenderedPageBreak/>
              <w:t>10</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789"/>
        </w:trPr>
        <w:tc>
          <w:tcPr>
            <w:tcW w:w="690" w:type="dxa"/>
            <w:vMerge/>
            <w:shd w:val="clear" w:color="auto" w:fill="auto"/>
            <w:noWrap/>
            <w:vAlign w:val="center"/>
          </w:tcPr>
          <w:p w:rsidR="00BE4F5A" w:rsidRPr="007001F1" w:rsidRDefault="00BE4F5A" w:rsidP="00F807AB">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BE4F5A" w:rsidRPr="007001F1" w:rsidTr="002D20F9">
        <w:trPr>
          <w:trHeight w:val="24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422"/>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r w:rsidR="007B0B75">
              <w:rPr>
                <w:color w:val="000000"/>
                <w:sz w:val="22"/>
                <w:szCs w:val="22"/>
              </w:rPr>
              <w:t>, pričom verejný obstarávateľ postupoval v súlade s ustanoveniami Systému riadenia EŠIF upravujúcimi určenie PHZ</w:t>
            </w:r>
            <w:r w:rsidR="00FA683A"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438"/>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7B0B75">
            <w:pPr>
              <w:jc w:val="both"/>
              <w:rPr>
                <w:color w:val="000000"/>
              </w:rPr>
            </w:pPr>
            <w:r w:rsidRPr="007001F1">
              <w:rPr>
                <w:color w:val="000000"/>
                <w:sz w:val="22"/>
                <w:szCs w:val="22"/>
              </w:rPr>
              <w:t>f) Bola PHZ určená v súlade s ostatnými ustanoveniami §</w:t>
            </w:r>
            <w:r w:rsidR="007B0B75">
              <w:rPr>
                <w:color w:val="000000"/>
                <w:sz w:val="22"/>
                <w:szCs w:val="22"/>
              </w:rPr>
              <w:t xml:space="preserve"> </w:t>
            </w:r>
            <w:r w:rsidRPr="007001F1">
              <w:rPr>
                <w:color w:val="000000"/>
                <w:sz w:val="22"/>
                <w:szCs w:val="22"/>
              </w:rPr>
              <w:t>6 ZVO</w:t>
            </w:r>
            <w:r w:rsidR="007B0B75">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346"/>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lastRenderedPageBreak/>
              <w:t>1</w:t>
            </w:r>
            <w:r w:rsidR="00C063BE" w:rsidRPr="007001F1">
              <w:rPr>
                <w:color w:val="000000"/>
                <w:sz w:val="22"/>
                <w:szCs w:val="22"/>
              </w:rPr>
              <w:t>5</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635"/>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svoje potreby a požiadavky v oznámení o vyhlásení VO a </w:t>
            </w:r>
            <w:r w:rsidR="003B5C58">
              <w:rPr>
                <w:color w:val="000000"/>
                <w:sz w:val="22"/>
                <w:szCs w:val="22"/>
              </w:rPr>
              <w:t>s</w:t>
            </w:r>
            <w:r w:rsidRPr="007001F1">
              <w:rPr>
                <w:color w:val="000000"/>
                <w:sz w:val="22"/>
                <w:szCs w:val="22"/>
              </w:rPr>
              <w:t xml:space="preserve">presnil ich v informatívnom dokumente?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591"/>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52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6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40"/>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w:t>
            </w:r>
            <w:r w:rsidR="00FA683A" w:rsidRPr="007001F1">
              <w:rPr>
                <w:color w:val="000000"/>
                <w:sz w:val="22"/>
                <w:szCs w:val="22"/>
              </w:rPr>
              <w:t>de s oznámením o vyhlásení 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566"/>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126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22</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126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374"/>
        </w:trPr>
        <w:tc>
          <w:tcPr>
            <w:tcW w:w="690" w:type="dxa"/>
            <w:vMerge w:val="restart"/>
            <w:shd w:val="clear" w:color="auto" w:fill="auto"/>
            <w:noWrap/>
            <w:vAlign w:val="center"/>
            <w:hideMark/>
          </w:tcPr>
          <w:p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42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7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33"/>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443"/>
        </w:trPr>
        <w:tc>
          <w:tcPr>
            <w:tcW w:w="690" w:type="dxa"/>
            <w:vMerge w:val="restart"/>
            <w:shd w:val="clear" w:color="auto" w:fill="auto"/>
            <w:noWrap/>
            <w:vAlign w:val="center"/>
          </w:tcPr>
          <w:p w:rsidR="00BE4F5A" w:rsidRPr="007001F1" w:rsidRDefault="00BE4F5A" w:rsidP="00936AD4">
            <w:pPr>
              <w:jc w:val="center"/>
              <w:rPr>
                <w:color w:val="000000"/>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45"/>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1C31B0" w:rsidRPr="007001F1" w:rsidTr="002D20F9">
        <w:trPr>
          <w:trHeight w:val="845"/>
        </w:trPr>
        <w:tc>
          <w:tcPr>
            <w:tcW w:w="690" w:type="dxa"/>
            <w:shd w:val="clear" w:color="auto" w:fill="auto"/>
            <w:noWrap/>
            <w:vAlign w:val="center"/>
          </w:tcPr>
          <w:p w:rsidR="001C31B0" w:rsidRPr="001C31B0" w:rsidRDefault="001C31B0" w:rsidP="00936AD4">
            <w:pPr>
              <w:jc w:val="center"/>
              <w:rPr>
                <w:color w:val="000000"/>
                <w:sz w:val="22"/>
                <w:szCs w:val="22"/>
              </w:rPr>
            </w:pPr>
            <w:r w:rsidRPr="001C31B0">
              <w:rPr>
                <w:color w:val="000000"/>
                <w:sz w:val="22"/>
                <w:szCs w:val="22"/>
              </w:rPr>
              <w:t>29</w:t>
            </w:r>
          </w:p>
        </w:tc>
        <w:tc>
          <w:tcPr>
            <w:tcW w:w="4712" w:type="dxa"/>
            <w:gridSpan w:val="2"/>
            <w:shd w:val="clear" w:color="auto" w:fill="auto"/>
            <w:vAlign w:val="center"/>
          </w:tcPr>
          <w:p w:rsidR="001C31B0" w:rsidRPr="007001F1" w:rsidRDefault="001C31B0" w:rsidP="00FA683A">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936AD4">
            <w:pPr>
              <w:jc w:val="center"/>
              <w:rPr>
                <w:color w:val="000000"/>
              </w:rPr>
            </w:pPr>
          </w:p>
        </w:tc>
        <w:tc>
          <w:tcPr>
            <w:tcW w:w="567" w:type="dxa"/>
            <w:shd w:val="clear" w:color="auto" w:fill="auto"/>
            <w:vAlign w:val="center"/>
          </w:tcPr>
          <w:p w:rsidR="001C31B0" w:rsidRPr="007001F1" w:rsidRDefault="001C31B0" w:rsidP="00936AD4">
            <w:pPr>
              <w:jc w:val="center"/>
              <w:rPr>
                <w:color w:val="000000"/>
              </w:rPr>
            </w:pPr>
          </w:p>
        </w:tc>
        <w:tc>
          <w:tcPr>
            <w:tcW w:w="776" w:type="dxa"/>
            <w:shd w:val="clear" w:color="auto" w:fill="auto"/>
            <w:vAlign w:val="center"/>
          </w:tcPr>
          <w:p w:rsidR="001C31B0" w:rsidRPr="007001F1" w:rsidRDefault="001C31B0" w:rsidP="00936AD4">
            <w:pPr>
              <w:jc w:val="center"/>
              <w:rPr>
                <w:color w:val="000000"/>
              </w:rPr>
            </w:pPr>
          </w:p>
        </w:tc>
        <w:tc>
          <w:tcPr>
            <w:tcW w:w="1775" w:type="dxa"/>
            <w:shd w:val="clear" w:color="auto" w:fill="auto"/>
            <w:vAlign w:val="center"/>
          </w:tcPr>
          <w:p w:rsidR="001C31B0" w:rsidRPr="007001F1" w:rsidRDefault="001C31B0" w:rsidP="00936AD4">
            <w:pPr>
              <w:jc w:val="center"/>
              <w:rPr>
                <w:color w:val="000000"/>
              </w:rPr>
            </w:pPr>
          </w:p>
        </w:tc>
      </w:tr>
      <w:tr w:rsidR="00BE4F5A" w:rsidRPr="007001F1" w:rsidTr="002D20F9">
        <w:trPr>
          <w:trHeight w:val="1140"/>
        </w:trPr>
        <w:tc>
          <w:tcPr>
            <w:tcW w:w="690" w:type="dxa"/>
            <w:vMerge w:val="restart"/>
            <w:shd w:val="clear" w:color="auto" w:fill="auto"/>
            <w:noWrap/>
            <w:vAlign w:val="center"/>
            <w:hideMark/>
          </w:tcPr>
          <w:p w:rsidR="00BE4F5A" w:rsidRPr="007001F1" w:rsidRDefault="001C31B0" w:rsidP="00936AD4">
            <w:pPr>
              <w:jc w:val="center"/>
              <w:rPr>
                <w:color w:val="000000"/>
              </w:rPr>
            </w:pPr>
            <w:r>
              <w:rPr>
                <w:color w:val="000000"/>
                <w:sz w:val="22"/>
                <w:szCs w:val="22"/>
              </w:rPr>
              <w:t>30</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307"/>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B87F16">
              <w:rPr>
                <w:sz w:val="22"/>
                <w:szCs w:val="22"/>
              </w:rPr>
              <w:t xml:space="preserve"> </w:t>
            </w:r>
            <w:proofErr w:type="spellStart"/>
            <w:r w:rsidRPr="007001F1">
              <w:rPr>
                <w:sz w:val="22"/>
                <w:szCs w:val="22"/>
              </w:rPr>
              <w:t>ante</w:t>
            </w:r>
            <w:proofErr w:type="spellEnd"/>
            <w:r w:rsidR="00B87F16">
              <w:rPr>
                <w:sz w:val="22"/>
                <w:szCs w:val="22"/>
              </w:rPr>
              <w:t xml:space="preserve"> </w:t>
            </w:r>
            <w:r w:rsidRPr="007001F1">
              <w:rPr>
                <w:sz w:val="22"/>
                <w:szCs w:val="22"/>
              </w:rPr>
              <w:t>kontroly?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4186C" w:rsidP="00936AD4">
            <w:pPr>
              <w:jc w:val="center"/>
              <w:rPr>
                <w:color w:val="000000"/>
              </w:rPr>
            </w:pPr>
            <w:r>
              <w:rPr>
                <w:color w:val="000000"/>
                <w:sz w:val="22"/>
                <w:szCs w:val="22"/>
              </w:rPr>
              <w:lastRenderedPageBreak/>
              <w:t>3</w:t>
            </w:r>
            <w:r w:rsidR="001C31B0">
              <w:rPr>
                <w:color w:val="000000"/>
                <w:sz w:val="22"/>
                <w:szCs w:val="22"/>
              </w:rPr>
              <w:t>1</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5048BF" w:rsidRPr="007001F1" w:rsidTr="002D20F9">
        <w:trPr>
          <w:trHeight w:val="210"/>
        </w:trPr>
        <w:tc>
          <w:tcPr>
            <w:tcW w:w="690" w:type="dxa"/>
            <w:vMerge w:val="restart"/>
            <w:shd w:val="clear" w:color="auto" w:fill="auto"/>
            <w:noWrap/>
            <w:vAlign w:val="center"/>
            <w:hideMark/>
          </w:tcPr>
          <w:p w:rsidR="005048BF" w:rsidRPr="007001F1" w:rsidRDefault="005048BF" w:rsidP="00F4186C">
            <w:pPr>
              <w:jc w:val="center"/>
              <w:rPr>
                <w:color w:val="000000"/>
              </w:rPr>
            </w:pPr>
            <w:r w:rsidRPr="007001F1">
              <w:rPr>
                <w:color w:val="000000"/>
                <w:sz w:val="22"/>
                <w:szCs w:val="22"/>
              </w:rPr>
              <w:t>3</w:t>
            </w:r>
            <w:r w:rsidR="001C31B0">
              <w:rPr>
                <w:color w:val="000000"/>
                <w:sz w:val="22"/>
                <w:szCs w:val="22"/>
              </w:rPr>
              <w:t>2</w:t>
            </w:r>
          </w:p>
        </w:tc>
        <w:tc>
          <w:tcPr>
            <w:tcW w:w="4712" w:type="dxa"/>
            <w:gridSpan w:val="2"/>
            <w:shd w:val="clear" w:color="auto" w:fill="auto"/>
            <w:vAlign w:val="center"/>
            <w:hideMark/>
          </w:tcPr>
          <w:p w:rsidR="005048BF" w:rsidRPr="007001F1" w:rsidRDefault="005048BF"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r>
      <w:tr w:rsidR="005048BF" w:rsidRPr="007001F1" w:rsidTr="002D20F9">
        <w:trPr>
          <w:trHeight w:val="260"/>
        </w:trPr>
        <w:tc>
          <w:tcPr>
            <w:tcW w:w="690" w:type="dxa"/>
            <w:vMerge/>
            <w:shd w:val="clear" w:color="auto" w:fill="auto"/>
            <w:noWrap/>
            <w:vAlign w:val="center"/>
          </w:tcPr>
          <w:p w:rsidR="005048BF" w:rsidRPr="007001F1" w:rsidRDefault="005048BF" w:rsidP="00936AD4">
            <w:pPr>
              <w:jc w:val="center"/>
              <w:rPr>
                <w:color w:val="000000"/>
              </w:rPr>
            </w:pPr>
          </w:p>
        </w:tc>
        <w:tc>
          <w:tcPr>
            <w:tcW w:w="4712"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5048BF" w:rsidRPr="007001F1" w:rsidRDefault="005048BF" w:rsidP="00936AD4">
            <w:pPr>
              <w:jc w:val="center"/>
              <w:rPr>
                <w:color w:val="000000"/>
              </w:rPr>
            </w:pPr>
          </w:p>
        </w:tc>
        <w:tc>
          <w:tcPr>
            <w:tcW w:w="567" w:type="dxa"/>
            <w:shd w:val="clear" w:color="auto" w:fill="auto"/>
            <w:vAlign w:val="center"/>
          </w:tcPr>
          <w:p w:rsidR="005048BF" w:rsidRPr="007001F1" w:rsidRDefault="005048BF" w:rsidP="00936AD4">
            <w:pPr>
              <w:jc w:val="center"/>
              <w:rPr>
                <w:color w:val="000000"/>
              </w:rPr>
            </w:pPr>
          </w:p>
        </w:tc>
        <w:tc>
          <w:tcPr>
            <w:tcW w:w="776" w:type="dxa"/>
            <w:shd w:val="clear" w:color="auto" w:fill="auto"/>
            <w:vAlign w:val="center"/>
          </w:tcPr>
          <w:p w:rsidR="005048BF" w:rsidRPr="007001F1" w:rsidRDefault="005048BF" w:rsidP="00936AD4">
            <w:pPr>
              <w:jc w:val="center"/>
              <w:rPr>
                <w:color w:val="000000"/>
              </w:rPr>
            </w:pPr>
          </w:p>
        </w:tc>
        <w:tc>
          <w:tcPr>
            <w:tcW w:w="1775" w:type="dxa"/>
            <w:shd w:val="clear" w:color="auto" w:fill="auto"/>
            <w:vAlign w:val="center"/>
          </w:tcPr>
          <w:p w:rsidR="005048BF" w:rsidRPr="007001F1" w:rsidRDefault="005048BF"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D499A" w:rsidP="00936AD4">
            <w:pPr>
              <w:jc w:val="center"/>
              <w:rPr>
                <w:color w:val="000000"/>
              </w:rPr>
            </w:pPr>
            <w:r w:rsidRPr="007001F1">
              <w:rPr>
                <w:color w:val="000000"/>
                <w:sz w:val="22"/>
                <w:szCs w:val="22"/>
              </w:rPr>
              <w:t>3</w:t>
            </w:r>
            <w:r w:rsidR="001C31B0">
              <w:rPr>
                <w:color w:val="000000"/>
                <w:sz w:val="22"/>
                <w:szCs w:val="22"/>
              </w:rPr>
              <w:t>3</w:t>
            </w:r>
          </w:p>
        </w:tc>
        <w:tc>
          <w:tcPr>
            <w:tcW w:w="4712" w:type="dxa"/>
            <w:gridSpan w:val="2"/>
            <w:shd w:val="clear" w:color="auto" w:fill="auto"/>
            <w:vAlign w:val="center"/>
            <w:hideMark/>
          </w:tcPr>
          <w:p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rsidP="00936AD4">
            <w:pPr>
              <w:jc w:val="center"/>
              <w:rPr>
                <w:color w:val="000000"/>
              </w:rPr>
            </w:pPr>
            <w:r>
              <w:rPr>
                <w:color w:val="000000"/>
                <w:sz w:val="22"/>
                <w:szCs w:val="22"/>
              </w:rPr>
              <w:t>3</w:t>
            </w:r>
            <w:r w:rsidR="001C31B0">
              <w:rPr>
                <w:color w:val="000000"/>
                <w:sz w:val="22"/>
                <w:szCs w:val="22"/>
              </w:rPr>
              <w:t>4</w:t>
            </w:r>
          </w:p>
        </w:tc>
        <w:tc>
          <w:tcPr>
            <w:tcW w:w="4712" w:type="dxa"/>
            <w:gridSpan w:val="2"/>
            <w:shd w:val="clear" w:color="auto" w:fill="auto"/>
            <w:vAlign w:val="center"/>
          </w:tcPr>
          <w:p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300"/>
        </w:trPr>
        <w:tc>
          <w:tcPr>
            <w:tcW w:w="9087" w:type="dxa"/>
            <w:gridSpan w:val="7"/>
            <w:shd w:val="clear" w:color="auto" w:fill="auto"/>
            <w:noWrap/>
            <w:vAlign w:val="center"/>
          </w:tcPr>
          <w:p w:rsidR="00936AD4" w:rsidRPr="007001F1" w:rsidRDefault="00936AD4" w:rsidP="00936AD4">
            <w:pPr>
              <w:jc w:val="both"/>
              <w:rPr>
                <w:b/>
                <w:sz w:val="20"/>
                <w:szCs w:val="20"/>
              </w:rPr>
            </w:pPr>
            <w:r w:rsidRPr="007001F1">
              <w:rPr>
                <w:b/>
                <w:sz w:val="20"/>
                <w:szCs w:val="20"/>
              </w:rPr>
              <w:t>VYJADRENIE</w:t>
            </w:r>
          </w:p>
          <w:p w:rsidR="00936AD4" w:rsidRPr="007001F1" w:rsidRDefault="00936AD4" w:rsidP="00936AD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9"/>
              <w:t>[1]</w:t>
            </w:r>
          </w:p>
          <w:p w:rsidR="00936AD4" w:rsidRPr="007001F1" w:rsidRDefault="00936AD4" w:rsidP="00936AD4">
            <w:pPr>
              <w:rPr>
                <w:b/>
                <w:bCs/>
                <w:color w:val="000000"/>
              </w:rPr>
            </w:pP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80"/>
              <w:t>2</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9087" w:type="dxa"/>
            <w:gridSpan w:val="7"/>
            <w:shd w:val="clear" w:color="auto" w:fill="auto"/>
            <w:noWrap/>
            <w:vAlign w:val="bottom"/>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1"/>
              <w:t>3</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bl>
    <w:p w:rsidR="00A96394" w:rsidRPr="007001F1" w:rsidRDefault="00A96394">
      <w:pPr>
        <w:spacing w:after="160" w:line="259" w:lineRule="auto"/>
      </w:pPr>
    </w:p>
    <w:p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rsidTr="002D20F9">
        <w:trPr>
          <w:trHeight w:val="645"/>
        </w:trPr>
        <w:tc>
          <w:tcPr>
            <w:tcW w:w="9087" w:type="dxa"/>
            <w:gridSpan w:val="7"/>
            <w:shd w:val="clear" w:color="000000" w:fill="60497A"/>
            <w:vAlign w:val="center"/>
            <w:hideMark/>
          </w:tcPr>
          <w:p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30"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proofErr w:type="spellStart"/>
            <w:r w:rsidR="00EF0684" w:rsidRPr="007001F1">
              <w:rPr>
                <w:b/>
                <w:bCs/>
                <w:color w:val="FFFFFF"/>
              </w:rPr>
              <w:t>ante</w:t>
            </w:r>
            <w:proofErr w:type="spellEnd"/>
            <w:r w:rsidR="00EF0684" w:rsidRPr="007001F1">
              <w:rPr>
                <w:b/>
                <w:bCs/>
                <w:color w:val="FFFFFF"/>
              </w:rPr>
              <w:t xml:space="preserve"> kontrola</w:t>
            </w:r>
            <w:bookmarkEnd w:id="30"/>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660"/>
        </w:trPr>
        <w:tc>
          <w:tcPr>
            <w:tcW w:w="3559" w:type="dxa"/>
            <w:gridSpan w:val="2"/>
            <w:shd w:val="clear" w:color="auto" w:fill="auto"/>
            <w:vAlign w:val="center"/>
            <w:hideMark/>
          </w:tcPr>
          <w:p w:rsidR="00EF0684" w:rsidRPr="007001F1" w:rsidRDefault="00EF0684"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rsidTr="002D20F9">
        <w:trPr>
          <w:trHeight w:val="33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Nadlimitná zákazka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EF0684" w:rsidRPr="007001F1" w:rsidRDefault="00EF0684" w:rsidP="00EF0684">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EF0684">
            <w:pPr>
              <w:rPr>
                <w:color w:val="000000"/>
              </w:rPr>
            </w:pP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w:t>
            </w:r>
            <w:r w:rsidR="003B5C58">
              <w:rPr>
                <w:color w:val="000000"/>
                <w:sz w:val="22"/>
                <w:szCs w:val="22"/>
              </w:rPr>
              <w:t xml:space="preserve"> </w:t>
            </w:r>
            <w:proofErr w:type="spellStart"/>
            <w:r w:rsidR="00EF0684" w:rsidRPr="007001F1">
              <w:rPr>
                <w:color w:val="000000"/>
                <w:sz w:val="22"/>
                <w:szCs w:val="22"/>
              </w:rPr>
              <w:t>ante</w:t>
            </w:r>
            <w:proofErr w:type="spellEnd"/>
            <w:r w:rsidR="00EF0684" w:rsidRPr="007001F1">
              <w:rPr>
                <w:color w:val="000000"/>
                <w:sz w:val="22"/>
                <w:szCs w:val="22"/>
              </w:rPr>
              <w:t xml:space="preserve"> kontrola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15"/>
        </w:trPr>
        <w:tc>
          <w:tcPr>
            <w:tcW w:w="582"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Poznámka</w:t>
            </w:r>
          </w:p>
        </w:tc>
      </w:tr>
      <w:tr w:rsidR="00962446" w:rsidRPr="007001F1" w:rsidTr="002D20F9">
        <w:trPr>
          <w:trHeight w:val="503"/>
        </w:trPr>
        <w:tc>
          <w:tcPr>
            <w:tcW w:w="582" w:type="dxa"/>
            <w:vMerge w:val="restart"/>
            <w:shd w:val="clear" w:color="auto" w:fill="auto"/>
            <w:noWrap/>
            <w:vAlign w:val="center"/>
          </w:tcPr>
          <w:p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a) Je použitý postup súťaže návrhov v súlade            so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5048BF" w:rsidRPr="007001F1" w:rsidTr="002D20F9">
        <w:trPr>
          <w:trHeight w:val="77"/>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2</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1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7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3B5C58">
            <w:pPr>
              <w:jc w:val="both"/>
              <w:rPr>
                <w:color w:val="000000"/>
              </w:rPr>
            </w:pPr>
            <w:r w:rsidRPr="007001F1">
              <w:rPr>
                <w:color w:val="000000"/>
                <w:sz w:val="22"/>
                <w:szCs w:val="22"/>
              </w:rPr>
              <w:t>g) Bola PHZ určená v súlade s ostatnými ustanoveniami §</w:t>
            </w:r>
            <w:r w:rsidR="00315472">
              <w:rPr>
                <w:color w:val="000000"/>
                <w:sz w:val="22"/>
                <w:szCs w:val="22"/>
              </w:rPr>
              <w:t xml:space="preserve"> </w:t>
            </w:r>
            <w:r w:rsidRPr="007001F1">
              <w:rPr>
                <w:color w:val="000000"/>
                <w:sz w:val="22"/>
                <w:szCs w:val="22"/>
              </w:rPr>
              <w:t>6 ZVO</w:t>
            </w:r>
            <w:r w:rsidR="003B5C58">
              <w:rPr>
                <w:color w:val="000000"/>
                <w:sz w:val="22"/>
                <w:szCs w:val="22"/>
              </w:rPr>
              <w:t xml:space="preserve"> 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rsidR="006D441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758"/>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V prípade, ak rozdelil verejný obstarávateľ zákazku na samostatné časti, dodržal všetky ustanovenia §28ZVO?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5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E94865">
            <w:pPr>
              <w:jc w:val="both"/>
              <w:rPr>
                <w:color w:val="000000"/>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1268"/>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126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val="restart"/>
            <w:shd w:val="clear" w:color="auto" w:fill="auto"/>
            <w:noWrap/>
            <w:vAlign w:val="center"/>
            <w:hideMark/>
          </w:tcPr>
          <w:p w:rsidR="005048BF" w:rsidRPr="007001F1" w:rsidRDefault="005048BF" w:rsidP="000B6ACC">
            <w:pPr>
              <w:jc w:val="center"/>
              <w:rPr>
                <w:color w:val="000000"/>
              </w:rPr>
            </w:pPr>
            <w:r w:rsidRPr="007001F1">
              <w:rPr>
                <w:color w:val="000000"/>
                <w:sz w:val="22"/>
                <w:szCs w:val="22"/>
              </w:rPr>
              <w:lastRenderedPageBreak/>
              <w:t>1</w:t>
            </w:r>
            <w:r w:rsidR="00BB0E35">
              <w:rPr>
                <w:color w:val="000000"/>
                <w:sz w:val="22"/>
                <w:szCs w:val="22"/>
              </w:rPr>
              <w:t>1</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307"/>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294C93" w:rsidRPr="007001F1" w:rsidTr="002D20F9">
        <w:trPr>
          <w:trHeight w:val="20"/>
        </w:trPr>
        <w:tc>
          <w:tcPr>
            <w:tcW w:w="582" w:type="dxa"/>
            <w:shd w:val="clear" w:color="auto" w:fill="auto"/>
            <w:noWrap/>
            <w:vAlign w:val="center"/>
          </w:tcPr>
          <w:p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rsidR="00294C93" w:rsidRPr="007001F1" w:rsidRDefault="00294C93" w:rsidP="006D441E">
            <w:pPr>
              <w:jc w:val="center"/>
              <w:rPr>
                <w:color w:val="000000"/>
              </w:rPr>
            </w:pPr>
          </w:p>
        </w:tc>
        <w:tc>
          <w:tcPr>
            <w:tcW w:w="567" w:type="dxa"/>
            <w:shd w:val="clear" w:color="auto" w:fill="auto"/>
            <w:vAlign w:val="center"/>
          </w:tcPr>
          <w:p w:rsidR="00294C93" w:rsidRPr="007001F1" w:rsidRDefault="00294C93" w:rsidP="006D441E">
            <w:pPr>
              <w:jc w:val="center"/>
              <w:rPr>
                <w:color w:val="000000"/>
              </w:rPr>
            </w:pPr>
          </w:p>
        </w:tc>
        <w:tc>
          <w:tcPr>
            <w:tcW w:w="776" w:type="dxa"/>
            <w:shd w:val="clear" w:color="auto" w:fill="auto"/>
            <w:vAlign w:val="center"/>
          </w:tcPr>
          <w:p w:rsidR="00294C93" w:rsidRPr="007001F1" w:rsidRDefault="00294C93" w:rsidP="006D441E">
            <w:pPr>
              <w:jc w:val="center"/>
              <w:rPr>
                <w:color w:val="000000"/>
              </w:rPr>
            </w:pPr>
          </w:p>
        </w:tc>
        <w:tc>
          <w:tcPr>
            <w:tcW w:w="1775" w:type="dxa"/>
            <w:shd w:val="clear" w:color="auto" w:fill="auto"/>
            <w:vAlign w:val="center"/>
          </w:tcPr>
          <w:p w:rsidR="00294C93" w:rsidRPr="007001F1" w:rsidRDefault="00294C93"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val="restart"/>
            <w:shd w:val="clear" w:color="auto" w:fill="auto"/>
            <w:noWrap/>
            <w:vAlign w:val="center"/>
            <w:hideMark/>
          </w:tcPr>
          <w:p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rsidR="00315472" w:rsidRPr="007001F1" w:rsidRDefault="00315472" w:rsidP="00315472">
            <w:pPr>
              <w:jc w:val="both"/>
              <w:rPr>
                <w:color w:val="000000"/>
              </w:rPr>
            </w:pPr>
            <w:r>
              <w:rPr>
                <w:color w:val="000000"/>
                <w:sz w:val="22"/>
                <w:szCs w:val="22"/>
              </w:rPr>
              <w:t xml:space="preserve">a) </w:t>
            </w:r>
            <w:r w:rsidRPr="007001F1">
              <w:rPr>
                <w:color w:val="000000"/>
                <w:sz w:val="22"/>
                <w:szCs w:val="22"/>
              </w:rPr>
              <w:t>Bola pri súťaži návrhov použitá verejná súťaž?</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shd w:val="clear" w:color="auto" w:fill="auto"/>
            <w:noWrap/>
            <w:vAlign w:val="center"/>
          </w:tcPr>
          <w:p w:rsidR="00315472" w:rsidRPr="007001F1" w:rsidRDefault="00315472" w:rsidP="006D441E">
            <w:pPr>
              <w:jc w:val="center"/>
              <w:rPr>
                <w:color w:val="000000"/>
                <w:sz w:val="22"/>
                <w:szCs w:val="22"/>
              </w:rPr>
            </w:pPr>
          </w:p>
        </w:tc>
        <w:tc>
          <w:tcPr>
            <w:tcW w:w="4820" w:type="dxa"/>
            <w:gridSpan w:val="2"/>
            <w:shd w:val="clear" w:color="auto" w:fill="auto"/>
            <w:vAlign w:val="center"/>
          </w:tcPr>
          <w:p w:rsidR="00315472" w:rsidRPr="007001F1" w:rsidRDefault="00315472" w:rsidP="00FA683A">
            <w:pPr>
              <w:jc w:val="both"/>
              <w:rPr>
                <w:color w:val="000000"/>
                <w:sz w:val="22"/>
                <w:szCs w:val="22"/>
              </w:rPr>
            </w:pPr>
            <w:r w:rsidRPr="007001F1">
              <w:rPr>
                <w:color w:val="000000"/>
                <w:sz w:val="22"/>
                <w:szCs w:val="22"/>
              </w:rPr>
              <w:t>Bola pri súťaži návrhov použitá užšia súťaž</w:t>
            </w:r>
            <w:r>
              <w:rPr>
                <w:color w:val="000000"/>
                <w:sz w:val="22"/>
                <w:szCs w:val="22"/>
              </w:rPr>
              <w:t>?</w:t>
            </w:r>
          </w:p>
        </w:tc>
        <w:tc>
          <w:tcPr>
            <w:tcW w:w="567" w:type="dxa"/>
            <w:shd w:val="clear" w:color="auto" w:fill="auto"/>
            <w:vAlign w:val="center"/>
          </w:tcPr>
          <w:p w:rsidR="00315472" w:rsidRPr="007001F1" w:rsidRDefault="00315472" w:rsidP="006D441E">
            <w:pPr>
              <w:jc w:val="center"/>
              <w:rPr>
                <w:color w:val="000000"/>
                <w:sz w:val="22"/>
                <w:szCs w:val="22"/>
              </w:rPr>
            </w:pPr>
          </w:p>
        </w:tc>
        <w:tc>
          <w:tcPr>
            <w:tcW w:w="567" w:type="dxa"/>
            <w:shd w:val="clear" w:color="auto" w:fill="auto"/>
            <w:vAlign w:val="center"/>
          </w:tcPr>
          <w:p w:rsidR="00315472" w:rsidRPr="007001F1" w:rsidRDefault="00315472" w:rsidP="006D441E">
            <w:pPr>
              <w:jc w:val="center"/>
              <w:rPr>
                <w:color w:val="000000"/>
                <w:sz w:val="22"/>
                <w:szCs w:val="22"/>
              </w:rPr>
            </w:pPr>
          </w:p>
        </w:tc>
        <w:tc>
          <w:tcPr>
            <w:tcW w:w="776" w:type="dxa"/>
            <w:shd w:val="clear" w:color="auto" w:fill="auto"/>
            <w:vAlign w:val="center"/>
          </w:tcPr>
          <w:p w:rsidR="00315472" w:rsidRPr="007001F1" w:rsidRDefault="00315472" w:rsidP="006D441E">
            <w:pPr>
              <w:jc w:val="center"/>
              <w:rPr>
                <w:color w:val="000000"/>
                <w:sz w:val="22"/>
                <w:szCs w:val="22"/>
              </w:rPr>
            </w:pPr>
          </w:p>
        </w:tc>
        <w:tc>
          <w:tcPr>
            <w:tcW w:w="1775" w:type="dxa"/>
            <w:shd w:val="clear" w:color="auto" w:fill="auto"/>
            <w:vAlign w:val="center"/>
          </w:tcPr>
          <w:p w:rsidR="00315472" w:rsidRPr="007001F1" w:rsidRDefault="00315472" w:rsidP="006D441E">
            <w:pPr>
              <w:jc w:val="center"/>
              <w:rPr>
                <w:color w:val="000000"/>
                <w:sz w:val="22"/>
                <w:szCs w:val="22"/>
              </w:rPr>
            </w:pPr>
          </w:p>
        </w:tc>
      </w:tr>
      <w:tr w:rsidR="005048BF" w:rsidRPr="007001F1" w:rsidTr="002D20F9">
        <w:trPr>
          <w:trHeight w:val="503"/>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50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51"/>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8</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Nebol pred vyhlásením súťaže návrhov identifikovaný k</w:t>
            </w:r>
            <w:r w:rsidR="00FA683A" w:rsidRPr="007001F1">
              <w:rPr>
                <w:color w:val="000000"/>
                <w:sz w:val="22"/>
                <w:szCs w:val="22"/>
              </w:rPr>
              <w:t>onflikt záujmov podľa § 23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63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Boli v prípade konfliktu záujmov prijaté primerané opatrenia a vykonaná náprav</w:t>
            </w:r>
            <w:r w:rsidR="0020754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9087" w:type="dxa"/>
            <w:gridSpan w:val="7"/>
            <w:shd w:val="clear" w:color="auto" w:fill="auto"/>
            <w:noWrap/>
            <w:vAlign w:val="center"/>
          </w:tcPr>
          <w:p w:rsidR="006D441E" w:rsidRPr="007001F1" w:rsidRDefault="006D441E" w:rsidP="006D441E">
            <w:pPr>
              <w:jc w:val="both"/>
              <w:rPr>
                <w:b/>
                <w:sz w:val="20"/>
                <w:szCs w:val="20"/>
              </w:rPr>
            </w:pPr>
            <w:r w:rsidRPr="007001F1">
              <w:rPr>
                <w:b/>
                <w:sz w:val="20"/>
                <w:szCs w:val="20"/>
              </w:rPr>
              <w:t>VYJADRENIE</w:t>
            </w:r>
          </w:p>
          <w:p w:rsidR="006D441E" w:rsidRPr="007001F1" w:rsidRDefault="006D441E" w:rsidP="006D441E">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2"/>
              <w:t>[1]</w:t>
            </w:r>
          </w:p>
          <w:p w:rsidR="006D441E" w:rsidRPr="007001F1" w:rsidRDefault="006D441E" w:rsidP="006D441E">
            <w:pPr>
              <w:rPr>
                <w:b/>
                <w:bCs/>
                <w:color w:val="000000"/>
              </w:rPr>
            </w:pP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lastRenderedPageBreak/>
              <w:t>Kontrolu vykonal</w:t>
            </w:r>
            <w:r w:rsidR="00BD759C">
              <w:rPr>
                <w:rStyle w:val="Odkaznapoznmkupodiarou"/>
                <w:b/>
                <w:bCs/>
                <w:sz w:val="22"/>
                <w:szCs w:val="22"/>
              </w:rPr>
              <w:footnoteReference w:customMarkFollows="1" w:id="83"/>
              <w:t>2</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9087" w:type="dxa"/>
            <w:gridSpan w:val="7"/>
            <w:shd w:val="clear" w:color="auto" w:fill="auto"/>
            <w:noWrap/>
            <w:vAlign w:val="bottom"/>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4"/>
              <w:t>3</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bl>
    <w:p w:rsidR="00C54C79" w:rsidRPr="007001F1" w:rsidRDefault="00C54C79"/>
    <w:p w:rsidR="00C54C79" w:rsidRPr="007001F1" w:rsidRDefault="00C54C7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rsidTr="007261E4">
        <w:trPr>
          <w:trHeight w:val="645"/>
        </w:trPr>
        <w:tc>
          <w:tcPr>
            <w:tcW w:w="9091" w:type="dxa"/>
            <w:gridSpan w:val="8"/>
            <w:shd w:val="clear" w:color="000000" w:fill="60497A"/>
            <w:vAlign w:val="center"/>
            <w:hideMark/>
          </w:tcPr>
          <w:p w:rsidR="000B6ACC" w:rsidRPr="007001F1" w:rsidRDefault="000B6ACC"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1"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31"/>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660"/>
        </w:trPr>
        <w:tc>
          <w:tcPr>
            <w:tcW w:w="3559" w:type="dxa"/>
            <w:gridSpan w:val="3"/>
            <w:shd w:val="clear" w:color="auto" w:fill="auto"/>
            <w:vAlign w:val="center"/>
            <w:hideMark/>
          </w:tcPr>
          <w:p w:rsidR="000B6ACC" w:rsidRPr="007001F1" w:rsidRDefault="000B6ACC"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rsidTr="007261E4">
        <w:trPr>
          <w:trHeight w:val="33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Nadlimitná zákazka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0B6ACC" w:rsidRPr="007001F1" w:rsidRDefault="000B6ACC" w:rsidP="006D2003">
            <w:pPr>
              <w:rPr>
                <w:color w:val="000000"/>
              </w:rPr>
            </w:pPr>
          </w:p>
        </w:tc>
      </w:tr>
      <w:tr w:rsidR="004D0B9F" w:rsidRPr="007001F1" w:rsidTr="007261E4">
        <w:trPr>
          <w:trHeight w:val="300"/>
        </w:trPr>
        <w:tc>
          <w:tcPr>
            <w:tcW w:w="3559" w:type="dxa"/>
            <w:gridSpan w:val="3"/>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proofErr w:type="spellStart"/>
            <w:r w:rsidR="000B6ACC" w:rsidRPr="007001F1">
              <w:rPr>
                <w:color w:val="000000"/>
                <w:sz w:val="22"/>
                <w:szCs w:val="22"/>
              </w:rPr>
              <w:t>ante</w:t>
            </w:r>
            <w:proofErr w:type="spellEnd"/>
            <w:r w:rsidR="000B6ACC" w:rsidRPr="007001F1">
              <w:rPr>
                <w:color w:val="000000"/>
                <w:sz w:val="22"/>
                <w:szCs w:val="22"/>
              </w:rPr>
              <w:t xml:space="preserve"> kontrola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15"/>
        </w:trPr>
        <w:tc>
          <w:tcPr>
            <w:tcW w:w="1200"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Poznámka</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3</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A96394">
        <w:trPr>
          <w:trHeight w:val="441"/>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20754C">
            <w:pPr>
              <w:jc w:val="both"/>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r w:rsidR="00315472">
              <w:rPr>
                <w:sz w:val="22"/>
                <w:szCs w:val="22"/>
              </w:rPr>
              <w:t xml:space="preserve"> </w:t>
            </w:r>
            <w:r w:rsidRPr="007001F1">
              <w:rPr>
                <w:sz w:val="22"/>
                <w:szCs w:val="22"/>
              </w:rPr>
              <w:t xml:space="preserve">v zmysle </w:t>
            </w:r>
            <w:r w:rsidR="00315472">
              <w:rPr>
                <w:sz w:val="22"/>
                <w:szCs w:val="22"/>
              </w:rPr>
              <w:t xml:space="preserve">    </w:t>
            </w:r>
            <w:r w:rsidR="00FA683A" w:rsidRPr="007001F1">
              <w:rPr>
                <w:sz w:val="22"/>
                <w:szCs w:val="22"/>
              </w:rPr>
              <w:t>§ 23 ods. 5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315472">
            <w:pPr>
              <w:jc w:val="both"/>
            </w:pPr>
            <w:r w:rsidRPr="007001F1">
              <w:rPr>
                <w:sz w:val="22"/>
                <w:szCs w:val="22"/>
              </w:rPr>
              <w:t xml:space="preserve">c) Bol </w:t>
            </w:r>
            <w:r w:rsidR="00315472">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114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5</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o poskytnutí NFP?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A96394">
        <w:trPr>
          <w:trHeight w:val="799"/>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pPr>
            <w:r w:rsidRPr="007001F1">
              <w:rPr>
                <w:sz w:val="22"/>
                <w:szCs w:val="22"/>
              </w:rPr>
              <w:t>b) Je kontrolované verejné obstarávanie v súlade so závermi vykonanej prvej ex</w:t>
            </w:r>
            <w:r w:rsidR="00315472">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315472">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6</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7</w:t>
            </w:r>
          </w:p>
        </w:tc>
        <w:tc>
          <w:tcPr>
            <w:tcW w:w="4820" w:type="dxa"/>
            <w:gridSpan w:val="3"/>
            <w:shd w:val="clear" w:color="auto" w:fill="auto"/>
            <w:vAlign w:val="center"/>
          </w:tcPr>
          <w:p w:rsidR="005F6EEA" w:rsidRPr="00E85DE3" w:rsidRDefault="005F6EEA" w:rsidP="00FA683A">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8</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A96394">
        <w:trPr>
          <w:trHeight w:val="322"/>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9</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7261E4">
        <w:trPr>
          <w:trHeight w:val="503"/>
        </w:trPr>
        <w:tc>
          <w:tcPr>
            <w:tcW w:w="582" w:type="dxa"/>
            <w:vMerge w:val="restart"/>
            <w:shd w:val="clear" w:color="auto" w:fill="auto"/>
            <w:noWrap/>
            <w:vAlign w:val="center"/>
            <w:hideMark/>
          </w:tcPr>
          <w:p w:rsidR="00223393" w:rsidRPr="007001F1" w:rsidRDefault="005F6EEA" w:rsidP="006D2003">
            <w:pPr>
              <w:jc w:val="center"/>
              <w:rPr>
                <w:color w:val="000000"/>
              </w:rPr>
            </w:pPr>
            <w:r>
              <w:rPr>
                <w:color w:val="000000"/>
                <w:sz w:val="22"/>
                <w:szCs w:val="22"/>
              </w:rPr>
              <w:t>10</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02"/>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76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76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37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434"/>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 xml:space="preserve">a) Je úspešný </w:t>
            </w:r>
            <w:r w:rsidR="00E94865">
              <w:rPr>
                <w:color w:val="000000"/>
                <w:sz w:val="22"/>
                <w:szCs w:val="22"/>
              </w:rPr>
              <w:t>účastník</w:t>
            </w:r>
            <w:r w:rsidR="00E94865" w:rsidRPr="007001F1">
              <w:rPr>
                <w:color w:val="000000"/>
                <w:sz w:val="22"/>
                <w:szCs w:val="22"/>
              </w:rPr>
              <w:t xml:space="preserve"> </w:t>
            </w:r>
            <w:r w:rsidRPr="007001F1">
              <w:rPr>
                <w:color w:val="000000"/>
                <w:sz w:val="22"/>
                <w:szCs w:val="22"/>
              </w:rPr>
              <w:t>zapísaný v regist</w:t>
            </w:r>
            <w:r w:rsidR="00FA683A" w:rsidRPr="007001F1">
              <w:rPr>
                <w:color w:val="000000"/>
                <w:sz w:val="22"/>
                <w:szCs w:val="22"/>
              </w:rPr>
              <w:t>ri partnerov verejného sektora?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84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b) Sú subdodávatelia úspešného</w:t>
            </w:r>
            <w:r w:rsidR="00E94865">
              <w:rPr>
                <w:color w:val="000000"/>
                <w:sz w:val="22"/>
                <w:szCs w:val="22"/>
              </w:rPr>
              <w:t xml:space="preserve"> účastníka</w:t>
            </w:r>
            <w:r w:rsidRPr="007001F1">
              <w:rPr>
                <w:color w:val="000000"/>
                <w:sz w:val="22"/>
                <w:szCs w:val="22"/>
              </w:rPr>
              <w:t>, ktorí majú povinnosť zapisovať sa do registra partnerov verejného sektora, zapísaní v registri partner</w:t>
            </w:r>
            <w:r w:rsidR="00FA683A"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FA683A" w:rsidRPr="007001F1">
              <w:rPr>
                <w:color w:val="000000"/>
                <w:sz w:val="22"/>
                <w:szCs w:val="22"/>
              </w:rPr>
              <w:t xml:space="preserve">?          </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157"/>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3</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 xml:space="preserve">a)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6F6B0D" w:rsidP="006D2003">
            <w:pPr>
              <w:jc w:val="center"/>
              <w:rPr>
                <w:color w:val="000000"/>
              </w:rPr>
            </w:pPr>
            <w:r w:rsidRPr="007001F1">
              <w:rPr>
                <w:color w:val="000000"/>
                <w:sz w:val="22"/>
                <w:szCs w:val="22"/>
              </w:rPr>
              <w:t>1</w:t>
            </w:r>
            <w:r w:rsidR="005F6EEA">
              <w:rPr>
                <w:color w:val="000000"/>
                <w:sz w:val="22"/>
                <w:szCs w:val="22"/>
              </w:rPr>
              <w:t>4</w:t>
            </w:r>
          </w:p>
        </w:tc>
        <w:tc>
          <w:tcPr>
            <w:tcW w:w="4820" w:type="dxa"/>
            <w:gridSpan w:val="3"/>
            <w:shd w:val="clear" w:color="auto" w:fill="auto"/>
            <w:vAlign w:val="center"/>
            <w:hideMark/>
          </w:tcPr>
          <w:p w:rsidR="000B6ACC" w:rsidRPr="007001F1" w:rsidRDefault="000B6ACC" w:rsidP="00FA683A">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15</w:t>
            </w:r>
          </w:p>
        </w:tc>
        <w:tc>
          <w:tcPr>
            <w:tcW w:w="4820" w:type="dxa"/>
            <w:gridSpan w:val="3"/>
            <w:shd w:val="clear" w:color="auto" w:fill="auto"/>
            <w:vAlign w:val="center"/>
          </w:tcPr>
          <w:p w:rsidR="005F6EEA" w:rsidRPr="007001F1" w:rsidRDefault="005F6EEA"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300"/>
        </w:trPr>
        <w:tc>
          <w:tcPr>
            <w:tcW w:w="9091" w:type="dxa"/>
            <w:gridSpan w:val="8"/>
            <w:shd w:val="clear" w:color="auto" w:fill="auto"/>
            <w:noWrap/>
            <w:vAlign w:val="center"/>
          </w:tcPr>
          <w:p w:rsidR="000B6ACC" w:rsidRPr="007001F1" w:rsidRDefault="000B6ACC" w:rsidP="006D2003">
            <w:pPr>
              <w:jc w:val="both"/>
              <w:rPr>
                <w:b/>
                <w:sz w:val="20"/>
                <w:szCs w:val="20"/>
              </w:rPr>
            </w:pPr>
            <w:r w:rsidRPr="007001F1">
              <w:rPr>
                <w:b/>
                <w:sz w:val="20"/>
                <w:szCs w:val="20"/>
              </w:rPr>
              <w:t>VYJADRENIE</w:t>
            </w:r>
          </w:p>
          <w:p w:rsidR="000B6ACC" w:rsidRPr="007001F1" w:rsidRDefault="000B6ACC" w:rsidP="006D2003">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5"/>
              <w:t>[1]</w:t>
            </w:r>
          </w:p>
          <w:p w:rsidR="000B6ACC" w:rsidRPr="007001F1" w:rsidRDefault="000B6ACC" w:rsidP="006D2003">
            <w:pPr>
              <w:rPr>
                <w:b/>
                <w:bCs/>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Kontrolu vykonal</w:t>
            </w:r>
            <w:r w:rsidR="00BD759C">
              <w:rPr>
                <w:rStyle w:val="Odkaznapoznmkupodiarou"/>
                <w:b/>
                <w:bCs/>
                <w:sz w:val="22"/>
                <w:szCs w:val="22"/>
              </w:rPr>
              <w:footnoteReference w:customMarkFollows="1" w:id="86"/>
              <w:t>2</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Dátum:</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9091" w:type="dxa"/>
            <w:gridSpan w:val="8"/>
            <w:shd w:val="clear" w:color="auto" w:fill="auto"/>
            <w:noWrap/>
            <w:vAlign w:val="bottom"/>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7"/>
              <w:t>3</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Dátum: </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bl>
    <w:p w:rsidR="006D2003" w:rsidRPr="007001F1" w:rsidRDefault="006D2003"/>
    <w:p w:rsidR="006D2003" w:rsidRPr="007001F1" w:rsidRDefault="006D200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rsidTr="007261E4">
        <w:trPr>
          <w:trHeight w:val="645"/>
        </w:trPr>
        <w:tc>
          <w:tcPr>
            <w:tcW w:w="9091" w:type="dxa"/>
            <w:gridSpan w:val="7"/>
            <w:shd w:val="clear" w:color="000000" w:fill="60497A"/>
            <w:vAlign w:val="center"/>
            <w:hideMark/>
          </w:tcPr>
          <w:p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2"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32"/>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660"/>
        </w:trPr>
        <w:tc>
          <w:tcPr>
            <w:tcW w:w="3559" w:type="dxa"/>
            <w:gridSpan w:val="2"/>
            <w:shd w:val="clear" w:color="auto" w:fill="auto"/>
            <w:vAlign w:val="center"/>
            <w:hideMark/>
          </w:tcPr>
          <w:p w:rsidR="006D2003" w:rsidRPr="007001F1" w:rsidRDefault="006D2003"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rsidTr="007261E4">
        <w:trPr>
          <w:trHeight w:val="33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Nadlimitná zákazka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6D2003" w:rsidRPr="007001F1" w:rsidRDefault="006D2003" w:rsidP="006D2003">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15"/>
        </w:trPr>
        <w:tc>
          <w:tcPr>
            <w:tcW w:w="582"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Poznámka</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1</w:t>
            </w:r>
          </w:p>
        </w:tc>
        <w:tc>
          <w:tcPr>
            <w:tcW w:w="4820" w:type="dxa"/>
            <w:gridSpan w:val="2"/>
            <w:shd w:val="clear" w:color="auto" w:fill="auto"/>
            <w:vAlign w:val="center"/>
            <w:hideMark/>
          </w:tcPr>
          <w:p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2</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2"/>
            <w:shd w:val="clear" w:color="auto" w:fill="auto"/>
            <w:vAlign w:val="center"/>
            <w:hideMark/>
          </w:tcPr>
          <w:p w:rsidR="00223393" w:rsidRPr="007001F1" w:rsidRDefault="00223393" w:rsidP="00FA683A">
            <w:pPr>
              <w:jc w:val="both"/>
              <w:rPr>
                <w:color w:val="000000"/>
              </w:rPr>
            </w:pPr>
            <w:r w:rsidRPr="007001F1">
              <w:rPr>
                <w:color w:val="000000"/>
                <w:sz w:val="22"/>
                <w:szCs w:val="22"/>
              </w:rPr>
              <w:t>a)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E94865">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244"/>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c) Je zmluva podpísaná oprávnenými osobami?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418"/>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5</w:t>
            </w: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rsidR="00223393" w:rsidRPr="007001F1" w:rsidRDefault="00223393" w:rsidP="006D2003">
            <w:pPr>
              <w:jc w:val="center"/>
              <w:rPr>
                <w:color w:val="000000"/>
              </w:rPr>
            </w:pPr>
          </w:p>
        </w:tc>
        <w:tc>
          <w:tcPr>
            <w:tcW w:w="567" w:type="dxa"/>
            <w:vMerge w:val="restart"/>
            <w:shd w:val="clear" w:color="auto" w:fill="auto"/>
            <w:vAlign w:val="center"/>
          </w:tcPr>
          <w:p w:rsidR="00223393" w:rsidRPr="007001F1" w:rsidRDefault="00223393" w:rsidP="006D2003">
            <w:pPr>
              <w:jc w:val="center"/>
              <w:rPr>
                <w:color w:val="000000"/>
              </w:rPr>
            </w:pPr>
          </w:p>
        </w:tc>
        <w:tc>
          <w:tcPr>
            <w:tcW w:w="776" w:type="dxa"/>
            <w:vMerge w:val="restart"/>
            <w:shd w:val="clear" w:color="auto" w:fill="auto"/>
            <w:vAlign w:val="center"/>
          </w:tcPr>
          <w:p w:rsidR="00223393" w:rsidRPr="007001F1" w:rsidRDefault="00223393" w:rsidP="006D2003">
            <w:pPr>
              <w:jc w:val="center"/>
              <w:rPr>
                <w:color w:val="000000"/>
              </w:rPr>
            </w:pPr>
          </w:p>
        </w:tc>
        <w:tc>
          <w:tcPr>
            <w:tcW w:w="1779" w:type="dxa"/>
            <w:vMerge w:val="restart"/>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Boli v prípade konfliktu záujmov prijaté primerané opatrenia a vykonaná náprav</w:t>
            </w:r>
            <w:r w:rsidR="001C1598">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E94865">
            <w:pPr>
              <w:jc w:val="both"/>
              <w:rPr>
                <w:color w:val="000000"/>
              </w:rPr>
            </w:pPr>
            <w:r w:rsidRPr="007001F1">
              <w:rPr>
                <w:color w:val="000000"/>
                <w:sz w:val="22"/>
                <w:szCs w:val="22"/>
              </w:rPr>
              <w:t xml:space="preserve">c) Bol </w:t>
            </w:r>
            <w:r w:rsidR="00E94865">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4E2A5C" w:rsidRPr="007001F1" w:rsidTr="007261E4">
        <w:trPr>
          <w:trHeight w:val="675"/>
        </w:trPr>
        <w:tc>
          <w:tcPr>
            <w:tcW w:w="582" w:type="dxa"/>
            <w:vMerge w:val="restart"/>
            <w:shd w:val="clear" w:color="auto" w:fill="auto"/>
            <w:noWrap/>
            <w:vAlign w:val="center"/>
          </w:tcPr>
          <w:p w:rsidR="004E2A5C" w:rsidRPr="001C31B0" w:rsidRDefault="004E2A5C" w:rsidP="006D2003">
            <w:pPr>
              <w:jc w:val="center"/>
              <w:rPr>
                <w:color w:val="000000"/>
                <w:sz w:val="22"/>
                <w:szCs w:val="22"/>
              </w:rPr>
            </w:pPr>
            <w:r w:rsidRPr="001C31B0">
              <w:rPr>
                <w:color w:val="000000"/>
                <w:sz w:val="22"/>
                <w:szCs w:val="22"/>
              </w:rPr>
              <w:t>6</w:t>
            </w: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4E2A5C" w:rsidRPr="007001F1" w:rsidTr="007261E4">
        <w:trPr>
          <w:trHeight w:val="675"/>
        </w:trPr>
        <w:tc>
          <w:tcPr>
            <w:tcW w:w="582" w:type="dxa"/>
            <w:vMerge/>
            <w:shd w:val="clear" w:color="auto" w:fill="auto"/>
            <w:noWrap/>
            <w:vAlign w:val="center"/>
          </w:tcPr>
          <w:p w:rsidR="004E2A5C" w:rsidRPr="002D20F9" w:rsidRDefault="004E2A5C" w:rsidP="006D2003">
            <w:pPr>
              <w:jc w:val="center"/>
              <w:rPr>
                <w:color w:val="000000"/>
                <w:sz w:val="22"/>
                <w:szCs w:val="22"/>
              </w:rPr>
            </w:pP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1C31B0" w:rsidRPr="007001F1" w:rsidTr="007261E4">
        <w:trPr>
          <w:trHeight w:val="675"/>
        </w:trPr>
        <w:tc>
          <w:tcPr>
            <w:tcW w:w="582" w:type="dxa"/>
            <w:shd w:val="clear" w:color="auto" w:fill="auto"/>
            <w:noWrap/>
            <w:vAlign w:val="center"/>
          </w:tcPr>
          <w:p w:rsidR="001C31B0" w:rsidRPr="001C31B0" w:rsidRDefault="001C31B0" w:rsidP="006D2003">
            <w:pPr>
              <w:jc w:val="center"/>
              <w:rPr>
                <w:color w:val="000000"/>
                <w:sz w:val="22"/>
                <w:szCs w:val="22"/>
              </w:rPr>
            </w:pPr>
            <w:r>
              <w:rPr>
                <w:color w:val="000000"/>
                <w:sz w:val="22"/>
                <w:szCs w:val="22"/>
              </w:rPr>
              <w:t>7</w:t>
            </w:r>
          </w:p>
        </w:tc>
        <w:tc>
          <w:tcPr>
            <w:tcW w:w="4820" w:type="dxa"/>
            <w:gridSpan w:val="2"/>
            <w:shd w:val="clear" w:color="auto" w:fill="auto"/>
            <w:vAlign w:val="center"/>
          </w:tcPr>
          <w:p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6D2003">
            <w:pPr>
              <w:jc w:val="center"/>
              <w:rPr>
                <w:color w:val="000000"/>
              </w:rPr>
            </w:pPr>
          </w:p>
        </w:tc>
        <w:tc>
          <w:tcPr>
            <w:tcW w:w="567" w:type="dxa"/>
            <w:shd w:val="clear" w:color="auto" w:fill="auto"/>
            <w:vAlign w:val="center"/>
          </w:tcPr>
          <w:p w:rsidR="001C31B0" w:rsidRPr="007001F1" w:rsidRDefault="001C31B0" w:rsidP="006D2003">
            <w:pPr>
              <w:jc w:val="center"/>
              <w:rPr>
                <w:color w:val="000000"/>
              </w:rPr>
            </w:pPr>
          </w:p>
        </w:tc>
        <w:tc>
          <w:tcPr>
            <w:tcW w:w="776" w:type="dxa"/>
            <w:shd w:val="clear" w:color="auto" w:fill="auto"/>
            <w:vAlign w:val="center"/>
          </w:tcPr>
          <w:p w:rsidR="001C31B0" w:rsidRPr="007001F1" w:rsidRDefault="001C31B0" w:rsidP="006D2003">
            <w:pPr>
              <w:jc w:val="center"/>
              <w:rPr>
                <w:color w:val="000000"/>
              </w:rPr>
            </w:pPr>
          </w:p>
        </w:tc>
        <w:tc>
          <w:tcPr>
            <w:tcW w:w="1779" w:type="dxa"/>
            <w:shd w:val="clear" w:color="auto" w:fill="auto"/>
            <w:vAlign w:val="center"/>
          </w:tcPr>
          <w:p w:rsidR="001C31B0" w:rsidRPr="007001F1" w:rsidRDefault="001C31B0" w:rsidP="006D2003">
            <w:pPr>
              <w:jc w:val="center"/>
              <w:rPr>
                <w:color w:val="000000"/>
              </w:rPr>
            </w:pPr>
          </w:p>
        </w:tc>
      </w:tr>
      <w:tr w:rsidR="004E2A5C" w:rsidRPr="007001F1" w:rsidTr="007261E4">
        <w:trPr>
          <w:trHeight w:val="20"/>
        </w:trPr>
        <w:tc>
          <w:tcPr>
            <w:tcW w:w="582" w:type="dxa"/>
            <w:shd w:val="clear" w:color="auto" w:fill="auto"/>
            <w:noWrap/>
            <w:vAlign w:val="center"/>
            <w:hideMark/>
          </w:tcPr>
          <w:p w:rsidR="004E2A5C" w:rsidRPr="007001F1" w:rsidRDefault="001C31B0" w:rsidP="006D2003">
            <w:pPr>
              <w:jc w:val="center"/>
              <w:rPr>
                <w:color w:val="000000"/>
              </w:rPr>
            </w:pPr>
            <w:r>
              <w:rPr>
                <w:color w:val="000000"/>
                <w:sz w:val="22"/>
                <w:szCs w:val="22"/>
              </w:rPr>
              <w:t>8</w:t>
            </w:r>
          </w:p>
        </w:tc>
        <w:tc>
          <w:tcPr>
            <w:tcW w:w="4820" w:type="dxa"/>
            <w:gridSpan w:val="2"/>
            <w:shd w:val="clear" w:color="auto" w:fill="auto"/>
            <w:vAlign w:val="center"/>
            <w:hideMark/>
          </w:tcPr>
          <w:p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9091" w:type="dxa"/>
            <w:gridSpan w:val="7"/>
            <w:shd w:val="clear" w:color="auto" w:fill="auto"/>
            <w:noWrap/>
            <w:vAlign w:val="center"/>
          </w:tcPr>
          <w:p w:rsidR="004E2A5C" w:rsidRPr="007001F1" w:rsidRDefault="004E2A5C" w:rsidP="006D2003">
            <w:pPr>
              <w:jc w:val="both"/>
              <w:rPr>
                <w:b/>
                <w:sz w:val="20"/>
                <w:szCs w:val="20"/>
              </w:rPr>
            </w:pPr>
            <w:r w:rsidRPr="007001F1">
              <w:rPr>
                <w:b/>
                <w:sz w:val="20"/>
                <w:szCs w:val="20"/>
              </w:rPr>
              <w:t>VYJADRENIE</w:t>
            </w:r>
          </w:p>
          <w:p w:rsidR="004E2A5C" w:rsidRPr="007001F1" w:rsidRDefault="004E2A5C" w:rsidP="006D2003">
            <w:pPr>
              <w:jc w:val="both"/>
              <w:rPr>
                <w:sz w:val="20"/>
                <w:szCs w:val="20"/>
              </w:rPr>
            </w:pPr>
          </w:p>
          <w:p w:rsidR="004E2A5C" w:rsidRPr="00A20234" w:rsidRDefault="004E2A5C"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8"/>
              <w:t>[1]</w:t>
            </w:r>
          </w:p>
          <w:p w:rsidR="004E2A5C" w:rsidRPr="007001F1" w:rsidRDefault="004E2A5C" w:rsidP="006D2003">
            <w:pPr>
              <w:rPr>
                <w:b/>
                <w:bCs/>
                <w:color w:val="000000"/>
              </w:rPr>
            </w:pP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89"/>
              <w:t>2</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9091" w:type="dxa"/>
            <w:gridSpan w:val="7"/>
            <w:shd w:val="clear" w:color="auto" w:fill="auto"/>
            <w:noWrap/>
            <w:vAlign w:val="bottom"/>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90"/>
              <w:t>3</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lastRenderedPageBreak/>
              <w:t xml:space="preserve">Dátum: </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bl>
    <w:p w:rsidR="00990B09" w:rsidRPr="007001F1" w:rsidRDefault="00990B09"/>
    <w:p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rsidTr="00193C9C">
        <w:trPr>
          <w:trHeight w:val="645"/>
        </w:trPr>
        <w:tc>
          <w:tcPr>
            <w:tcW w:w="9087" w:type="dxa"/>
            <w:gridSpan w:val="7"/>
            <w:shd w:val="clear" w:color="000000" w:fill="60497A"/>
            <w:vAlign w:val="center"/>
            <w:hideMark/>
          </w:tcPr>
          <w:p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3"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33"/>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660"/>
        </w:trPr>
        <w:tc>
          <w:tcPr>
            <w:tcW w:w="3559" w:type="dxa"/>
            <w:gridSpan w:val="2"/>
            <w:shd w:val="clear" w:color="auto" w:fill="auto"/>
            <w:vAlign w:val="center"/>
            <w:hideMark/>
          </w:tcPr>
          <w:p w:rsidR="00990B09" w:rsidRPr="007001F1" w:rsidRDefault="00990B09" w:rsidP="00DF158C">
            <w:pPr>
              <w:rPr>
                <w:color w:val="000000"/>
              </w:rPr>
            </w:pPr>
            <w:r w:rsidRPr="007001F1">
              <w:rPr>
                <w:color w:val="000000"/>
                <w:sz w:val="22"/>
                <w:szCs w:val="22"/>
              </w:rPr>
              <w:t>Názov</w:t>
            </w:r>
            <w:r w:rsidR="00606F32">
              <w:rPr>
                <w:color w:val="000000"/>
                <w:sz w:val="22"/>
                <w:szCs w:val="22"/>
              </w:rPr>
              <w:t xml:space="preserve"> prioritnej osi</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rsidTr="00193C9C">
        <w:trPr>
          <w:trHeight w:val="33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Nadlimitná zákazka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90B09" w:rsidRPr="007001F1" w:rsidRDefault="00990B09" w:rsidP="00675CE1">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15"/>
        </w:trPr>
        <w:tc>
          <w:tcPr>
            <w:tcW w:w="582"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shd w:val="clear" w:color="auto" w:fill="7030A0"/>
              </w:rPr>
              <w:t>Kontrolné</w:t>
            </w:r>
            <w:r w:rsidRPr="00193C9C">
              <w:rPr>
                <w:b/>
                <w:bCs/>
                <w:color w:val="FFFFFF"/>
                <w:sz w:val="22"/>
                <w:szCs w:val="22"/>
              </w:rPr>
              <w:t xml:space="preserve"> otázky</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rsidTr="00193C9C">
        <w:trPr>
          <w:trHeight w:val="315"/>
        </w:trPr>
        <w:tc>
          <w:tcPr>
            <w:tcW w:w="582" w:type="dxa"/>
            <w:vMerge w:val="restart"/>
            <w:shd w:val="clear" w:color="auto" w:fill="auto"/>
            <w:vAlign w:val="center"/>
          </w:tcPr>
          <w:p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02"/>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776"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1775"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r>
      <w:tr w:rsidR="00962446" w:rsidRPr="007001F1" w:rsidTr="00193C9C">
        <w:trPr>
          <w:trHeight w:val="299"/>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Bola  PHZ určená tak, že vychádzala z ceny, za ktorú sa obvykle predáva rovnaký alebo porovnateľný predmet zákazky v čase, keď sa </w:t>
            </w:r>
            <w:r w:rsidRPr="007001F1">
              <w:rPr>
                <w:color w:val="000000"/>
                <w:sz w:val="22"/>
                <w:szCs w:val="22"/>
              </w:rPr>
              <w:lastRenderedPageBreak/>
              <w:t>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193C9C" w:rsidRDefault="00962446" w:rsidP="00675CE1">
            <w:pPr>
              <w:jc w:val="center"/>
              <w:rPr>
                <w:color w:val="000000"/>
              </w:rPr>
            </w:pPr>
          </w:p>
        </w:tc>
      </w:tr>
      <w:tr w:rsidR="00962446" w:rsidRPr="007001F1" w:rsidTr="00193C9C">
        <w:trPr>
          <w:trHeight w:val="632"/>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64"/>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sidR="0005214C">
              <w:rPr>
                <w:color w:val="000000"/>
                <w:sz w:val="22"/>
                <w:szCs w:val="22"/>
              </w:rPr>
              <w:t xml:space="preserve"> </w:t>
            </w:r>
            <w:r w:rsidR="003B5C58">
              <w:rPr>
                <w:color w:val="000000"/>
                <w:sz w:val="22"/>
                <w:szCs w:val="22"/>
              </w:rPr>
              <w:t>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8"/>
        </w:trPr>
        <w:tc>
          <w:tcPr>
            <w:tcW w:w="582" w:type="dxa"/>
            <w:vMerge w:val="restart"/>
            <w:shd w:val="clear" w:color="auto" w:fill="auto"/>
            <w:noWrap/>
            <w:vAlign w:val="center"/>
          </w:tcPr>
          <w:p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až § 36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1268"/>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lastRenderedPageBreak/>
              <w:t>9</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126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07"/>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885"/>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42"/>
        </w:trPr>
        <w:tc>
          <w:tcPr>
            <w:tcW w:w="582" w:type="dxa"/>
            <w:vMerge w:val="restart"/>
            <w:shd w:val="clear" w:color="auto" w:fill="auto"/>
            <w:noWrap/>
            <w:vAlign w:val="center"/>
            <w:hideMark/>
          </w:tcPr>
          <w:p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91"/>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930"/>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19"/>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lastRenderedPageBreak/>
              <w:t>18</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157"/>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1140"/>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8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proofErr w:type="spellStart"/>
            <w:r w:rsidRPr="007001F1">
              <w:rPr>
                <w:sz w:val="22"/>
                <w:szCs w:val="22"/>
              </w:rPr>
              <w:t>exante</w:t>
            </w:r>
            <w:proofErr w:type="spellEnd"/>
            <w:r w:rsidRPr="007001F1">
              <w:rPr>
                <w:sz w:val="22"/>
                <w:szCs w:val="22"/>
              </w:rPr>
              <w:t xml:space="preserve"> kontroly a dokumentáciou schválenou v rámci tejto </w:t>
            </w:r>
            <w:proofErr w:type="spellStart"/>
            <w:r w:rsidRPr="007001F1">
              <w:rPr>
                <w:sz w:val="22"/>
                <w:szCs w:val="22"/>
              </w:rPr>
              <w:t>exante</w:t>
            </w:r>
            <w:proofErr w:type="spellEnd"/>
            <w:r w:rsidRPr="007001F1">
              <w:rPr>
                <w:sz w:val="22"/>
                <w:szCs w:val="22"/>
              </w:rPr>
              <w:t xml:space="preserve"> kontroly?</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03"/>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02"/>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val="restart"/>
            <w:shd w:val="clear" w:color="auto" w:fill="auto"/>
            <w:noWrap/>
            <w:vAlign w:val="center"/>
            <w:hideMark/>
          </w:tcPr>
          <w:p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54"/>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44"/>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76"/>
        </w:trPr>
        <w:tc>
          <w:tcPr>
            <w:tcW w:w="582" w:type="dxa"/>
            <w:vMerge w:val="restart"/>
            <w:shd w:val="clear" w:color="auto" w:fill="auto"/>
            <w:noWrap/>
            <w:vAlign w:val="center"/>
          </w:tcPr>
          <w:p w:rsidR="00962446" w:rsidRPr="007001F1" w:rsidRDefault="00962446" w:rsidP="00811CC5">
            <w:pPr>
              <w:jc w:val="center"/>
              <w:rPr>
                <w:color w:val="000000"/>
              </w:rPr>
            </w:pPr>
            <w:r w:rsidRPr="007001F1">
              <w:rPr>
                <w:color w:val="000000"/>
                <w:sz w:val="22"/>
                <w:szCs w:val="22"/>
              </w:rPr>
              <w:t>24</w:t>
            </w:r>
          </w:p>
        </w:tc>
        <w:tc>
          <w:tcPr>
            <w:tcW w:w="4820" w:type="dxa"/>
            <w:gridSpan w:val="2"/>
            <w:shd w:val="clear" w:color="auto" w:fill="auto"/>
            <w:vAlign w:val="center"/>
          </w:tcPr>
          <w:p w:rsidR="00962446" w:rsidRPr="007001F1" w:rsidRDefault="00962446"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845"/>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9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67"/>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b</w:t>
            </w:r>
            <w:r w:rsidRPr="007001F1">
              <w:rPr>
                <w:color w:val="000000"/>
                <w:sz w:val="22"/>
                <w:szCs w:val="22"/>
              </w:rPr>
              <w:t>) Je zmluva podpísaná oprávnenými osobami?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67"/>
        </w:trPr>
        <w:tc>
          <w:tcPr>
            <w:tcW w:w="582" w:type="dxa"/>
            <w:shd w:val="clear" w:color="auto" w:fill="auto"/>
            <w:noWrap/>
            <w:vAlign w:val="center"/>
          </w:tcPr>
          <w:p w:rsidR="00962446" w:rsidRPr="0027735D" w:rsidRDefault="00962446" w:rsidP="00962446">
            <w:pPr>
              <w:jc w:val="center"/>
              <w:rPr>
                <w:color w:val="000000"/>
                <w:sz w:val="22"/>
                <w:szCs w:val="22"/>
              </w:rPr>
            </w:pPr>
            <w:r w:rsidRPr="0027735D">
              <w:rPr>
                <w:color w:val="000000"/>
                <w:sz w:val="22"/>
                <w:szCs w:val="22"/>
              </w:rPr>
              <w:t>2</w:t>
            </w:r>
            <w:r>
              <w:rPr>
                <w:color w:val="000000"/>
                <w:sz w:val="22"/>
                <w:szCs w:val="22"/>
              </w:rPr>
              <w:t>6</w:t>
            </w:r>
          </w:p>
        </w:tc>
        <w:tc>
          <w:tcPr>
            <w:tcW w:w="4820" w:type="dxa"/>
            <w:gridSpan w:val="2"/>
            <w:shd w:val="clear" w:color="auto" w:fill="auto"/>
            <w:vAlign w:val="center"/>
          </w:tcPr>
          <w:p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w:t>
            </w: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tcPr>
          <w:p w:rsidR="00962446" w:rsidRPr="007001F1" w:rsidRDefault="00962446" w:rsidP="00811CC5">
            <w:pPr>
              <w:jc w:val="center"/>
              <w:rPr>
                <w:color w:val="000000"/>
              </w:rPr>
            </w:pPr>
            <w:r>
              <w:rPr>
                <w:color w:val="000000"/>
                <w:sz w:val="22"/>
                <w:szCs w:val="22"/>
              </w:rPr>
              <w:t>28</w:t>
            </w: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 xml:space="preserve">Dodržal verejný obstarávateľ povinnú elektronickú </w:t>
            </w:r>
            <w:r>
              <w:rPr>
                <w:color w:val="000000"/>
                <w:sz w:val="22"/>
                <w:szCs w:val="22"/>
              </w:rPr>
              <w:lastRenderedPageBreak/>
              <w:t>komunikáciu v procese VO v zmysle § 20 ods. 2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00"/>
        </w:trPr>
        <w:tc>
          <w:tcPr>
            <w:tcW w:w="9087" w:type="dxa"/>
            <w:gridSpan w:val="7"/>
            <w:shd w:val="clear" w:color="auto" w:fill="auto"/>
            <w:noWrap/>
            <w:vAlign w:val="center"/>
          </w:tcPr>
          <w:p w:rsidR="00962446" w:rsidRPr="007001F1" w:rsidRDefault="00962446" w:rsidP="00811CC5">
            <w:pPr>
              <w:jc w:val="both"/>
              <w:rPr>
                <w:b/>
                <w:sz w:val="20"/>
                <w:szCs w:val="20"/>
              </w:rPr>
            </w:pPr>
            <w:r w:rsidRPr="007001F1">
              <w:rPr>
                <w:b/>
                <w:sz w:val="20"/>
                <w:szCs w:val="20"/>
              </w:rPr>
              <w:lastRenderedPageBreak/>
              <w:t>VYJADRENIE</w:t>
            </w:r>
          </w:p>
          <w:p w:rsidR="00962446" w:rsidRPr="007001F1" w:rsidRDefault="00962446" w:rsidP="00811CC5">
            <w:pPr>
              <w:jc w:val="both"/>
              <w:rPr>
                <w:sz w:val="20"/>
                <w:szCs w:val="20"/>
              </w:rPr>
            </w:pPr>
          </w:p>
          <w:p w:rsidR="00962446" w:rsidRPr="00A20234" w:rsidRDefault="00962446"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1"/>
              <w:t>[1]</w:t>
            </w:r>
          </w:p>
          <w:p w:rsidR="00962446" w:rsidRPr="007001F1" w:rsidRDefault="00962446" w:rsidP="00811CC5">
            <w:pPr>
              <w:rPr>
                <w:b/>
                <w:bCs/>
                <w:color w:val="000000"/>
              </w:rPr>
            </w:pP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Kontrolu vykonal</w:t>
            </w:r>
            <w:r>
              <w:rPr>
                <w:rStyle w:val="Odkaznapoznmkupodiarou"/>
                <w:b/>
                <w:bCs/>
                <w:sz w:val="22"/>
                <w:szCs w:val="22"/>
              </w:rPr>
              <w:footnoteReference w:customMarkFollows="1" w:id="92"/>
              <w:t>2</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9087" w:type="dxa"/>
            <w:gridSpan w:val="7"/>
            <w:shd w:val="clear" w:color="auto" w:fill="auto"/>
            <w:noWrap/>
            <w:vAlign w:val="bottom"/>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3"/>
              <w:t>3</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bl>
    <w:p w:rsidR="00B10106" w:rsidRPr="007001F1" w:rsidRDefault="00B10106"/>
    <w:p w:rsidR="00B10106" w:rsidRPr="007001F1" w:rsidRDefault="00B1010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rsidTr="007261E4">
        <w:trPr>
          <w:trHeight w:val="645"/>
        </w:trPr>
        <w:tc>
          <w:tcPr>
            <w:tcW w:w="9087" w:type="dxa"/>
            <w:gridSpan w:val="7"/>
            <w:shd w:val="clear" w:color="000000" w:fill="60497A"/>
            <w:vAlign w:val="center"/>
            <w:hideMark/>
          </w:tcPr>
          <w:p w:rsidR="00675CE1" w:rsidRPr="007001F1" w:rsidRDefault="00675CE1"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4"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r w:rsidR="00494F20">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34"/>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programu</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660"/>
        </w:trPr>
        <w:tc>
          <w:tcPr>
            <w:tcW w:w="3559" w:type="dxa"/>
            <w:gridSpan w:val="2"/>
            <w:shd w:val="clear" w:color="auto" w:fill="auto"/>
            <w:vAlign w:val="center"/>
            <w:hideMark/>
          </w:tcPr>
          <w:p w:rsidR="00675CE1" w:rsidRPr="007001F1" w:rsidRDefault="00675CE1"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projektu a prijímateľa</w:t>
            </w:r>
          </w:p>
        </w:tc>
      </w:tr>
      <w:tr w:rsidR="00675CE1" w:rsidRPr="007001F1" w:rsidTr="007261E4">
        <w:trPr>
          <w:trHeight w:val="33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zákazky</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xml:space="preserve">Nadlimitná </w:t>
            </w:r>
            <w:r w:rsidR="005F12F0" w:rsidRPr="007001F1">
              <w:rPr>
                <w:color w:val="000000"/>
                <w:sz w:val="22"/>
                <w:szCs w:val="22"/>
              </w:rPr>
              <w:t>koncesia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Koncesia</w:t>
            </w:r>
            <w:r w:rsidR="00A94CA8" w:rsidRPr="007001F1">
              <w:rPr>
                <w:color w:val="000000"/>
                <w:sz w:val="22"/>
                <w:szCs w:val="22"/>
              </w:rPr>
              <w:t xml:space="preserve"> (§ 100 a </w:t>
            </w:r>
            <w:proofErr w:type="spellStart"/>
            <w:r w:rsidR="00A94CA8" w:rsidRPr="007001F1">
              <w:rPr>
                <w:color w:val="000000"/>
                <w:sz w:val="22"/>
                <w:szCs w:val="22"/>
              </w:rPr>
              <w:t>nasl</w:t>
            </w:r>
            <w:proofErr w:type="spellEnd"/>
            <w:r w:rsidR="00A94CA8" w:rsidRPr="007001F1">
              <w:rPr>
                <w:color w:val="000000"/>
                <w:sz w:val="22"/>
                <w:szCs w:val="22"/>
              </w:rPr>
              <w:t>. ZVO)</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CE1" w:rsidRPr="007001F1" w:rsidRDefault="00675CE1" w:rsidP="00675CE1">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675CE1" w:rsidRPr="007001F1" w:rsidRDefault="005F12F0" w:rsidP="00675CE1">
            <w:pPr>
              <w:rPr>
                <w:color w:val="000000"/>
              </w:rPr>
            </w:pPr>
            <w:r w:rsidRPr="007001F1">
              <w:rPr>
                <w:color w:val="000000"/>
                <w:sz w:val="22"/>
                <w:szCs w:val="22"/>
              </w:rPr>
              <w:t>prvá</w:t>
            </w:r>
            <w:r w:rsidR="00675CE1" w:rsidRPr="007001F1">
              <w:rPr>
                <w:color w:val="000000"/>
                <w:sz w:val="22"/>
                <w:szCs w:val="22"/>
              </w:rPr>
              <w:t xml:space="preserve"> ex</w:t>
            </w:r>
            <w:r w:rsidR="009478F0">
              <w:rPr>
                <w:color w:val="000000"/>
                <w:sz w:val="22"/>
                <w:szCs w:val="22"/>
              </w:rPr>
              <w:t xml:space="preserve"> </w:t>
            </w:r>
            <w:proofErr w:type="spellStart"/>
            <w:r w:rsidR="00675CE1" w:rsidRPr="007001F1">
              <w:rPr>
                <w:color w:val="000000"/>
                <w:sz w:val="22"/>
                <w:szCs w:val="22"/>
              </w:rPr>
              <w:t>ante</w:t>
            </w:r>
            <w:proofErr w:type="spellEnd"/>
            <w:r w:rsidR="00675CE1" w:rsidRPr="007001F1">
              <w:rPr>
                <w:color w:val="000000"/>
                <w:sz w:val="22"/>
                <w:szCs w:val="22"/>
              </w:rPr>
              <w:t xml:space="preserve"> kontrola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15"/>
        </w:trPr>
        <w:tc>
          <w:tcPr>
            <w:tcW w:w="582"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nie</w:t>
            </w:r>
          </w:p>
        </w:tc>
        <w:tc>
          <w:tcPr>
            <w:tcW w:w="776"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675CE1">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koncesia na stavebné práce/ služby v súlade so ZVO?</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r>
      <w:tr w:rsidR="00331FBB" w:rsidRPr="007001F1" w:rsidTr="007261E4">
        <w:trPr>
          <w:trHeight w:val="20"/>
        </w:trPr>
        <w:tc>
          <w:tcPr>
            <w:tcW w:w="582" w:type="dxa"/>
            <w:vMerge/>
            <w:shd w:val="clear" w:color="auto" w:fill="auto"/>
            <w:noWrap/>
            <w:vAlign w:val="center"/>
          </w:tcPr>
          <w:p w:rsidR="00331FBB" w:rsidRPr="007001F1" w:rsidRDefault="00331FBB" w:rsidP="00675CE1">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675CE1">
            <w:pPr>
              <w:jc w:val="center"/>
              <w:rPr>
                <w:color w:val="000000"/>
                <w:sz w:val="22"/>
                <w:szCs w:val="22"/>
              </w:rPr>
            </w:pPr>
          </w:p>
        </w:tc>
        <w:tc>
          <w:tcPr>
            <w:tcW w:w="567" w:type="dxa"/>
            <w:shd w:val="clear" w:color="auto" w:fill="auto"/>
            <w:vAlign w:val="center"/>
          </w:tcPr>
          <w:p w:rsidR="00331FBB" w:rsidRPr="007001F1" w:rsidRDefault="00331FBB" w:rsidP="00675CE1">
            <w:pPr>
              <w:jc w:val="center"/>
              <w:rPr>
                <w:color w:val="000000"/>
                <w:sz w:val="22"/>
                <w:szCs w:val="22"/>
              </w:rPr>
            </w:pPr>
          </w:p>
        </w:tc>
        <w:tc>
          <w:tcPr>
            <w:tcW w:w="776" w:type="dxa"/>
            <w:shd w:val="clear" w:color="auto" w:fill="auto"/>
            <w:vAlign w:val="center"/>
          </w:tcPr>
          <w:p w:rsidR="00331FBB" w:rsidRPr="007001F1" w:rsidRDefault="00331FBB" w:rsidP="00675CE1">
            <w:pPr>
              <w:jc w:val="center"/>
              <w:rPr>
                <w:color w:val="000000"/>
                <w:sz w:val="22"/>
                <w:szCs w:val="22"/>
              </w:rPr>
            </w:pPr>
          </w:p>
        </w:tc>
        <w:tc>
          <w:tcPr>
            <w:tcW w:w="1775" w:type="dxa"/>
            <w:shd w:val="clear" w:color="auto" w:fill="auto"/>
            <w:vAlign w:val="center"/>
          </w:tcPr>
          <w:p w:rsidR="00331FBB" w:rsidRPr="007001F1" w:rsidRDefault="00331FBB" w:rsidP="00675CE1">
            <w:pPr>
              <w:jc w:val="center"/>
              <w:rPr>
                <w:color w:val="000000"/>
                <w:sz w:val="22"/>
                <w:szCs w:val="22"/>
              </w:rPr>
            </w:pPr>
          </w:p>
        </w:tc>
      </w:tr>
      <w:tr w:rsidR="00D5534B" w:rsidRPr="007001F1" w:rsidTr="00A96394">
        <w:trPr>
          <w:trHeight w:val="452"/>
        </w:trPr>
        <w:tc>
          <w:tcPr>
            <w:tcW w:w="582" w:type="dxa"/>
            <w:vMerge w:val="restart"/>
            <w:shd w:val="clear" w:color="auto" w:fill="auto"/>
            <w:noWrap/>
            <w:vAlign w:val="center"/>
            <w:hideMark/>
          </w:tcPr>
          <w:p w:rsidR="00D5534B" w:rsidRPr="007001F1" w:rsidRDefault="00D5534B" w:rsidP="00675CE1">
            <w:pPr>
              <w:jc w:val="center"/>
              <w:rPr>
                <w:color w:val="000000"/>
              </w:rPr>
            </w:pPr>
            <w:r w:rsidRPr="007001F1">
              <w:rPr>
                <w:color w:val="000000"/>
                <w:sz w:val="22"/>
                <w:szCs w:val="22"/>
              </w:rPr>
              <w:t>2</w:t>
            </w:r>
          </w:p>
        </w:tc>
        <w:tc>
          <w:tcPr>
            <w:tcW w:w="4820" w:type="dxa"/>
            <w:gridSpan w:val="2"/>
            <w:shd w:val="clear" w:color="auto" w:fill="auto"/>
            <w:vAlign w:val="center"/>
            <w:hideMark/>
          </w:tcPr>
          <w:p w:rsidR="00D5534B" w:rsidRPr="007001F1" w:rsidRDefault="00D5534B" w:rsidP="00D5534B">
            <w:pPr>
              <w:jc w:val="both"/>
              <w:rPr>
                <w:color w:val="000000"/>
              </w:rPr>
            </w:pPr>
            <w:r w:rsidRPr="007001F1">
              <w:rPr>
                <w:color w:val="000000"/>
                <w:sz w:val="22"/>
                <w:szCs w:val="22"/>
              </w:rPr>
              <w:t>a)Bola predpokladaná hodnota koncesie určená súladne so ZVO</w:t>
            </w:r>
            <w:r w:rsidR="00F24716">
              <w:rPr>
                <w:color w:val="000000"/>
                <w:sz w:val="22"/>
                <w:szCs w:val="22"/>
              </w:rPr>
              <w:t xml:space="preserve"> a v súlade s ustanoveniami Systému riadenia EŠIF upravujúcimi určenie PHZ</w:t>
            </w:r>
            <w:r w:rsidRPr="007001F1">
              <w:rPr>
                <w:color w:val="000000"/>
                <w:sz w:val="22"/>
                <w:szCs w:val="22"/>
              </w:rPr>
              <w:t>?</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776"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1775"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r>
      <w:tr w:rsidR="00D5534B" w:rsidRPr="007001F1" w:rsidTr="007261E4">
        <w:trPr>
          <w:trHeight w:val="885"/>
        </w:trPr>
        <w:tc>
          <w:tcPr>
            <w:tcW w:w="582" w:type="dxa"/>
            <w:vMerge/>
            <w:shd w:val="clear" w:color="auto" w:fill="auto"/>
            <w:noWrap/>
            <w:vAlign w:val="center"/>
          </w:tcPr>
          <w:p w:rsidR="00D5534B" w:rsidRPr="007001F1" w:rsidRDefault="00D5534B" w:rsidP="00675CE1">
            <w:pPr>
              <w:jc w:val="center"/>
              <w:rPr>
                <w:color w:val="000000"/>
              </w:rPr>
            </w:pPr>
          </w:p>
        </w:tc>
        <w:tc>
          <w:tcPr>
            <w:tcW w:w="4820" w:type="dxa"/>
            <w:gridSpan w:val="2"/>
            <w:shd w:val="clear" w:color="auto" w:fill="auto"/>
            <w:vAlign w:val="center"/>
          </w:tcPr>
          <w:p w:rsidR="00D5534B" w:rsidRPr="007001F1" w:rsidRDefault="00D5534B" w:rsidP="00D5534B">
            <w:pPr>
              <w:jc w:val="both"/>
              <w:rPr>
                <w:color w:val="000000"/>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D5534B" w:rsidRPr="007001F1" w:rsidRDefault="00D5534B" w:rsidP="00675CE1">
            <w:pPr>
              <w:jc w:val="center"/>
              <w:rPr>
                <w:color w:val="000000"/>
              </w:rPr>
            </w:pPr>
          </w:p>
        </w:tc>
        <w:tc>
          <w:tcPr>
            <w:tcW w:w="567" w:type="dxa"/>
            <w:shd w:val="clear" w:color="auto" w:fill="auto"/>
            <w:vAlign w:val="center"/>
          </w:tcPr>
          <w:p w:rsidR="00D5534B" w:rsidRPr="007001F1" w:rsidRDefault="00D5534B" w:rsidP="00675CE1">
            <w:pPr>
              <w:jc w:val="center"/>
              <w:rPr>
                <w:color w:val="000000"/>
              </w:rPr>
            </w:pPr>
          </w:p>
        </w:tc>
        <w:tc>
          <w:tcPr>
            <w:tcW w:w="776" w:type="dxa"/>
            <w:shd w:val="clear" w:color="auto" w:fill="auto"/>
            <w:vAlign w:val="center"/>
          </w:tcPr>
          <w:p w:rsidR="00D5534B" w:rsidRPr="007001F1" w:rsidRDefault="00D5534B" w:rsidP="00675CE1">
            <w:pPr>
              <w:jc w:val="center"/>
              <w:rPr>
                <w:color w:val="000000"/>
              </w:rPr>
            </w:pPr>
          </w:p>
        </w:tc>
        <w:tc>
          <w:tcPr>
            <w:tcW w:w="1775" w:type="dxa"/>
            <w:shd w:val="clear" w:color="auto" w:fill="auto"/>
            <w:vAlign w:val="center"/>
          </w:tcPr>
          <w:p w:rsidR="00D5534B" w:rsidRPr="007001F1" w:rsidRDefault="00D5534B"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75CE1" w:rsidP="00675CE1">
            <w:pPr>
              <w:jc w:val="center"/>
              <w:rPr>
                <w:color w:val="000000"/>
              </w:rPr>
            </w:pPr>
            <w:r w:rsidRPr="007001F1">
              <w:rPr>
                <w:color w:val="000000"/>
                <w:sz w:val="22"/>
                <w:szCs w:val="22"/>
              </w:rPr>
              <w:t>3</w:t>
            </w:r>
          </w:p>
        </w:tc>
        <w:tc>
          <w:tcPr>
            <w:tcW w:w="4820" w:type="dxa"/>
            <w:gridSpan w:val="2"/>
            <w:shd w:val="clear" w:color="auto" w:fill="auto"/>
            <w:vAlign w:val="center"/>
            <w:hideMark/>
          </w:tcPr>
          <w:p w:rsidR="00675CE1"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758"/>
        </w:trPr>
        <w:tc>
          <w:tcPr>
            <w:tcW w:w="582" w:type="dxa"/>
            <w:shd w:val="clear" w:color="auto" w:fill="auto"/>
            <w:noWrap/>
            <w:vAlign w:val="center"/>
          </w:tcPr>
          <w:p w:rsidR="00DC7054" w:rsidRPr="007001F1" w:rsidRDefault="00DC7054" w:rsidP="00675CE1">
            <w:pPr>
              <w:jc w:val="center"/>
              <w:rPr>
                <w:color w:val="000000"/>
              </w:rPr>
            </w:pPr>
            <w:r w:rsidRPr="007001F1">
              <w:rPr>
                <w:color w:val="000000"/>
                <w:sz w:val="22"/>
                <w:szCs w:val="22"/>
              </w:rPr>
              <w:t>4</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 xml:space="preserve">V prípade, ak rozdelil verejný obstarávateľ zákazku na samostatné časti, dodržal všetky ustanovenia §28ZVO? </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5</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Bol zamestnanec vykonávajúci kontrolu oboznámený s rizikovými indikátormi</w:t>
            </w:r>
            <w:r w:rsidR="009478F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obstarávania - spolupráca s PMÚ a spolupráca s </w:t>
            </w:r>
            <w:r w:rsidRPr="007001F1">
              <w:rPr>
                <w:color w:val="000000"/>
                <w:sz w:val="22"/>
                <w:szCs w:val="22"/>
              </w:rPr>
              <w:lastRenderedPageBreak/>
              <w:t>OČTK?</w:t>
            </w:r>
            <w:r w:rsidR="009478F0">
              <w:rPr>
                <w:color w:val="000000"/>
                <w:sz w:val="22"/>
                <w:szCs w:val="22"/>
              </w:rPr>
              <w:t xml:space="preserve"> </w:t>
            </w:r>
            <w:r w:rsidR="005F12F0"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lastRenderedPageBreak/>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lastRenderedPageBreak/>
              <w:t>6</w:t>
            </w:r>
          </w:p>
        </w:tc>
        <w:tc>
          <w:tcPr>
            <w:tcW w:w="4820" w:type="dxa"/>
            <w:gridSpan w:val="2"/>
            <w:shd w:val="clear" w:color="auto" w:fill="auto"/>
            <w:vAlign w:val="center"/>
            <w:hideMark/>
          </w:tcPr>
          <w:p w:rsidR="00675CE1" w:rsidRPr="007001F1" w:rsidRDefault="00675CE1" w:rsidP="00CD3397">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7</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8</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9</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DC7054" w:rsidRPr="007001F1" w:rsidTr="007261E4">
        <w:trPr>
          <w:trHeight w:val="126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10</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126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24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75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540"/>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845"/>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466"/>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B0251E" w:rsidRPr="007001F1" w:rsidTr="007261E4">
        <w:trPr>
          <w:trHeight w:val="20"/>
        </w:trPr>
        <w:tc>
          <w:tcPr>
            <w:tcW w:w="582" w:type="dxa"/>
            <w:shd w:val="clear" w:color="auto" w:fill="auto"/>
            <w:noWrap/>
            <w:vAlign w:val="center"/>
          </w:tcPr>
          <w:p w:rsidR="00B0251E" w:rsidRPr="007001F1" w:rsidRDefault="006F6B0D" w:rsidP="00675CE1">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B0251E" w:rsidRPr="007001F1" w:rsidDel="00C31198" w:rsidRDefault="00B0251E" w:rsidP="00D5534B">
            <w:pPr>
              <w:jc w:val="both"/>
              <w:rPr>
                <w:color w:val="000000"/>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stanovené v ustanovení §101 ods.2 a 3?</w:t>
            </w:r>
          </w:p>
        </w:tc>
        <w:tc>
          <w:tcPr>
            <w:tcW w:w="567" w:type="dxa"/>
            <w:shd w:val="clear" w:color="auto" w:fill="auto"/>
            <w:vAlign w:val="center"/>
          </w:tcPr>
          <w:p w:rsidR="00B0251E" w:rsidRPr="007001F1" w:rsidRDefault="00B0251E" w:rsidP="00675CE1">
            <w:pPr>
              <w:jc w:val="center"/>
              <w:rPr>
                <w:color w:val="000000"/>
              </w:rPr>
            </w:pPr>
          </w:p>
        </w:tc>
        <w:tc>
          <w:tcPr>
            <w:tcW w:w="567" w:type="dxa"/>
            <w:shd w:val="clear" w:color="auto" w:fill="auto"/>
            <w:vAlign w:val="center"/>
          </w:tcPr>
          <w:p w:rsidR="00B0251E" w:rsidRPr="007001F1" w:rsidRDefault="00B0251E" w:rsidP="00675CE1">
            <w:pPr>
              <w:jc w:val="center"/>
              <w:rPr>
                <w:color w:val="000000"/>
              </w:rPr>
            </w:pPr>
          </w:p>
        </w:tc>
        <w:tc>
          <w:tcPr>
            <w:tcW w:w="776" w:type="dxa"/>
            <w:shd w:val="clear" w:color="auto" w:fill="auto"/>
            <w:vAlign w:val="center"/>
          </w:tcPr>
          <w:p w:rsidR="00B0251E" w:rsidRPr="007001F1" w:rsidRDefault="00B0251E" w:rsidP="00675CE1">
            <w:pPr>
              <w:jc w:val="center"/>
              <w:rPr>
                <w:color w:val="000000"/>
              </w:rPr>
            </w:pPr>
          </w:p>
        </w:tc>
        <w:tc>
          <w:tcPr>
            <w:tcW w:w="1775" w:type="dxa"/>
            <w:shd w:val="clear" w:color="auto" w:fill="auto"/>
            <w:vAlign w:val="center"/>
          </w:tcPr>
          <w:p w:rsidR="00B0251E" w:rsidRPr="007001F1" w:rsidRDefault="00B0251E"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Postupoval prijímateľ pri zadávaní koncesie podľa §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630"/>
        </w:trPr>
        <w:tc>
          <w:tcPr>
            <w:tcW w:w="582" w:type="dxa"/>
            <w:vMerge w:val="restart"/>
            <w:shd w:val="clear" w:color="auto" w:fill="auto"/>
            <w:noWrap/>
            <w:vAlign w:val="center"/>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a) Nebol pred vyhlásením koncesie identifikovaný konflikt záujmov podľa § 23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7261E4">
        <w:trPr>
          <w:trHeight w:val="630"/>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lastRenderedPageBreak/>
              <w:t>1</w:t>
            </w:r>
            <w:r w:rsidR="00BB0E35">
              <w:rPr>
                <w:color w:val="000000"/>
                <w:sz w:val="22"/>
                <w:szCs w:val="22"/>
              </w:rPr>
              <w:t>6</w:t>
            </w:r>
          </w:p>
        </w:tc>
        <w:tc>
          <w:tcPr>
            <w:tcW w:w="4820" w:type="dxa"/>
            <w:gridSpan w:val="2"/>
            <w:shd w:val="clear" w:color="auto" w:fill="auto"/>
            <w:vAlign w:val="center"/>
            <w:hideMark/>
          </w:tcPr>
          <w:p w:rsidR="00675CE1" w:rsidRPr="007001F1" w:rsidRDefault="00675CE1"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9087" w:type="dxa"/>
            <w:gridSpan w:val="7"/>
            <w:shd w:val="clear" w:color="auto" w:fill="auto"/>
            <w:noWrap/>
            <w:vAlign w:val="center"/>
          </w:tcPr>
          <w:p w:rsidR="00675CE1" w:rsidRPr="007001F1" w:rsidRDefault="00675CE1" w:rsidP="00675CE1">
            <w:pPr>
              <w:jc w:val="both"/>
              <w:rPr>
                <w:b/>
                <w:sz w:val="20"/>
                <w:szCs w:val="20"/>
              </w:rPr>
            </w:pPr>
            <w:r w:rsidRPr="007001F1">
              <w:rPr>
                <w:b/>
                <w:sz w:val="20"/>
                <w:szCs w:val="20"/>
              </w:rPr>
              <w:t>VYJADRENIE</w:t>
            </w:r>
          </w:p>
          <w:p w:rsidR="00675CE1" w:rsidRPr="007001F1" w:rsidRDefault="00675CE1" w:rsidP="00675CE1">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4"/>
              <w:t>[1]</w:t>
            </w:r>
          </w:p>
          <w:p w:rsidR="00675CE1" w:rsidRPr="007001F1" w:rsidRDefault="00675CE1" w:rsidP="00675CE1"/>
          <w:p w:rsidR="00675CE1" w:rsidRPr="007001F1" w:rsidRDefault="00675CE1" w:rsidP="00675CE1">
            <w:pPr>
              <w:rPr>
                <w:b/>
                <w:bCs/>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Kontrolu vykonal</w:t>
            </w:r>
            <w:r w:rsidR="00BD759C">
              <w:rPr>
                <w:rStyle w:val="Odkaznapoznmkupodiarou"/>
                <w:b/>
                <w:bCs/>
                <w:sz w:val="22"/>
                <w:szCs w:val="22"/>
              </w:rPr>
              <w:footnoteReference w:customMarkFollows="1" w:id="95"/>
              <w:t>2</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Dátum:</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9087" w:type="dxa"/>
            <w:gridSpan w:val="7"/>
            <w:shd w:val="clear" w:color="auto" w:fill="auto"/>
            <w:noWrap/>
            <w:vAlign w:val="bottom"/>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96"/>
              <w:t>3</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Dátum: </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bl>
    <w:p w:rsidR="00B0251E" w:rsidRPr="007001F1" w:rsidRDefault="00B0251E"/>
    <w:p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rsidTr="007261E4">
        <w:trPr>
          <w:trHeight w:val="645"/>
        </w:trPr>
        <w:tc>
          <w:tcPr>
            <w:tcW w:w="9087" w:type="dxa"/>
            <w:gridSpan w:val="7"/>
            <w:shd w:val="clear" w:color="000000" w:fill="60497A"/>
            <w:vAlign w:val="center"/>
            <w:hideMark/>
          </w:tcPr>
          <w:p w:rsidR="00B0251E" w:rsidRPr="007001F1" w:rsidRDefault="00B0251E" w:rsidP="00A62FC5">
            <w:pPr>
              <w:jc w:val="center"/>
              <w:rPr>
                <w:b/>
                <w:bCs/>
                <w:color w:val="FFFFFF"/>
              </w:rPr>
            </w:pPr>
            <w:r w:rsidRPr="007001F1">
              <w:rPr>
                <w:b/>
                <w:bCs/>
                <w:color w:val="FFFFFF"/>
              </w:rPr>
              <w:lastRenderedPageBreak/>
              <w:t>Kontrolný zoznam k finančnej kontrole VO</w:t>
            </w:r>
            <w:r w:rsidRPr="007001F1">
              <w:rPr>
                <w:b/>
                <w:bCs/>
                <w:color w:val="FFFFFF"/>
              </w:rPr>
              <w:br/>
            </w:r>
            <w:bookmarkStart w:id="35"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r w:rsidR="009478F0">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35"/>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programu</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programu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660"/>
        </w:trPr>
        <w:tc>
          <w:tcPr>
            <w:tcW w:w="3559" w:type="dxa"/>
            <w:gridSpan w:val="2"/>
            <w:shd w:val="clear" w:color="auto" w:fill="auto"/>
            <w:vAlign w:val="center"/>
            <w:hideMark/>
          </w:tcPr>
          <w:p w:rsidR="00B0251E" w:rsidRPr="007001F1" w:rsidRDefault="00B0251E"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projektu a prijímateľa</w:t>
            </w:r>
          </w:p>
        </w:tc>
      </w:tr>
      <w:tr w:rsidR="00B0251E" w:rsidRPr="007001F1" w:rsidTr="007261E4">
        <w:trPr>
          <w:trHeight w:val="33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projektu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zákazky</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xml:space="preserve">Nadlimitná </w:t>
            </w:r>
            <w:r w:rsidR="008277DD" w:rsidRPr="007001F1">
              <w:rPr>
                <w:color w:val="000000"/>
                <w:sz w:val="22"/>
                <w:szCs w:val="22"/>
              </w:rPr>
              <w:t>koncesia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0251E" w:rsidRPr="007001F1" w:rsidRDefault="00B0251E" w:rsidP="00A62FC5">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A62FC5">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A62FC5">
            <w:pP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Typ kontroly</w:t>
            </w:r>
          </w:p>
        </w:tc>
        <w:tc>
          <w:tcPr>
            <w:tcW w:w="5528" w:type="dxa"/>
            <w:gridSpan w:val="5"/>
            <w:shd w:val="clear" w:color="auto" w:fill="auto"/>
            <w:vAlign w:val="center"/>
            <w:hideMark/>
          </w:tcPr>
          <w:p w:rsidR="00B0251E" w:rsidRPr="007001F1" w:rsidRDefault="008277DD" w:rsidP="00A62FC5">
            <w:pPr>
              <w:rPr>
                <w:color w:val="000000"/>
              </w:rPr>
            </w:pPr>
            <w:r w:rsidRPr="007001F1">
              <w:rPr>
                <w:color w:val="000000"/>
                <w:sz w:val="22"/>
                <w:szCs w:val="22"/>
              </w:rPr>
              <w:t>druhá</w:t>
            </w:r>
            <w:r w:rsidR="00B0251E" w:rsidRPr="007001F1">
              <w:rPr>
                <w:color w:val="000000"/>
                <w:sz w:val="22"/>
                <w:szCs w:val="22"/>
              </w:rPr>
              <w:t xml:space="preserve"> ex</w:t>
            </w:r>
            <w:r w:rsidR="009478F0">
              <w:rPr>
                <w:color w:val="000000"/>
                <w:sz w:val="22"/>
                <w:szCs w:val="22"/>
              </w:rPr>
              <w:t xml:space="preserve"> </w:t>
            </w:r>
            <w:proofErr w:type="spellStart"/>
            <w:r w:rsidR="00B0251E" w:rsidRPr="007001F1">
              <w:rPr>
                <w:color w:val="000000"/>
                <w:sz w:val="22"/>
                <w:szCs w:val="22"/>
              </w:rPr>
              <w:t>ante</w:t>
            </w:r>
            <w:proofErr w:type="spellEnd"/>
            <w:r w:rsidR="00B0251E" w:rsidRPr="007001F1">
              <w:rPr>
                <w:color w:val="000000"/>
                <w:sz w:val="22"/>
                <w:szCs w:val="22"/>
              </w:rPr>
              <w:t xml:space="preserve"> kontrola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IČO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s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15"/>
        </w:trPr>
        <w:tc>
          <w:tcPr>
            <w:tcW w:w="582"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áno</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nie</w:t>
            </w:r>
          </w:p>
        </w:tc>
        <w:tc>
          <w:tcPr>
            <w:tcW w:w="776"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Poznámka</w:t>
            </w:r>
          </w:p>
        </w:tc>
      </w:tr>
      <w:tr w:rsidR="007964AF" w:rsidRPr="007001F1" w:rsidTr="00A96394">
        <w:trPr>
          <w:trHeight w:val="368"/>
        </w:trPr>
        <w:tc>
          <w:tcPr>
            <w:tcW w:w="582" w:type="dxa"/>
            <w:vMerge w:val="restart"/>
            <w:shd w:val="clear" w:color="auto" w:fill="auto"/>
            <w:noWrap/>
            <w:vAlign w:val="center"/>
            <w:hideMark/>
          </w:tcPr>
          <w:p w:rsidR="007964AF" w:rsidRPr="007001F1" w:rsidRDefault="007964AF" w:rsidP="00A62FC5">
            <w:pPr>
              <w:jc w:val="center"/>
              <w:rPr>
                <w:color w:val="000000"/>
              </w:rPr>
            </w:pPr>
            <w:r w:rsidRPr="007001F1">
              <w:rPr>
                <w:color w:val="000000"/>
                <w:sz w:val="22"/>
                <w:szCs w:val="22"/>
              </w:rPr>
              <w:t>1</w:t>
            </w:r>
          </w:p>
        </w:tc>
        <w:tc>
          <w:tcPr>
            <w:tcW w:w="4820" w:type="dxa"/>
            <w:gridSpan w:val="2"/>
            <w:shd w:val="clear" w:color="auto" w:fill="auto"/>
            <w:vAlign w:val="center"/>
            <w:hideMark/>
          </w:tcPr>
          <w:p w:rsidR="007964AF" w:rsidRPr="007001F1" w:rsidRDefault="007964AF" w:rsidP="00D5534B">
            <w:pPr>
              <w:jc w:val="both"/>
              <w:rPr>
                <w:color w:val="000000"/>
              </w:rPr>
            </w:pPr>
            <w:r w:rsidRPr="007001F1">
              <w:rPr>
                <w:color w:val="000000"/>
                <w:sz w:val="22"/>
                <w:szCs w:val="22"/>
              </w:rPr>
              <w:t>a) Bola koncesia zverejnená v súlade s príslušnými ustanoveniami ZVO?</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776"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1775"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b) V prípade, ak išlo o koncesiu na služby uvedené v prílohe č. 1 ZVO uverejnil verejný obstarávateľ predbežné oznámenie o koncesii na sociálne služby a iné osobitné služby?</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c) V prípade, ak verejný obstarávateľ neuverejnil oznámenie o koncesií, postupoval v súlade s dôvodmi uvedenými v ustanovení §101 ods. 2 a 3?</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2D20F9">
        <w:trPr>
          <w:trHeight w:val="307"/>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sz w:val="22"/>
                <w:szCs w:val="22"/>
              </w:rPr>
            </w:pPr>
            <w:r>
              <w:rPr>
                <w:color w:val="000000"/>
                <w:sz w:val="22"/>
                <w:szCs w:val="22"/>
              </w:rPr>
              <w:t xml:space="preserve">e) Zverejnil verejný obstarávateľ v profile zároveň s vyhlásením koncesie analýzy obsahujúce porovnanie variantov pred prijatím rozhodnutia vyhlásiť </w:t>
            </w:r>
            <w:r>
              <w:rPr>
                <w:color w:val="000000"/>
                <w:sz w:val="22"/>
                <w:szCs w:val="22"/>
              </w:rPr>
              <w:lastRenderedPageBreak/>
              <w:t>koncesiu v zmysle § 101 ods. 5?</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B0251E"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3</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Bol zamestnanec vykonávajúci kontrolu oboznámený s rizikovými indikátormi</w:t>
            </w:r>
            <w:r w:rsidR="00644CC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DC7054" w:rsidRPr="007001F1" w:rsidTr="00A96394">
        <w:trPr>
          <w:trHeight w:val="388"/>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4</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Nebol pri zadávaní koncesie identifikovaný ko</w:t>
            </w:r>
            <w:r w:rsidR="00D5534B" w:rsidRPr="007001F1">
              <w:rPr>
                <w:sz w:val="22"/>
                <w:szCs w:val="22"/>
              </w:rPr>
              <w:t>nflikt záujmov podľa § 23 ZVO?</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1C4750">
            <w:pPr>
              <w:jc w:val="both"/>
            </w:pPr>
            <w:r w:rsidRPr="007001F1">
              <w:rPr>
                <w:sz w:val="22"/>
                <w:szCs w:val="22"/>
              </w:rPr>
              <w:t>b) Boli v prípade konfliktu záujmov prijaté primerané opatrenia a vykonaná náprav</w:t>
            </w:r>
            <w:r w:rsidR="001C4750">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1140"/>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5</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A96394">
        <w:trPr>
          <w:trHeight w:val="889"/>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b) Je kontrolované verejné obstarávanie v súlade so závermi vykonanej prvej ex</w:t>
            </w:r>
            <w:r w:rsidR="00644CCE">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644CCE">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5F6EEA" w:rsidRPr="007001F1" w:rsidTr="00962B20">
        <w:trPr>
          <w:trHeight w:val="554"/>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6</w:t>
            </w:r>
          </w:p>
        </w:tc>
        <w:tc>
          <w:tcPr>
            <w:tcW w:w="4820" w:type="dxa"/>
            <w:gridSpan w:val="2"/>
            <w:shd w:val="clear" w:color="auto" w:fill="auto"/>
            <w:vAlign w:val="center"/>
          </w:tcPr>
          <w:p w:rsidR="005F6EEA" w:rsidRPr="007001F1" w:rsidRDefault="005F6EEA" w:rsidP="00D5534B">
            <w:pPr>
              <w:jc w:val="both"/>
            </w:pPr>
            <w:r w:rsidRPr="00962B20">
              <w:rPr>
                <w:sz w:val="22"/>
                <w:szCs w:val="22"/>
              </w:rPr>
              <w:t>Boli lehoty v procese VO určené v súlade s § 102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C34FC5" w:rsidRPr="007001F1" w:rsidTr="00A96394">
        <w:trPr>
          <w:trHeight w:val="580"/>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7</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362"/>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Default="00C34FC5" w:rsidP="00A62FC5">
            <w:pPr>
              <w:jc w:val="center"/>
              <w:rPr>
                <w:color w:val="000000"/>
              </w:rPr>
            </w:pPr>
          </w:p>
          <w:p w:rsidR="00581E43" w:rsidRPr="007001F1" w:rsidRDefault="00581E43" w:rsidP="00A62FC5">
            <w:pPr>
              <w:jc w:val="center"/>
              <w:rPr>
                <w:color w:val="000000"/>
              </w:rPr>
            </w:pPr>
          </w:p>
        </w:tc>
      </w:tr>
      <w:tr w:rsidR="00581E43" w:rsidRPr="007001F1" w:rsidTr="00A96394">
        <w:trPr>
          <w:trHeight w:val="362"/>
        </w:trPr>
        <w:tc>
          <w:tcPr>
            <w:tcW w:w="582" w:type="dxa"/>
            <w:vMerge/>
            <w:shd w:val="clear" w:color="auto" w:fill="auto"/>
            <w:noWrap/>
            <w:vAlign w:val="center"/>
          </w:tcPr>
          <w:p w:rsidR="00581E43" w:rsidRPr="007001F1" w:rsidRDefault="00581E43" w:rsidP="00A62FC5">
            <w:pPr>
              <w:jc w:val="center"/>
              <w:rPr>
                <w:color w:val="000000"/>
              </w:rPr>
            </w:pPr>
          </w:p>
        </w:tc>
        <w:tc>
          <w:tcPr>
            <w:tcW w:w="4820" w:type="dxa"/>
            <w:gridSpan w:val="2"/>
            <w:shd w:val="clear" w:color="auto" w:fill="auto"/>
            <w:vAlign w:val="center"/>
          </w:tcPr>
          <w:p w:rsidR="00581E43" w:rsidRPr="007001F1" w:rsidRDefault="00581E43" w:rsidP="00D5534B">
            <w:pPr>
              <w:jc w:val="both"/>
              <w:rPr>
                <w:color w:val="000000"/>
              </w:rPr>
            </w:pP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ZVO</w:t>
            </w:r>
            <w:r w:rsidRPr="00196220">
              <w:rPr>
                <w:color w:val="000000"/>
                <w:sz w:val="22"/>
                <w:szCs w:val="22"/>
              </w:rPr>
              <w:t>?</w:t>
            </w:r>
          </w:p>
        </w:tc>
        <w:tc>
          <w:tcPr>
            <w:tcW w:w="567" w:type="dxa"/>
            <w:shd w:val="clear" w:color="auto" w:fill="auto"/>
            <w:vAlign w:val="center"/>
          </w:tcPr>
          <w:p w:rsidR="00581E43" w:rsidRPr="007001F1" w:rsidRDefault="00581E43" w:rsidP="00A62FC5">
            <w:pPr>
              <w:jc w:val="center"/>
              <w:rPr>
                <w:color w:val="000000"/>
              </w:rPr>
            </w:pPr>
          </w:p>
        </w:tc>
        <w:tc>
          <w:tcPr>
            <w:tcW w:w="567" w:type="dxa"/>
            <w:shd w:val="clear" w:color="auto" w:fill="auto"/>
            <w:vAlign w:val="center"/>
          </w:tcPr>
          <w:p w:rsidR="00581E43" w:rsidRPr="007001F1" w:rsidRDefault="00581E43" w:rsidP="00A62FC5">
            <w:pPr>
              <w:jc w:val="center"/>
              <w:rPr>
                <w:color w:val="000000"/>
              </w:rPr>
            </w:pPr>
          </w:p>
        </w:tc>
        <w:tc>
          <w:tcPr>
            <w:tcW w:w="776" w:type="dxa"/>
            <w:shd w:val="clear" w:color="auto" w:fill="auto"/>
            <w:vAlign w:val="center"/>
          </w:tcPr>
          <w:p w:rsidR="00581E43" w:rsidRPr="007001F1" w:rsidRDefault="00581E43" w:rsidP="00A62FC5">
            <w:pPr>
              <w:jc w:val="center"/>
              <w:rPr>
                <w:color w:val="000000"/>
              </w:rPr>
            </w:pPr>
          </w:p>
        </w:tc>
        <w:tc>
          <w:tcPr>
            <w:tcW w:w="1775" w:type="dxa"/>
            <w:shd w:val="clear" w:color="auto" w:fill="auto"/>
            <w:vAlign w:val="center"/>
          </w:tcPr>
          <w:p w:rsidR="00581E43" w:rsidRDefault="00581E43" w:rsidP="00A62FC5">
            <w:pPr>
              <w:jc w:val="center"/>
              <w:rPr>
                <w:color w:val="000000"/>
              </w:rPr>
            </w:pPr>
          </w:p>
        </w:tc>
      </w:tr>
      <w:tr w:rsidR="00C34FC5" w:rsidRPr="007001F1" w:rsidTr="007261E4">
        <w:trPr>
          <w:trHeight w:val="88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d</w:t>
            </w:r>
            <w:r w:rsidR="00C34FC5" w:rsidRPr="00946FE9">
              <w:rPr>
                <w:color w:val="000000"/>
                <w:sz w:val="22"/>
                <w:szCs w:val="22"/>
              </w:rPr>
              <w:t>)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00C34FC5" w:rsidRPr="00946FE9">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00C34FC5" w:rsidRPr="00946FE9">
              <w:rPr>
                <w:color w:val="000000"/>
                <w:sz w:val="22"/>
                <w:szCs w:val="22"/>
              </w:rPr>
              <w:t xml:space="preserve"> a to pri dodržaní všetkých povinností v zmysle § 55 ods. 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38"/>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e</w:t>
            </w:r>
            <w:r w:rsidR="00C34FC5" w:rsidRPr="007001F1">
              <w:rPr>
                <w:color w:val="000000"/>
                <w:sz w:val="22"/>
                <w:szCs w:val="22"/>
              </w:rPr>
              <w:t>) Bol predmet koncesie opísaný jednoznačne, úplne a nestranne a v súlade s § 102 ods. 7 a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88"/>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8</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307"/>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9</w:t>
            </w:r>
          </w:p>
        </w:tc>
        <w:tc>
          <w:tcPr>
            <w:tcW w:w="4820" w:type="dxa"/>
            <w:gridSpan w:val="2"/>
            <w:shd w:val="clear" w:color="auto" w:fill="auto"/>
            <w:vAlign w:val="center"/>
            <w:hideMark/>
          </w:tcPr>
          <w:p w:rsidR="00A718F8" w:rsidRPr="007001F1" w:rsidRDefault="008E774D" w:rsidP="00D5534B">
            <w:pPr>
              <w:jc w:val="both"/>
              <w:rPr>
                <w:color w:val="000000"/>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10</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38"/>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1</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04"/>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29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633"/>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140"/>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2</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9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013"/>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3</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2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4</w:t>
            </w:r>
          </w:p>
        </w:tc>
        <w:tc>
          <w:tcPr>
            <w:tcW w:w="4820" w:type="dxa"/>
            <w:gridSpan w:val="2"/>
            <w:shd w:val="clear" w:color="auto" w:fill="auto"/>
            <w:vAlign w:val="center"/>
            <w:hideMark/>
          </w:tcPr>
          <w:p w:rsidR="00B0251E" w:rsidRPr="007001F1" w:rsidRDefault="00983D73"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732"/>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5</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449"/>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b) Oznámil verejný obstarávateľ  neúspešnému </w:t>
            </w:r>
            <w:r w:rsidRPr="007001F1">
              <w:rPr>
                <w:color w:val="000000"/>
                <w:sz w:val="22"/>
                <w:szCs w:val="22"/>
              </w:rPr>
              <w:lastRenderedPageBreak/>
              <w:t>uchádzačovi, že neuspel a dôvody neprijatia jeho 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lastRenderedPageBreak/>
              <w:t>1</w:t>
            </w:r>
            <w:r w:rsidR="005F6EEA">
              <w:rPr>
                <w:color w:val="000000"/>
                <w:sz w:val="22"/>
                <w:szCs w:val="22"/>
              </w:rPr>
              <w:t>6</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81"/>
        </w:trPr>
        <w:tc>
          <w:tcPr>
            <w:tcW w:w="582" w:type="dxa"/>
            <w:vMerge w:val="restart"/>
            <w:shd w:val="clear" w:color="auto" w:fill="auto"/>
            <w:noWrap/>
            <w:vAlign w:val="center"/>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7</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84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D5534B" w:rsidRPr="007001F1">
              <w:rPr>
                <w:color w:val="000000"/>
                <w:sz w:val="22"/>
                <w:szCs w:val="22"/>
              </w:rPr>
              <w:t xml:space="preserve">?          </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8</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Postupoval prijímateľ pri zadávaní koncesie podľa §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Pr="007001F1">
              <w:rPr>
                <w:color w:val="000000"/>
                <w:sz w:val="22"/>
                <w:szCs w:val="22"/>
              </w:rPr>
              <w:t xml:space="preserve">ZVO?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9</w:t>
            </w:r>
          </w:p>
        </w:tc>
        <w:tc>
          <w:tcPr>
            <w:tcW w:w="4820" w:type="dxa"/>
            <w:gridSpan w:val="2"/>
            <w:shd w:val="clear" w:color="auto" w:fill="auto"/>
            <w:vAlign w:val="center"/>
            <w:hideMark/>
          </w:tcPr>
          <w:p w:rsidR="00B0251E" w:rsidRPr="007001F1" w:rsidRDefault="00B0251E"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20</w:t>
            </w:r>
          </w:p>
        </w:tc>
        <w:tc>
          <w:tcPr>
            <w:tcW w:w="4820" w:type="dxa"/>
            <w:gridSpan w:val="2"/>
            <w:shd w:val="clear" w:color="auto" w:fill="auto"/>
            <w:vAlign w:val="center"/>
          </w:tcPr>
          <w:p w:rsidR="005F6EEA" w:rsidRPr="007001F1" w:rsidRDefault="005F6EEA" w:rsidP="00D5534B">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B0251E" w:rsidRPr="007001F1" w:rsidTr="007261E4">
        <w:trPr>
          <w:trHeight w:val="300"/>
        </w:trPr>
        <w:tc>
          <w:tcPr>
            <w:tcW w:w="9087" w:type="dxa"/>
            <w:gridSpan w:val="7"/>
            <w:shd w:val="clear" w:color="auto" w:fill="auto"/>
            <w:noWrap/>
            <w:vAlign w:val="center"/>
          </w:tcPr>
          <w:p w:rsidR="00B0251E" w:rsidRPr="007001F1" w:rsidRDefault="00B0251E" w:rsidP="00A62FC5">
            <w:pPr>
              <w:jc w:val="both"/>
              <w:rPr>
                <w:b/>
                <w:sz w:val="20"/>
                <w:szCs w:val="20"/>
              </w:rPr>
            </w:pPr>
            <w:r w:rsidRPr="007001F1">
              <w:rPr>
                <w:b/>
                <w:sz w:val="20"/>
                <w:szCs w:val="20"/>
              </w:rPr>
              <w:t>VYJADRENIE</w:t>
            </w:r>
          </w:p>
          <w:p w:rsidR="00B0251E" w:rsidRPr="007001F1" w:rsidRDefault="00B0251E" w:rsidP="00A62FC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7"/>
              <w:t>[1]</w:t>
            </w:r>
          </w:p>
          <w:p w:rsidR="00B0251E" w:rsidRPr="007001F1" w:rsidRDefault="00B0251E" w:rsidP="00A62FC5">
            <w:pPr>
              <w:rPr>
                <w:b/>
                <w:bCs/>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Kontrolu vykonal</w:t>
            </w:r>
            <w:r w:rsidR="00BD759C">
              <w:rPr>
                <w:rStyle w:val="Odkaznapoznmkupodiarou"/>
                <w:b/>
                <w:bCs/>
                <w:sz w:val="22"/>
                <w:szCs w:val="22"/>
              </w:rPr>
              <w:footnoteReference w:customMarkFollows="1" w:id="98"/>
              <w:t>2</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Dátum:</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9087" w:type="dxa"/>
            <w:gridSpan w:val="7"/>
            <w:shd w:val="clear" w:color="auto" w:fill="auto"/>
            <w:noWrap/>
            <w:vAlign w:val="bottom"/>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99"/>
              <w:t>3</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Dátum: </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bl>
    <w:p w:rsidR="009E3256" w:rsidRPr="007001F1" w:rsidRDefault="009E3256"/>
    <w:p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36" w:name="KZ_35"/>
            <w:r w:rsidRPr="007001F1">
              <w:rPr>
                <w:b/>
                <w:bCs/>
                <w:color w:val="FFFFFF"/>
              </w:rPr>
              <w:t>Nadlimitná zákazka - koncesia - následná ex</w:t>
            </w:r>
            <w:r w:rsidR="007964AF">
              <w:rPr>
                <w:b/>
                <w:bCs/>
                <w:color w:val="FFFFFF"/>
              </w:rPr>
              <w:t xml:space="preserve"> </w:t>
            </w:r>
            <w:r w:rsidRPr="007001F1">
              <w:rPr>
                <w:b/>
                <w:bCs/>
                <w:color w:val="FFFFFF"/>
              </w:rPr>
              <w:t>post kontrola</w:t>
            </w:r>
            <w:bookmarkEnd w:id="36"/>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Následná ex</w:t>
            </w:r>
            <w:r w:rsidR="007964A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7964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C34FC5" w:rsidRPr="007001F1" w:rsidTr="007261E4">
        <w:trPr>
          <w:trHeight w:val="507"/>
        </w:trPr>
        <w:tc>
          <w:tcPr>
            <w:tcW w:w="582" w:type="dxa"/>
            <w:vMerge w:val="restart"/>
            <w:shd w:val="clear" w:color="auto" w:fill="auto"/>
            <w:noWrap/>
            <w:vAlign w:val="center"/>
            <w:hideMark/>
          </w:tcPr>
          <w:p w:rsidR="00C34FC5" w:rsidRPr="007001F1" w:rsidRDefault="00C34FC5" w:rsidP="009E3256">
            <w:pPr>
              <w:jc w:val="center"/>
              <w:rPr>
                <w:color w:val="000000"/>
              </w:rPr>
            </w:pPr>
            <w:r w:rsidRPr="007001F1">
              <w:rPr>
                <w:color w:val="000000"/>
                <w:sz w:val="22"/>
                <w:szCs w:val="22"/>
              </w:rPr>
              <w:t>4</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r>
      <w:tr w:rsidR="00C34FC5" w:rsidRPr="007001F1" w:rsidTr="007261E4">
        <w:trPr>
          <w:trHeight w:val="50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Je kontrolované verejné obstarávanie v súlade so závermi vykonaných ex</w:t>
            </w:r>
            <w:r w:rsidR="007964AF">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7964AF">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187"/>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7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236"/>
        </w:trPr>
        <w:tc>
          <w:tcPr>
            <w:tcW w:w="582" w:type="dxa"/>
            <w:vMerge w:val="restart"/>
            <w:shd w:val="clear" w:color="auto" w:fill="auto"/>
            <w:noWrap/>
            <w:vAlign w:val="center"/>
          </w:tcPr>
          <w:p w:rsidR="00C34FC5" w:rsidRPr="007001F1" w:rsidRDefault="00C34FC5" w:rsidP="009E3256">
            <w:pPr>
              <w:jc w:val="center"/>
              <w:rPr>
                <w:color w:val="000000"/>
              </w:rPr>
            </w:pPr>
            <w:r w:rsidRPr="007001F1">
              <w:rPr>
                <w:color w:val="000000"/>
                <w:sz w:val="22"/>
                <w:szCs w:val="22"/>
              </w:rPr>
              <w:t>5</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Nebol pri zadávaní zákazky identifikovaný k</w:t>
            </w:r>
            <w:r w:rsidR="00D5534B" w:rsidRPr="007001F1">
              <w:rPr>
                <w:color w:val="000000"/>
                <w:sz w:val="22"/>
                <w:szCs w:val="22"/>
              </w:rPr>
              <w:t>onflikt záujmov podľa § 23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Boli v prípade konfliktu záujmov prijaté primerané opatrenia a vykonaná náprav</w:t>
            </w:r>
            <w:r w:rsidR="00E239C2">
              <w:rPr>
                <w:color w:val="000000"/>
                <w:sz w:val="22"/>
                <w:szCs w:val="22"/>
              </w:rPr>
              <w:t>a</w:t>
            </w:r>
            <w:r w:rsidRPr="007001F1">
              <w:rPr>
                <w:color w:val="000000"/>
                <w:sz w:val="22"/>
                <w:szCs w:val="22"/>
              </w:rPr>
              <w:t xml:space="preserve"> v zmysle     </w:t>
            </w:r>
            <w:r w:rsidR="00D5534B" w:rsidRPr="007001F1">
              <w:rPr>
                <w:color w:val="000000"/>
                <w:sz w:val="22"/>
                <w:szCs w:val="22"/>
              </w:rPr>
              <w:t>§ 23 ods. 5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37396B" w:rsidRPr="007001F1" w:rsidTr="007261E4">
        <w:trPr>
          <w:trHeight w:val="675"/>
        </w:trPr>
        <w:tc>
          <w:tcPr>
            <w:tcW w:w="582" w:type="dxa"/>
            <w:vMerge w:val="restart"/>
            <w:shd w:val="clear" w:color="auto" w:fill="auto"/>
            <w:noWrap/>
            <w:vAlign w:val="center"/>
          </w:tcPr>
          <w:p w:rsidR="0037396B" w:rsidRPr="0037396B" w:rsidRDefault="0037396B" w:rsidP="009E3256">
            <w:pPr>
              <w:jc w:val="center"/>
              <w:rPr>
                <w:color w:val="000000"/>
                <w:sz w:val="22"/>
                <w:szCs w:val="22"/>
              </w:rPr>
            </w:pPr>
            <w:r w:rsidRPr="0037396B">
              <w:rPr>
                <w:color w:val="000000"/>
                <w:sz w:val="22"/>
                <w:szCs w:val="22"/>
              </w:rPr>
              <w:t>6</w:t>
            </w: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vMerge/>
            <w:shd w:val="clear" w:color="auto" w:fill="auto"/>
            <w:noWrap/>
            <w:vAlign w:val="center"/>
          </w:tcPr>
          <w:p w:rsidR="0037396B" w:rsidRPr="002D20F9" w:rsidRDefault="0037396B" w:rsidP="009E3256">
            <w:pPr>
              <w:jc w:val="center"/>
              <w:rPr>
                <w:color w:val="000000"/>
                <w:sz w:val="22"/>
                <w:szCs w:val="22"/>
              </w:rPr>
            </w:pP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r>
              <w:rPr>
                <w:color w:val="000000"/>
                <w:sz w:val="22"/>
                <w:szCs w:val="22"/>
              </w:rPr>
              <w:t xml:space="preserve"> </w:t>
            </w:r>
            <w:r>
              <w:rPr>
                <w:sz w:val="22"/>
                <w:szCs w:val="22"/>
              </w:rPr>
              <w:t>(ak relevantné)?</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shd w:val="clear" w:color="auto" w:fill="auto"/>
            <w:noWrap/>
            <w:vAlign w:val="center"/>
          </w:tcPr>
          <w:p w:rsidR="0037396B" w:rsidRPr="0037396B" w:rsidRDefault="0037396B" w:rsidP="009E3256">
            <w:pPr>
              <w:jc w:val="center"/>
              <w:rPr>
                <w:color w:val="000000"/>
                <w:sz w:val="22"/>
                <w:szCs w:val="22"/>
              </w:rPr>
            </w:pPr>
            <w:r w:rsidRPr="0037396B">
              <w:rPr>
                <w:color w:val="000000"/>
                <w:sz w:val="22"/>
                <w:szCs w:val="22"/>
              </w:rPr>
              <w:t>7</w:t>
            </w:r>
          </w:p>
        </w:tc>
        <w:tc>
          <w:tcPr>
            <w:tcW w:w="4820" w:type="dxa"/>
            <w:gridSpan w:val="2"/>
            <w:shd w:val="clear" w:color="auto" w:fill="auto"/>
            <w:vAlign w:val="center"/>
          </w:tcPr>
          <w:p w:rsidR="0037396B" w:rsidRPr="007001F1" w:rsidRDefault="0037396B"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37396B" w:rsidP="009E3256">
            <w:pPr>
              <w:jc w:val="center"/>
              <w:rPr>
                <w:color w:val="000000"/>
              </w:rPr>
            </w:pPr>
            <w:r>
              <w:rPr>
                <w:color w:val="000000"/>
                <w:sz w:val="22"/>
                <w:szCs w:val="22"/>
              </w:rPr>
              <w:t>8</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center"/>
          </w:tcPr>
          <w:p w:rsidR="009E3256" w:rsidRPr="007001F1" w:rsidRDefault="009E3256" w:rsidP="009E3256">
            <w:pPr>
              <w:jc w:val="both"/>
              <w:rPr>
                <w:b/>
                <w:sz w:val="20"/>
                <w:szCs w:val="20"/>
              </w:rPr>
            </w:pPr>
            <w:r w:rsidRPr="007001F1">
              <w:rPr>
                <w:b/>
                <w:sz w:val="20"/>
                <w:szCs w:val="20"/>
              </w:rPr>
              <w:t>VYJADRENIE</w:t>
            </w:r>
          </w:p>
          <w:p w:rsidR="009E3256" w:rsidRPr="007001F1" w:rsidRDefault="009E3256" w:rsidP="009E3256">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0"/>
              <w:t>[1]</w:t>
            </w:r>
          </w:p>
          <w:p w:rsidR="009E3256" w:rsidRPr="007001F1" w:rsidRDefault="009E3256" w:rsidP="009E3256">
            <w:pPr>
              <w:rPr>
                <w:b/>
                <w:bCs/>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Kontrolu vykonal</w:t>
            </w:r>
            <w:r w:rsidR="00BD759C">
              <w:rPr>
                <w:rStyle w:val="Odkaznapoznmkupodiarou"/>
                <w:b/>
                <w:bCs/>
                <w:sz w:val="22"/>
                <w:szCs w:val="22"/>
              </w:rPr>
              <w:footnoteReference w:customMarkFollows="1" w:id="101"/>
              <w:t>2</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Dátum: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bottom"/>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2"/>
              <w:t>3</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Dátum: </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bl>
    <w:p w:rsidR="009E3256" w:rsidRPr="007001F1" w:rsidRDefault="009E3256">
      <w:pPr>
        <w:spacing w:after="160" w:line="259" w:lineRule="auto"/>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t>Kontrolný zoznam k finančnej kontrole VO</w:t>
            </w:r>
            <w:r w:rsidRPr="007001F1">
              <w:rPr>
                <w:b/>
                <w:bCs/>
                <w:color w:val="FFFFFF"/>
              </w:rPr>
              <w:br/>
            </w:r>
            <w:bookmarkStart w:id="37" w:name="KZ_37"/>
            <w:r w:rsidRPr="007001F1">
              <w:rPr>
                <w:b/>
                <w:bCs/>
                <w:color w:val="FFFFFF"/>
              </w:rPr>
              <w:t>Nadlimitná zákazka - koncesia - štandardná ex</w:t>
            </w:r>
            <w:r w:rsidR="008F60DF">
              <w:rPr>
                <w:b/>
                <w:bCs/>
                <w:color w:val="FFFFFF"/>
              </w:rPr>
              <w:t xml:space="preserve"> </w:t>
            </w:r>
            <w:r w:rsidRPr="007001F1">
              <w:rPr>
                <w:b/>
                <w:bCs/>
                <w:color w:val="FFFFFF"/>
              </w:rPr>
              <w:t>post kontrola</w:t>
            </w:r>
            <w:bookmarkEnd w:id="37"/>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(§100 a </w:t>
            </w:r>
            <w:proofErr w:type="spellStart"/>
            <w:r w:rsidRPr="007001F1">
              <w:rPr>
                <w:color w:val="000000"/>
                <w:sz w:val="22"/>
                <w:szCs w:val="22"/>
              </w:rPr>
              <w:t>nasl</w:t>
            </w:r>
            <w:proofErr w:type="spellEnd"/>
            <w:r w:rsidRPr="007001F1">
              <w:rPr>
                <w:color w:val="000000"/>
                <w:sz w:val="22"/>
                <w:szCs w:val="22"/>
              </w:rPr>
              <w:t>.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Štandardná ex</w:t>
            </w:r>
            <w:r w:rsidR="008F60D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koncesie na stavebné práce/ služby v súlade so ZVO?</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r>
      <w:tr w:rsidR="00331FBB" w:rsidRPr="007001F1" w:rsidTr="007261E4">
        <w:trPr>
          <w:trHeight w:val="20"/>
        </w:trPr>
        <w:tc>
          <w:tcPr>
            <w:tcW w:w="582" w:type="dxa"/>
            <w:vMerge/>
            <w:shd w:val="clear" w:color="auto" w:fill="auto"/>
            <w:noWrap/>
            <w:vAlign w:val="center"/>
          </w:tcPr>
          <w:p w:rsidR="00331FBB" w:rsidRPr="007001F1" w:rsidRDefault="00331FBB" w:rsidP="009E3256">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9E3256">
            <w:pPr>
              <w:jc w:val="center"/>
              <w:rPr>
                <w:color w:val="000000"/>
                <w:sz w:val="22"/>
                <w:szCs w:val="22"/>
              </w:rPr>
            </w:pPr>
          </w:p>
        </w:tc>
        <w:tc>
          <w:tcPr>
            <w:tcW w:w="567" w:type="dxa"/>
            <w:shd w:val="clear" w:color="auto" w:fill="auto"/>
            <w:vAlign w:val="center"/>
          </w:tcPr>
          <w:p w:rsidR="00331FBB" w:rsidRPr="007001F1" w:rsidRDefault="00331FBB" w:rsidP="009E3256">
            <w:pPr>
              <w:jc w:val="center"/>
              <w:rPr>
                <w:color w:val="000000"/>
                <w:sz w:val="22"/>
                <w:szCs w:val="22"/>
              </w:rPr>
            </w:pPr>
          </w:p>
        </w:tc>
        <w:tc>
          <w:tcPr>
            <w:tcW w:w="776" w:type="dxa"/>
            <w:shd w:val="clear" w:color="auto" w:fill="auto"/>
            <w:vAlign w:val="center"/>
          </w:tcPr>
          <w:p w:rsidR="00331FBB" w:rsidRPr="007001F1" w:rsidRDefault="00331FBB" w:rsidP="009E3256">
            <w:pPr>
              <w:jc w:val="center"/>
              <w:rPr>
                <w:color w:val="000000"/>
                <w:sz w:val="22"/>
                <w:szCs w:val="22"/>
              </w:rPr>
            </w:pPr>
          </w:p>
        </w:tc>
        <w:tc>
          <w:tcPr>
            <w:tcW w:w="1775" w:type="dxa"/>
            <w:shd w:val="clear" w:color="auto" w:fill="auto"/>
            <w:vAlign w:val="center"/>
          </w:tcPr>
          <w:p w:rsidR="00331FBB" w:rsidRPr="007001F1" w:rsidRDefault="00331FBB" w:rsidP="009E3256">
            <w:pPr>
              <w:jc w:val="center"/>
              <w:rPr>
                <w:color w:val="000000"/>
                <w:sz w:val="22"/>
                <w:szCs w:val="22"/>
              </w:rPr>
            </w:pPr>
          </w:p>
        </w:tc>
      </w:tr>
      <w:tr w:rsidR="007350B7" w:rsidRPr="007001F1" w:rsidTr="00A96394">
        <w:trPr>
          <w:trHeight w:val="352"/>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predpokladaná hodnota koncesie určená súla</w:t>
            </w:r>
            <w:r w:rsidR="00D5534B" w:rsidRPr="007001F1">
              <w:rPr>
                <w:color w:val="000000"/>
                <w:sz w:val="22"/>
                <w:szCs w:val="22"/>
              </w:rPr>
              <w:t>dne so ZVO</w:t>
            </w:r>
            <w:r w:rsidR="001770D7">
              <w:rPr>
                <w:color w:val="000000"/>
                <w:sz w:val="22"/>
                <w:szCs w:val="22"/>
              </w:rPr>
              <w:t xml:space="preserve"> a v súlade s ustanoveniami Systému riadenia EŠIF upravujúcimi určenie PHZ</w:t>
            </w:r>
            <w:r w:rsidR="00D5534B" w:rsidRPr="007001F1">
              <w:rPr>
                <w:color w:val="000000"/>
                <w:sz w:val="22"/>
                <w:szCs w:val="22"/>
              </w:rPr>
              <w:t xml:space="preserve">?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4B5668">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 xml:space="preserve">b) Nedošlo k rozdeleniu koncesie alebo nebol </w:t>
            </w:r>
            <w:r w:rsidRPr="007001F1">
              <w:rPr>
                <w:color w:val="000000"/>
                <w:sz w:val="22"/>
                <w:szCs w:val="22"/>
              </w:rPr>
              <w:lastRenderedPageBreak/>
              <w:t>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090C17">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3</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7261E4">
        <w:trPr>
          <w:trHeight w:val="758"/>
        </w:trPr>
        <w:tc>
          <w:tcPr>
            <w:tcW w:w="582" w:type="dxa"/>
            <w:shd w:val="clear" w:color="auto" w:fill="auto"/>
            <w:noWrap/>
            <w:vAlign w:val="center"/>
          </w:tcPr>
          <w:p w:rsidR="007350B7" w:rsidRPr="007001F1" w:rsidRDefault="007350B7" w:rsidP="009E3256">
            <w:pPr>
              <w:jc w:val="center"/>
              <w:rPr>
                <w:color w:val="000000"/>
              </w:rPr>
            </w:pPr>
            <w:r w:rsidRPr="007001F1">
              <w:rPr>
                <w:color w:val="000000"/>
                <w:sz w:val="22"/>
                <w:szCs w:val="22"/>
              </w:rPr>
              <w:t>4</w:t>
            </w: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V prípade, ak rozdelil verejný obstarávateľ zákazku na samostatné časti, dodržal všetky ustanovenia §28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5</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8F60D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6</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Pr="007001F1">
              <w:rPr>
                <w:color w:val="000000"/>
                <w:sz w:val="22"/>
                <w:szCs w:val="22"/>
              </w:rPr>
              <w:t>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7261E4">
        <w:trPr>
          <w:trHeight w:val="1268"/>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126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10</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A96394">
        <w:trPr>
          <w:trHeight w:val="356"/>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11</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A96394">
        <w:trPr>
          <w:trHeight w:val="377"/>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12</w:t>
            </w:r>
          </w:p>
        </w:tc>
        <w:tc>
          <w:tcPr>
            <w:tcW w:w="4820" w:type="dxa"/>
            <w:gridSpan w:val="2"/>
            <w:shd w:val="clear" w:color="auto" w:fill="auto"/>
            <w:vAlign w:val="center"/>
            <w:hideMark/>
          </w:tcPr>
          <w:p w:rsidR="007350B7" w:rsidRPr="007001F1" w:rsidRDefault="007350B7" w:rsidP="00A96394">
            <w:pPr>
              <w:jc w:val="both"/>
              <w:rPr>
                <w:color w:val="000000"/>
              </w:rPr>
            </w:pPr>
            <w:r w:rsidRPr="007001F1">
              <w:rPr>
                <w:color w:val="000000"/>
                <w:sz w:val="22"/>
                <w:szCs w:val="22"/>
              </w:rPr>
              <w:br w:type="page"/>
              <w:t xml:space="preserve">a) </w:t>
            </w:r>
            <w:r w:rsidRPr="00946FE9">
              <w:rPr>
                <w:color w:val="000000"/>
                <w:sz w:val="22"/>
                <w:szCs w:val="22"/>
              </w:rPr>
              <w:t>Uvádza verejný obstarávateľ v oznámení o koncesii  kritériá na vyhodnotenie ponúk v zostupnom poradí?</w:t>
            </w:r>
            <w:r w:rsidRPr="00946FE9">
              <w:rPr>
                <w:color w:val="000000"/>
                <w:sz w:val="22"/>
                <w:szCs w:val="22"/>
              </w:rPr>
              <w:br w:type="page"/>
            </w:r>
            <w:r w:rsidRPr="007001F1">
              <w:rPr>
                <w:color w:val="000000"/>
                <w:sz w:val="22"/>
                <w:szCs w:val="22"/>
              </w:rPr>
              <w:br w:type="page"/>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4B5668">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 xml:space="preserve">b) Určuje verejný obstarávateľ každému z kritérií pravidlá na ich uplatnenie a ich relatívnu váhu, ktorú možno vyjadriť určením intervalu s príslušným </w:t>
            </w:r>
            <w:r w:rsidRPr="007001F1">
              <w:rPr>
                <w:color w:val="000000"/>
                <w:sz w:val="22"/>
                <w:szCs w:val="22"/>
              </w:rPr>
              <w:lastRenderedPageBreak/>
              <w:t>maximálnym rozpätím?</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lastRenderedPageBreak/>
              <w:t>13</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V prípade, ak verejný obstarávateľ neuverejňuje oznámenie o koncesi</w:t>
            </w:r>
            <w:r w:rsidR="003A4391" w:rsidRPr="007001F1">
              <w:rPr>
                <w:color w:val="000000"/>
                <w:sz w:val="22"/>
                <w:szCs w:val="22"/>
              </w:rPr>
              <w:t>i</w:t>
            </w:r>
            <w:r w:rsidRPr="007001F1">
              <w:rPr>
                <w:color w:val="000000"/>
                <w:sz w:val="22"/>
                <w:szCs w:val="22"/>
              </w:rPr>
              <w:t>, postupoval v súlade s dôvodmi stanoven</w:t>
            </w:r>
            <w:r w:rsidR="00B5783F">
              <w:rPr>
                <w:color w:val="000000"/>
                <w:sz w:val="22"/>
                <w:szCs w:val="22"/>
              </w:rPr>
              <w:t>ými</w:t>
            </w:r>
            <w:r w:rsidRPr="007001F1">
              <w:rPr>
                <w:color w:val="000000"/>
                <w:sz w:val="22"/>
                <w:szCs w:val="22"/>
              </w:rPr>
              <w:t xml:space="preserve"> v ustanovení §101 ods.2 a 3?</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14</w:t>
            </w:r>
          </w:p>
        </w:tc>
        <w:tc>
          <w:tcPr>
            <w:tcW w:w="4820" w:type="dxa"/>
            <w:gridSpan w:val="2"/>
            <w:shd w:val="clear" w:color="auto" w:fill="auto"/>
            <w:vAlign w:val="center"/>
            <w:hideMark/>
          </w:tcPr>
          <w:p w:rsidR="00347A30" w:rsidRPr="007001F1" w:rsidRDefault="00347A30" w:rsidP="00B5783F">
            <w:pPr>
              <w:jc w:val="both"/>
              <w:rPr>
                <w:color w:val="000000"/>
              </w:rPr>
            </w:pPr>
            <w:r w:rsidRPr="007001F1">
              <w:rPr>
                <w:color w:val="000000"/>
                <w:sz w:val="22"/>
                <w:szCs w:val="22"/>
              </w:rPr>
              <w:t xml:space="preserve">Postupoval </w:t>
            </w:r>
            <w:r w:rsidR="00B5783F">
              <w:rPr>
                <w:color w:val="000000"/>
                <w:sz w:val="22"/>
                <w:szCs w:val="22"/>
              </w:rPr>
              <w:t>verejný obstarávateľ</w:t>
            </w:r>
            <w:r w:rsidR="008F60DF">
              <w:rPr>
                <w:color w:val="000000"/>
                <w:sz w:val="22"/>
                <w:szCs w:val="22"/>
              </w:rPr>
              <w:t xml:space="preserve"> </w:t>
            </w:r>
            <w:r w:rsidRPr="007001F1">
              <w:rPr>
                <w:color w:val="000000"/>
                <w:sz w:val="22"/>
                <w:szCs w:val="22"/>
              </w:rPr>
              <w:t xml:space="preserve">pri zadávaní koncesie podľa§ 100 až § 107 ZVO?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0A0E21">
        <w:trPr>
          <w:trHeight w:val="39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5</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zákazka zverejnená v súlade s</w:t>
            </w:r>
            <w:r w:rsidR="00D5534B" w:rsidRPr="007001F1">
              <w:rPr>
                <w:color w:val="000000"/>
                <w:sz w:val="22"/>
                <w:szCs w:val="22"/>
              </w:rPr>
              <w:t xml:space="preserve"> príslušnými ustanoveniami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27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6</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Nebol pri zadávaní zákazky identifikovaný konflikt záujmov?</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b) Boli v prípade konfliktu záujmov prijaté primerané opatrenia a vykonaná náprav</w:t>
            </w:r>
            <w:r w:rsidR="00B5783F">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1140"/>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7</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759"/>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 xml:space="preserve">b) Je kontrolované verejné obstarávanie v súlade so závermi vykonanej </w:t>
            </w:r>
            <w:r w:rsidR="00B5783F">
              <w:rPr>
                <w:sz w:val="22"/>
                <w:szCs w:val="22"/>
              </w:rPr>
              <w:t xml:space="preserve"> prvej </w:t>
            </w:r>
            <w:r w:rsidRPr="007001F1">
              <w:rPr>
                <w:sz w:val="22"/>
                <w:szCs w:val="22"/>
              </w:rPr>
              <w:t>ex</w:t>
            </w:r>
            <w:r w:rsidR="008F60DF">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8F60DF">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8"/>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8</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388"/>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Pr="007001F1">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xml:space="preserve"> a to pri dodržaní všetkých povinností v zmysle § 55 ods. 1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1"/>
        </w:trPr>
        <w:tc>
          <w:tcPr>
            <w:tcW w:w="582" w:type="dxa"/>
            <w:vMerge w:val="restart"/>
            <w:shd w:val="clear" w:color="auto" w:fill="auto"/>
            <w:noWrap/>
            <w:vAlign w:val="center"/>
            <w:hideMark/>
          </w:tcPr>
          <w:p w:rsidR="007350B7" w:rsidRPr="007001F1" w:rsidRDefault="00B97099" w:rsidP="00347A30">
            <w:pPr>
              <w:jc w:val="center"/>
              <w:rPr>
                <w:color w:val="000000"/>
              </w:rPr>
            </w:pPr>
            <w:r>
              <w:rPr>
                <w:color w:val="000000"/>
                <w:sz w:val="22"/>
                <w:szCs w:val="22"/>
              </w:rPr>
              <w:t>19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D2171A">
            <w:pPr>
              <w:jc w:val="center"/>
              <w:rPr>
                <w:color w:val="000000"/>
              </w:rPr>
            </w:pPr>
            <w:r w:rsidRPr="007001F1">
              <w:rPr>
                <w:color w:val="000000"/>
                <w:sz w:val="22"/>
                <w:szCs w:val="22"/>
              </w:rPr>
              <w:t>2</w:t>
            </w:r>
            <w:r w:rsidR="00B97099">
              <w:rPr>
                <w:color w:val="000000"/>
                <w:sz w:val="22"/>
                <w:szCs w:val="22"/>
              </w:rPr>
              <w:t>0</w:t>
            </w:r>
          </w:p>
        </w:tc>
        <w:tc>
          <w:tcPr>
            <w:tcW w:w="4820" w:type="dxa"/>
            <w:gridSpan w:val="2"/>
            <w:shd w:val="clear" w:color="auto" w:fill="auto"/>
            <w:vAlign w:val="center"/>
            <w:hideMark/>
          </w:tcPr>
          <w:p w:rsidR="00347A30" w:rsidRPr="007001F1" w:rsidRDefault="002A7E54" w:rsidP="00D5534B">
            <w:pPr>
              <w:jc w:val="both"/>
              <w:rPr>
                <w:color w:val="000000"/>
              </w:rPr>
            </w:pPr>
            <w:r w:rsidRPr="007001F1">
              <w:rPr>
                <w:color w:val="000000"/>
                <w:sz w:val="22"/>
                <w:szCs w:val="22"/>
              </w:rPr>
              <w:t xml:space="preserve">Bolo vysvetlenie informácií potrebných na vypracovanie ponuky, návrhu a na preukázanie splnenia podmienok účasti preukázateľne </w:t>
            </w:r>
            <w:r w:rsidRPr="007001F1">
              <w:rPr>
                <w:color w:val="000000"/>
                <w:sz w:val="22"/>
                <w:szCs w:val="22"/>
              </w:rPr>
              <w:lastRenderedPageBreak/>
              <w:t>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342"/>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lastRenderedPageBreak/>
              <w:t>2</w:t>
            </w:r>
            <w:r w:rsidR="00B97099">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39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0A0E21">
        <w:trPr>
          <w:trHeight w:val="300"/>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633"/>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2</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09"/>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3</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8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4</w:t>
            </w:r>
          </w:p>
        </w:tc>
        <w:tc>
          <w:tcPr>
            <w:tcW w:w="4820" w:type="dxa"/>
            <w:gridSpan w:val="2"/>
            <w:shd w:val="clear" w:color="auto" w:fill="auto"/>
            <w:vAlign w:val="center"/>
            <w:hideMark/>
          </w:tcPr>
          <w:p w:rsidR="00347A30" w:rsidRPr="007001F1" w:rsidRDefault="00790A74"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5</w:t>
            </w:r>
          </w:p>
        </w:tc>
        <w:tc>
          <w:tcPr>
            <w:tcW w:w="4820" w:type="dxa"/>
            <w:gridSpan w:val="2"/>
            <w:shd w:val="clear" w:color="auto" w:fill="auto"/>
            <w:vAlign w:val="center"/>
            <w:hideMark/>
          </w:tcPr>
          <w:p w:rsidR="00347A30" w:rsidRPr="007001F1" w:rsidRDefault="007E5B38" w:rsidP="00D5534B">
            <w:pPr>
              <w:jc w:val="both"/>
              <w:rPr>
                <w:color w:val="000000"/>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767"/>
        </w:trPr>
        <w:tc>
          <w:tcPr>
            <w:tcW w:w="582" w:type="dxa"/>
            <w:vMerge w:val="restart"/>
            <w:shd w:val="clear" w:color="auto" w:fill="auto"/>
            <w:noWrap/>
            <w:vAlign w:val="center"/>
            <w:hideMark/>
          </w:tcPr>
          <w:p w:rsidR="00640805" w:rsidRPr="007001F1" w:rsidRDefault="00640805" w:rsidP="00D2171A">
            <w:pPr>
              <w:jc w:val="center"/>
              <w:rPr>
                <w:color w:val="000000"/>
              </w:rPr>
            </w:pPr>
            <w:r w:rsidRPr="007001F1">
              <w:rPr>
                <w:color w:val="000000"/>
                <w:sz w:val="22"/>
                <w:szCs w:val="22"/>
              </w:rPr>
              <w:t>2</w:t>
            </w:r>
            <w:r w:rsidR="00B97099">
              <w:rPr>
                <w:color w:val="000000"/>
                <w:sz w:val="22"/>
                <w:szCs w:val="22"/>
              </w:rPr>
              <w:t>6</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7261E4">
        <w:trPr>
          <w:trHeight w:val="1395"/>
        </w:trPr>
        <w:tc>
          <w:tcPr>
            <w:tcW w:w="582" w:type="dxa"/>
            <w:vMerge/>
            <w:shd w:val="clear" w:color="auto" w:fill="auto"/>
            <w:noWrap/>
            <w:vAlign w:val="center"/>
          </w:tcPr>
          <w:p w:rsidR="00640805" w:rsidRPr="007001F1" w:rsidRDefault="00640805" w:rsidP="00D2171A">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Ak bola predložená len jedna ponuka a verejný obstarávateľ  nezrušil použitý postup zadávania zákazky, zverejnil v profile odôvodnenie, prečo </w:t>
            </w:r>
            <w:r w:rsidRPr="007001F1">
              <w:rPr>
                <w:color w:val="000000"/>
                <w:sz w:val="22"/>
                <w:szCs w:val="22"/>
              </w:rPr>
              <w:lastRenderedPageBreak/>
              <w:t>použitý postup nezrušil?</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B97099" w:rsidP="00347A30">
            <w:pPr>
              <w:jc w:val="center"/>
              <w:rPr>
                <w:color w:val="000000"/>
              </w:rPr>
            </w:pPr>
            <w:r>
              <w:rPr>
                <w:color w:val="000000"/>
                <w:sz w:val="22"/>
                <w:szCs w:val="22"/>
              </w:rPr>
              <w:lastRenderedPageBreak/>
              <w:t>28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455"/>
        </w:trPr>
        <w:tc>
          <w:tcPr>
            <w:tcW w:w="582" w:type="dxa"/>
            <w:vMerge w:val="restart"/>
            <w:shd w:val="clear" w:color="auto" w:fill="auto"/>
            <w:noWrap/>
            <w:vAlign w:val="center"/>
          </w:tcPr>
          <w:p w:rsidR="00640805" w:rsidRPr="007001F1" w:rsidRDefault="00B97099" w:rsidP="00946FE9">
            <w:pPr>
              <w:jc w:val="center"/>
              <w:rPr>
                <w:color w:val="000000"/>
              </w:rPr>
            </w:pPr>
            <w:r>
              <w:rPr>
                <w:color w:val="000000"/>
                <w:sz w:val="22"/>
                <w:szCs w:val="22"/>
              </w:rPr>
              <w:t>29</w:t>
            </w: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845"/>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w:t>
            </w:r>
            <w:r w:rsidR="008F5BD7">
              <w:rPr>
                <w:color w:val="000000"/>
                <w:sz w:val="22"/>
                <w:szCs w:val="22"/>
              </w:rPr>
              <w:t xml:space="preserve"> </w:t>
            </w:r>
            <w:r w:rsidR="008F5BD7">
              <w:rPr>
                <w:sz w:val="22"/>
                <w:szCs w:val="22"/>
              </w:rPr>
              <w:t>(ak relevantné)?</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FD2E4F" w:rsidRPr="007001F1" w:rsidTr="007261E4">
        <w:trPr>
          <w:trHeight w:val="845"/>
        </w:trPr>
        <w:tc>
          <w:tcPr>
            <w:tcW w:w="582" w:type="dxa"/>
            <w:shd w:val="clear" w:color="auto" w:fill="auto"/>
            <w:noWrap/>
            <w:vAlign w:val="center"/>
          </w:tcPr>
          <w:p w:rsidR="00FD2E4F" w:rsidRPr="007001F1" w:rsidRDefault="00FD2E4F" w:rsidP="00347A30">
            <w:pPr>
              <w:jc w:val="center"/>
              <w:rPr>
                <w:color w:val="000000"/>
              </w:rPr>
            </w:pPr>
            <w:r>
              <w:rPr>
                <w:color w:val="000000"/>
              </w:rPr>
              <w:t>30</w:t>
            </w:r>
          </w:p>
        </w:tc>
        <w:tc>
          <w:tcPr>
            <w:tcW w:w="4820" w:type="dxa"/>
            <w:gridSpan w:val="2"/>
            <w:shd w:val="clear" w:color="auto" w:fill="auto"/>
            <w:vAlign w:val="center"/>
          </w:tcPr>
          <w:p w:rsidR="00FD2E4F" w:rsidRPr="007001F1" w:rsidRDefault="00FD2E4F"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FD2E4F" w:rsidRPr="007001F1" w:rsidRDefault="00FD2E4F" w:rsidP="00347A30">
            <w:pPr>
              <w:jc w:val="center"/>
              <w:rPr>
                <w:color w:val="000000"/>
              </w:rPr>
            </w:pPr>
          </w:p>
        </w:tc>
        <w:tc>
          <w:tcPr>
            <w:tcW w:w="567" w:type="dxa"/>
            <w:shd w:val="clear" w:color="auto" w:fill="auto"/>
            <w:vAlign w:val="center"/>
          </w:tcPr>
          <w:p w:rsidR="00FD2E4F" w:rsidRPr="007001F1" w:rsidRDefault="00FD2E4F" w:rsidP="00347A30">
            <w:pPr>
              <w:jc w:val="center"/>
              <w:rPr>
                <w:color w:val="000000"/>
              </w:rPr>
            </w:pPr>
          </w:p>
        </w:tc>
        <w:tc>
          <w:tcPr>
            <w:tcW w:w="776" w:type="dxa"/>
            <w:shd w:val="clear" w:color="auto" w:fill="auto"/>
            <w:vAlign w:val="center"/>
          </w:tcPr>
          <w:p w:rsidR="00FD2E4F" w:rsidRPr="007001F1" w:rsidRDefault="00FD2E4F" w:rsidP="00347A30">
            <w:pPr>
              <w:jc w:val="center"/>
              <w:rPr>
                <w:color w:val="000000"/>
              </w:rPr>
            </w:pPr>
          </w:p>
        </w:tc>
        <w:tc>
          <w:tcPr>
            <w:tcW w:w="1775" w:type="dxa"/>
            <w:shd w:val="clear" w:color="auto" w:fill="auto"/>
            <w:vAlign w:val="center"/>
          </w:tcPr>
          <w:p w:rsidR="00FD2E4F" w:rsidRPr="007001F1" w:rsidRDefault="00FD2E4F" w:rsidP="00347A30">
            <w:pPr>
              <w:jc w:val="center"/>
              <w:rPr>
                <w:color w:val="000000"/>
              </w:rPr>
            </w:pPr>
          </w:p>
        </w:tc>
      </w:tr>
      <w:tr w:rsidR="00640805" w:rsidRPr="007001F1" w:rsidTr="007261E4">
        <w:trPr>
          <w:trHeight w:val="38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3</w:t>
            </w:r>
            <w:r w:rsidR="00FD2E4F">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24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3</w:t>
            </w:r>
            <w:r w:rsidR="00FD2E4F">
              <w:rPr>
                <w:color w:val="000000"/>
                <w:sz w:val="22"/>
                <w:szCs w:val="22"/>
              </w:rPr>
              <w:t>2</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9B69EE" w:rsidRPr="007001F1" w:rsidTr="007261E4">
        <w:trPr>
          <w:trHeight w:val="20"/>
        </w:trPr>
        <w:tc>
          <w:tcPr>
            <w:tcW w:w="582" w:type="dxa"/>
            <w:shd w:val="clear" w:color="auto" w:fill="auto"/>
            <w:noWrap/>
            <w:vAlign w:val="center"/>
          </w:tcPr>
          <w:p w:rsidR="009B69EE" w:rsidRPr="007001F1" w:rsidRDefault="009B69EE" w:rsidP="00347A30">
            <w:pPr>
              <w:jc w:val="center"/>
              <w:rPr>
                <w:color w:val="000000"/>
              </w:rPr>
            </w:pPr>
            <w:r>
              <w:rPr>
                <w:color w:val="000000"/>
                <w:sz w:val="22"/>
                <w:szCs w:val="22"/>
              </w:rPr>
              <w:t>3</w:t>
            </w:r>
            <w:r w:rsidR="00FD2E4F">
              <w:rPr>
                <w:color w:val="000000"/>
                <w:sz w:val="22"/>
                <w:szCs w:val="22"/>
              </w:rPr>
              <w:t>3</w:t>
            </w:r>
          </w:p>
        </w:tc>
        <w:tc>
          <w:tcPr>
            <w:tcW w:w="4820" w:type="dxa"/>
            <w:gridSpan w:val="2"/>
            <w:shd w:val="clear" w:color="auto" w:fill="auto"/>
            <w:vAlign w:val="center"/>
          </w:tcPr>
          <w:p w:rsidR="009B69EE" w:rsidRPr="007001F1" w:rsidRDefault="009B69EE"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B69EE" w:rsidRPr="007001F1" w:rsidRDefault="009B69EE" w:rsidP="00347A30">
            <w:pPr>
              <w:jc w:val="center"/>
              <w:rPr>
                <w:color w:val="000000"/>
              </w:rPr>
            </w:pPr>
          </w:p>
        </w:tc>
        <w:tc>
          <w:tcPr>
            <w:tcW w:w="567" w:type="dxa"/>
            <w:shd w:val="clear" w:color="auto" w:fill="auto"/>
            <w:vAlign w:val="center"/>
          </w:tcPr>
          <w:p w:rsidR="009B69EE" w:rsidRPr="007001F1" w:rsidRDefault="009B69EE" w:rsidP="00347A30">
            <w:pPr>
              <w:jc w:val="center"/>
              <w:rPr>
                <w:color w:val="000000"/>
              </w:rPr>
            </w:pPr>
          </w:p>
        </w:tc>
        <w:tc>
          <w:tcPr>
            <w:tcW w:w="776" w:type="dxa"/>
            <w:shd w:val="clear" w:color="auto" w:fill="auto"/>
            <w:vAlign w:val="center"/>
          </w:tcPr>
          <w:p w:rsidR="009B69EE" w:rsidRPr="007001F1" w:rsidRDefault="009B69EE" w:rsidP="00347A30">
            <w:pPr>
              <w:jc w:val="center"/>
              <w:rPr>
                <w:color w:val="000000"/>
              </w:rPr>
            </w:pPr>
          </w:p>
        </w:tc>
        <w:tc>
          <w:tcPr>
            <w:tcW w:w="1775" w:type="dxa"/>
            <w:shd w:val="clear" w:color="auto" w:fill="auto"/>
            <w:vAlign w:val="center"/>
          </w:tcPr>
          <w:p w:rsidR="009B69EE" w:rsidRPr="007001F1" w:rsidRDefault="009B69EE" w:rsidP="00347A30">
            <w:pPr>
              <w:jc w:val="center"/>
              <w:rPr>
                <w:color w:val="000000"/>
              </w:rPr>
            </w:pPr>
          </w:p>
        </w:tc>
      </w:tr>
      <w:tr w:rsidR="00347A30" w:rsidRPr="007001F1" w:rsidTr="007261E4">
        <w:trPr>
          <w:trHeight w:val="300"/>
        </w:trPr>
        <w:tc>
          <w:tcPr>
            <w:tcW w:w="9087" w:type="dxa"/>
            <w:gridSpan w:val="7"/>
            <w:shd w:val="clear" w:color="auto" w:fill="auto"/>
            <w:noWrap/>
            <w:vAlign w:val="center"/>
          </w:tcPr>
          <w:p w:rsidR="00347A30" w:rsidRPr="007001F1" w:rsidRDefault="00347A30" w:rsidP="00347A30">
            <w:pPr>
              <w:jc w:val="both"/>
              <w:rPr>
                <w:b/>
                <w:sz w:val="20"/>
                <w:szCs w:val="20"/>
              </w:rPr>
            </w:pPr>
            <w:r w:rsidRPr="007001F1">
              <w:rPr>
                <w:b/>
                <w:sz w:val="20"/>
                <w:szCs w:val="20"/>
              </w:rPr>
              <w:t>VYJADRENIE</w:t>
            </w:r>
          </w:p>
          <w:p w:rsidR="00347A30" w:rsidRPr="007001F1" w:rsidRDefault="00347A30" w:rsidP="00347A30">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3"/>
              <w:t>[1]</w:t>
            </w:r>
          </w:p>
          <w:p w:rsidR="00347A30" w:rsidRPr="007001F1" w:rsidRDefault="00347A30" w:rsidP="00347A30"/>
          <w:p w:rsidR="00347A30" w:rsidRPr="007001F1" w:rsidRDefault="00347A30" w:rsidP="00347A30">
            <w:pPr>
              <w:rPr>
                <w:b/>
                <w:bCs/>
                <w:color w:val="000000"/>
              </w:rPr>
            </w:pP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Kontrolu vykonal</w:t>
            </w:r>
            <w:r w:rsidR="00BD759C">
              <w:rPr>
                <w:rStyle w:val="Odkaznapoznmkupodiarou"/>
                <w:b/>
                <w:bCs/>
                <w:sz w:val="22"/>
                <w:szCs w:val="22"/>
              </w:rPr>
              <w:footnoteReference w:customMarkFollows="1" w:id="104"/>
              <w:t>2</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Dátum:</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9087" w:type="dxa"/>
            <w:gridSpan w:val="7"/>
            <w:shd w:val="clear" w:color="auto" w:fill="auto"/>
            <w:noWrap/>
            <w:vAlign w:val="bottom"/>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5"/>
              <w:t>3</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Dátum: </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bl>
    <w:p w:rsidR="007E5B38" w:rsidRPr="007001F1" w:rsidRDefault="007E5B38"/>
    <w:p w:rsidR="00D2171A" w:rsidRPr="007001F1" w:rsidRDefault="00D217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rsidTr="00965A58">
        <w:trPr>
          <w:trHeight w:val="645"/>
        </w:trPr>
        <w:tc>
          <w:tcPr>
            <w:tcW w:w="9087" w:type="dxa"/>
            <w:gridSpan w:val="7"/>
            <w:shd w:val="clear" w:color="000000" w:fill="60497A"/>
            <w:vAlign w:val="center"/>
            <w:hideMark/>
          </w:tcPr>
          <w:p w:rsidR="007C5563" w:rsidRPr="007001F1" w:rsidRDefault="007C5563" w:rsidP="00DB347F">
            <w:pPr>
              <w:jc w:val="center"/>
              <w:rPr>
                <w:b/>
                <w:bCs/>
                <w:color w:val="FFFFFF"/>
              </w:rPr>
            </w:pPr>
            <w:r w:rsidRPr="007001F1">
              <w:rPr>
                <w:b/>
                <w:bCs/>
                <w:color w:val="FFFFFF"/>
              </w:rPr>
              <w:lastRenderedPageBreak/>
              <w:t>Kontrolný zoznam k finančnej kontrole VO</w:t>
            </w:r>
            <w:r w:rsidRPr="007001F1">
              <w:rPr>
                <w:b/>
                <w:bCs/>
                <w:color w:val="FFFFFF"/>
              </w:rPr>
              <w:br/>
            </w:r>
            <w:bookmarkStart w:id="38" w:name="KZ_38"/>
            <w:r w:rsidRPr="007001F1">
              <w:rPr>
                <w:b/>
                <w:bCs/>
                <w:color w:val="FFFFFF"/>
              </w:rPr>
              <w:t xml:space="preserve">Zákazka podľa § 117  ZVO - do </w:t>
            </w:r>
            <w:r w:rsidR="007C2C95">
              <w:rPr>
                <w:b/>
                <w:bCs/>
                <w:color w:val="FFFFFF"/>
              </w:rPr>
              <w:t xml:space="preserve">30 </w:t>
            </w:r>
            <w:r w:rsidRPr="007001F1">
              <w:rPr>
                <w:b/>
                <w:bCs/>
                <w:color w:val="FFFFFF"/>
              </w:rPr>
              <w:t>000 EUR - štandardná ex</w:t>
            </w:r>
            <w:r w:rsidR="008F60DF">
              <w:rPr>
                <w:b/>
                <w:bCs/>
                <w:color w:val="FFFFFF"/>
              </w:rPr>
              <w:t xml:space="preserve"> </w:t>
            </w:r>
            <w:r w:rsidRPr="007001F1">
              <w:rPr>
                <w:b/>
                <w:bCs/>
                <w:color w:val="FFFFFF"/>
              </w:rPr>
              <w:t>post kontrola</w:t>
            </w:r>
            <w:bookmarkEnd w:id="38"/>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660"/>
        </w:trPr>
        <w:tc>
          <w:tcPr>
            <w:tcW w:w="3751"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965A58">
        <w:trPr>
          <w:trHeight w:val="33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7C5563" w:rsidRPr="007001F1" w:rsidRDefault="00BD5FA6" w:rsidP="007C5563">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r w:rsidR="00564F9F">
              <w:rPr>
                <w:color w:val="000000"/>
                <w:sz w:val="22"/>
                <w:szCs w:val="22"/>
              </w:rPr>
              <w:t xml:space="preserve">30 </w:t>
            </w:r>
            <w:r w:rsidR="007C5563" w:rsidRPr="007001F1">
              <w:rPr>
                <w:color w:val="000000"/>
                <w:sz w:val="22"/>
                <w:szCs w:val="22"/>
              </w:rPr>
              <w:t>000 EUR bez DPH</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7C5563" w:rsidRPr="007001F1" w:rsidRDefault="007C5563" w:rsidP="007C5563">
            <w:pPr>
              <w:rPr>
                <w:color w:val="000000"/>
              </w:rPr>
            </w:pPr>
          </w:p>
        </w:tc>
      </w:tr>
      <w:tr w:rsidR="004D0B9F" w:rsidRPr="007001F1" w:rsidTr="00965A58">
        <w:trPr>
          <w:trHeight w:val="300"/>
        </w:trPr>
        <w:tc>
          <w:tcPr>
            <w:tcW w:w="3751"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0B9F" w:rsidRPr="007001F1" w:rsidRDefault="004D0B9F" w:rsidP="007C5563">
            <w:pPr>
              <w:rPr>
                <w:color w:val="000000"/>
              </w:rPr>
            </w:pP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564F9F">
              <w:rPr>
                <w:color w:val="000000"/>
                <w:sz w:val="22"/>
                <w:szCs w:val="22"/>
              </w:rPr>
              <w:t xml:space="preserve"> </w:t>
            </w:r>
            <w:r w:rsidRPr="007001F1">
              <w:rPr>
                <w:color w:val="000000"/>
                <w:sz w:val="22"/>
                <w:szCs w:val="22"/>
              </w:rPr>
              <w:t>post kontrola</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7C5563" w:rsidRPr="007001F1" w:rsidRDefault="007C5563" w:rsidP="007C5563">
            <w:pPr>
              <w:rPr>
                <w:color w:val="000000"/>
              </w:rPr>
            </w:pP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15"/>
        </w:trPr>
        <w:tc>
          <w:tcPr>
            <w:tcW w:w="774"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7C5563" w:rsidRPr="007001F1" w:rsidTr="00965A58">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rsidR="007E5B38" w:rsidRPr="00A04031" w:rsidRDefault="007E5B38" w:rsidP="00D5534B">
            <w:pPr>
              <w:jc w:val="both"/>
              <w:rPr>
                <w:color w:val="000000"/>
              </w:rPr>
            </w:pPr>
            <w:r w:rsidRPr="00A04031">
              <w:rPr>
                <w:color w:val="000000"/>
                <w:sz w:val="22"/>
                <w:szCs w:val="22"/>
              </w:rPr>
              <w:t>Boli dodržané princípy v zmysle § 10 ods. 2 ZVO?</w:t>
            </w:r>
            <w:r w:rsidR="003F45FD">
              <w:rPr>
                <w:color w:val="000000"/>
                <w:sz w:val="22"/>
                <w:szCs w:val="22"/>
              </w:rPr>
              <w:t xml:space="preserve"> </w:t>
            </w:r>
            <w:r w:rsidR="007001F1" w:rsidRPr="00C51A62">
              <w:rPr>
                <w:color w:val="000000"/>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BC1C04" w:rsidRPr="007001F1" w:rsidTr="00965A58">
        <w:trPr>
          <w:trHeight w:val="20"/>
        </w:trPr>
        <w:tc>
          <w:tcPr>
            <w:tcW w:w="774" w:type="dxa"/>
            <w:vMerge w:val="restart"/>
            <w:shd w:val="clear" w:color="auto" w:fill="auto"/>
            <w:noWrap/>
            <w:vAlign w:val="center"/>
            <w:hideMark/>
          </w:tcPr>
          <w:p w:rsidR="00BC1C04" w:rsidRPr="007001F1" w:rsidRDefault="00BC1C04" w:rsidP="007C5563">
            <w:pPr>
              <w:jc w:val="center"/>
              <w:rPr>
                <w:color w:val="000000"/>
              </w:rPr>
            </w:pPr>
            <w:r w:rsidRPr="007001F1">
              <w:rPr>
                <w:color w:val="000000"/>
              </w:rPr>
              <w:t>2</w:t>
            </w:r>
          </w:p>
        </w:tc>
        <w:tc>
          <w:tcPr>
            <w:tcW w:w="4628" w:type="dxa"/>
            <w:gridSpan w:val="2"/>
            <w:shd w:val="clear" w:color="auto" w:fill="auto"/>
            <w:vAlign w:val="center"/>
            <w:hideMark/>
          </w:tcPr>
          <w:p w:rsidR="00BC1C04" w:rsidRPr="007001F1" w:rsidRDefault="00BC1C04" w:rsidP="00A43DB0">
            <w:pPr>
              <w:jc w:val="both"/>
              <w:rPr>
                <w:color w:val="000000"/>
              </w:rPr>
            </w:pPr>
            <w:r>
              <w:rPr>
                <w:color w:val="000000"/>
                <w:sz w:val="22"/>
                <w:szCs w:val="22"/>
              </w:rPr>
              <w:t>a) Boli</w:t>
            </w:r>
            <w:r w:rsidRPr="007001F1">
              <w:rPr>
                <w:color w:val="000000"/>
                <w:sz w:val="22"/>
                <w:szCs w:val="22"/>
              </w:rPr>
              <w:t xml:space="preserve"> </w:t>
            </w:r>
            <w:r>
              <w:rPr>
                <w:color w:val="000000"/>
                <w:sz w:val="22"/>
                <w:szCs w:val="22"/>
              </w:rPr>
              <w:t xml:space="preserve">hospodárne </w:t>
            </w:r>
            <w:r w:rsidRPr="007001F1">
              <w:rPr>
                <w:color w:val="000000"/>
                <w:sz w:val="22"/>
                <w:szCs w:val="22"/>
              </w:rPr>
              <w:t>vynaložené náklady na predmet zákazky?</w:t>
            </w:r>
          </w:p>
        </w:tc>
        <w:tc>
          <w:tcPr>
            <w:tcW w:w="567" w:type="dxa"/>
            <w:shd w:val="clear" w:color="auto" w:fill="auto"/>
            <w:vAlign w:val="center"/>
            <w:hideMark/>
          </w:tcPr>
          <w:p w:rsidR="00BC1C04" w:rsidRPr="007001F1" w:rsidRDefault="00BC1C04" w:rsidP="007C5563">
            <w:pPr>
              <w:jc w:val="center"/>
              <w:rPr>
                <w:color w:val="000000"/>
              </w:rPr>
            </w:pPr>
          </w:p>
        </w:tc>
        <w:tc>
          <w:tcPr>
            <w:tcW w:w="567" w:type="dxa"/>
            <w:shd w:val="clear" w:color="auto" w:fill="auto"/>
            <w:vAlign w:val="center"/>
            <w:hideMark/>
          </w:tcPr>
          <w:p w:rsidR="00BC1C04" w:rsidRPr="007001F1" w:rsidRDefault="00BC1C04" w:rsidP="007C5563">
            <w:pPr>
              <w:jc w:val="center"/>
              <w:rPr>
                <w:color w:val="000000"/>
              </w:rPr>
            </w:pPr>
          </w:p>
        </w:tc>
        <w:tc>
          <w:tcPr>
            <w:tcW w:w="776" w:type="dxa"/>
            <w:shd w:val="clear" w:color="auto" w:fill="auto"/>
            <w:vAlign w:val="center"/>
            <w:hideMark/>
          </w:tcPr>
          <w:p w:rsidR="00BC1C04" w:rsidRPr="007001F1" w:rsidRDefault="00BC1C04" w:rsidP="007C5563">
            <w:pPr>
              <w:jc w:val="center"/>
              <w:rPr>
                <w:color w:val="000000"/>
              </w:rPr>
            </w:pPr>
          </w:p>
        </w:tc>
        <w:tc>
          <w:tcPr>
            <w:tcW w:w="1775" w:type="dxa"/>
            <w:shd w:val="clear" w:color="auto" w:fill="auto"/>
            <w:vAlign w:val="center"/>
            <w:hideMark/>
          </w:tcPr>
          <w:p w:rsidR="00BC1C04" w:rsidRPr="007001F1" w:rsidRDefault="00BC1C04" w:rsidP="007C5563">
            <w:pPr>
              <w:jc w:val="center"/>
              <w:rPr>
                <w:color w:val="000000"/>
              </w:rPr>
            </w:pPr>
          </w:p>
        </w:tc>
      </w:tr>
      <w:tr w:rsidR="00BC1C04" w:rsidRPr="007001F1" w:rsidTr="00965A58">
        <w:trPr>
          <w:trHeight w:val="20"/>
        </w:trPr>
        <w:tc>
          <w:tcPr>
            <w:tcW w:w="774" w:type="dxa"/>
            <w:vMerge/>
            <w:shd w:val="clear" w:color="auto" w:fill="auto"/>
            <w:noWrap/>
            <w:vAlign w:val="center"/>
          </w:tcPr>
          <w:p w:rsidR="00BC1C04" w:rsidRPr="007001F1" w:rsidRDefault="00BC1C04" w:rsidP="007C5563">
            <w:pPr>
              <w:jc w:val="center"/>
              <w:rPr>
                <w:color w:val="000000"/>
              </w:rPr>
            </w:pPr>
          </w:p>
        </w:tc>
        <w:tc>
          <w:tcPr>
            <w:tcW w:w="4628" w:type="dxa"/>
            <w:gridSpan w:val="2"/>
            <w:shd w:val="clear" w:color="auto" w:fill="auto"/>
            <w:vAlign w:val="center"/>
          </w:tcPr>
          <w:p w:rsidR="00BC1C04" w:rsidRDefault="00BC1C04" w:rsidP="00A43DB0">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7C5563">
            <w:pPr>
              <w:jc w:val="center"/>
              <w:rPr>
                <w:color w:val="000000"/>
              </w:rPr>
            </w:pPr>
          </w:p>
        </w:tc>
        <w:tc>
          <w:tcPr>
            <w:tcW w:w="567" w:type="dxa"/>
            <w:shd w:val="clear" w:color="auto" w:fill="auto"/>
            <w:vAlign w:val="center"/>
          </w:tcPr>
          <w:p w:rsidR="00BC1C04" w:rsidRPr="007001F1" w:rsidRDefault="00BC1C04" w:rsidP="007C5563">
            <w:pPr>
              <w:jc w:val="center"/>
              <w:rPr>
                <w:color w:val="000000"/>
              </w:rPr>
            </w:pPr>
          </w:p>
        </w:tc>
        <w:tc>
          <w:tcPr>
            <w:tcW w:w="776" w:type="dxa"/>
            <w:shd w:val="clear" w:color="auto" w:fill="auto"/>
            <w:vAlign w:val="center"/>
          </w:tcPr>
          <w:p w:rsidR="00BC1C04" w:rsidRPr="007001F1" w:rsidRDefault="00BC1C04" w:rsidP="007C5563">
            <w:pPr>
              <w:jc w:val="center"/>
              <w:rPr>
                <w:color w:val="000000"/>
              </w:rPr>
            </w:pPr>
          </w:p>
        </w:tc>
        <w:tc>
          <w:tcPr>
            <w:tcW w:w="1775" w:type="dxa"/>
            <w:shd w:val="clear" w:color="auto" w:fill="auto"/>
            <w:vAlign w:val="center"/>
          </w:tcPr>
          <w:p w:rsidR="00BC1C04" w:rsidRPr="007001F1" w:rsidRDefault="00BC1C04" w:rsidP="007C5563">
            <w:pPr>
              <w:jc w:val="center"/>
              <w:rPr>
                <w:color w:val="000000"/>
              </w:rPr>
            </w:pPr>
          </w:p>
        </w:tc>
      </w:tr>
      <w:tr w:rsidR="007C5563" w:rsidRPr="007001F1" w:rsidTr="00965A58">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 xml:space="preserve">3 </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Bol zamestnanec vykonávajúci kontrolu oboznámený s rizikovými indikátormi</w:t>
            </w:r>
            <w:r w:rsidR="003F45F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7E5B38"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640805" w:rsidRPr="007001F1" w:rsidTr="00965A58">
        <w:trPr>
          <w:trHeight w:val="675"/>
        </w:trPr>
        <w:tc>
          <w:tcPr>
            <w:tcW w:w="774" w:type="dxa"/>
            <w:vMerge w:val="restart"/>
            <w:shd w:val="clear" w:color="auto" w:fill="auto"/>
            <w:noWrap/>
            <w:vAlign w:val="center"/>
            <w:hideMark/>
          </w:tcPr>
          <w:p w:rsidR="00640805" w:rsidRPr="007001F1" w:rsidRDefault="00640805" w:rsidP="007C5563">
            <w:pPr>
              <w:jc w:val="center"/>
              <w:rPr>
                <w:color w:val="000000"/>
              </w:rPr>
            </w:pPr>
            <w:r w:rsidRPr="007001F1">
              <w:rPr>
                <w:color w:val="000000"/>
                <w:sz w:val="22"/>
                <w:szCs w:val="22"/>
              </w:rPr>
              <w:lastRenderedPageBreak/>
              <w:t>4</w:t>
            </w:r>
          </w:p>
        </w:tc>
        <w:tc>
          <w:tcPr>
            <w:tcW w:w="4628" w:type="dxa"/>
            <w:gridSpan w:val="2"/>
            <w:shd w:val="clear" w:color="auto" w:fill="auto"/>
            <w:vAlign w:val="center"/>
            <w:hideMark/>
          </w:tcPr>
          <w:p w:rsidR="00640805" w:rsidRPr="007001F1" w:rsidRDefault="00640805" w:rsidP="00D5534B">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r>
      <w:tr w:rsidR="00640805" w:rsidRPr="007001F1" w:rsidTr="00965A58">
        <w:trPr>
          <w:trHeight w:val="675"/>
        </w:trPr>
        <w:tc>
          <w:tcPr>
            <w:tcW w:w="774" w:type="dxa"/>
            <w:vMerge/>
            <w:shd w:val="clear" w:color="auto" w:fill="auto"/>
            <w:noWrap/>
            <w:vAlign w:val="center"/>
          </w:tcPr>
          <w:p w:rsidR="00640805" w:rsidRPr="007001F1" w:rsidRDefault="00640805" w:rsidP="007C5563">
            <w:pPr>
              <w:jc w:val="center"/>
              <w:rPr>
                <w:color w:val="000000"/>
              </w:rPr>
            </w:pPr>
          </w:p>
        </w:tc>
        <w:tc>
          <w:tcPr>
            <w:tcW w:w="4628" w:type="dxa"/>
            <w:gridSpan w:val="2"/>
            <w:shd w:val="clear" w:color="auto" w:fill="auto"/>
            <w:vAlign w:val="center"/>
          </w:tcPr>
          <w:p w:rsidR="00640805" w:rsidRPr="007001F1" w:rsidRDefault="00640805" w:rsidP="00D5534B">
            <w:pPr>
              <w:jc w:val="both"/>
            </w:pPr>
            <w:r w:rsidRPr="007001F1">
              <w:rPr>
                <w:sz w:val="22"/>
                <w:szCs w:val="22"/>
              </w:rPr>
              <w:t>b) Boli v prípade konfliktu záujmov prijaté primerané opatrenia a vykonaná náprav</w:t>
            </w:r>
            <w:r w:rsidR="00DB347F">
              <w:rPr>
                <w:sz w:val="22"/>
                <w:szCs w:val="22"/>
              </w:rPr>
              <w:t>a</w:t>
            </w:r>
            <w:r w:rsidRPr="007001F1">
              <w:rPr>
                <w:sz w:val="22"/>
                <w:szCs w:val="22"/>
              </w:rPr>
              <w:t xml:space="preserve"> v zmysle § 23 ods. 5 ZVO?</w:t>
            </w:r>
          </w:p>
        </w:tc>
        <w:tc>
          <w:tcPr>
            <w:tcW w:w="567" w:type="dxa"/>
            <w:shd w:val="clear" w:color="auto" w:fill="auto"/>
            <w:vAlign w:val="center"/>
          </w:tcPr>
          <w:p w:rsidR="00640805" w:rsidRPr="007001F1" w:rsidRDefault="00640805" w:rsidP="007C5563">
            <w:pPr>
              <w:jc w:val="center"/>
              <w:rPr>
                <w:color w:val="000000"/>
              </w:rPr>
            </w:pPr>
          </w:p>
        </w:tc>
        <w:tc>
          <w:tcPr>
            <w:tcW w:w="567" w:type="dxa"/>
            <w:shd w:val="clear" w:color="auto" w:fill="auto"/>
            <w:vAlign w:val="center"/>
          </w:tcPr>
          <w:p w:rsidR="00640805" w:rsidRPr="007001F1" w:rsidRDefault="00640805" w:rsidP="007C5563">
            <w:pPr>
              <w:jc w:val="center"/>
              <w:rPr>
                <w:color w:val="000000"/>
              </w:rPr>
            </w:pPr>
          </w:p>
        </w:tc>
        <w:tc>
          <w:tcPr>
            <w:tcW w:w="776" w:type="dxa"/>
            <w:shd w:val="clear" w:color="auto" w:fill="auto"/>
            <w:vAlign w:val="center"/>
          </w:tcPr>
          <w:p w:rsidR="00640805" w:rsidRPr="007001F1" w:rsidRDefault="00640805" w:rsidP="007C5563">
            <w:pPr>
              <w:jc w:val="center"/>
              <w:rPr>
                <w:color w:val="000000"/>
              </w:rPr>
            </w:pPr>
          </w:p>
        </w:tc>
        <w:tc>
          <w:tcPr>
            <w:tcW w:w="1775" w:type="dxa"/>
            <w:shd w:val="clear" w:color="auto" w:fill="auto"/>
            <w:vAlign w:val="center"/>
          </w:tcPr>
          <w:p w:rsidR="00640805" w:rsidRPr="007001F1" w:rsidRDefault="00640805" w:rsidP="007C5563">
            <w:pPr>
              <w:jc w:val="center"/>
              <w:rPr>
                <w:color w:val="000000"/>
              </w:rPr>
            </w:pPr>
          </w:p>
        </w:tc>
      </w:tr>
      <w:tr w:rsidR="00640805" w:rsidRPr="007001F1" w:rsidTr="00965A58">
        <w:trPr>
          <w:trHeight w:val="675"/>
        </w:trPr>
        <w:tc>
          <w:tcPr>
            <w:tcW w:w="774" w:type="dxa"/>
            <w:vMerge/>
            <w:shd w:val="clear" w:color="auto" w:fill="auto"/>
            <w:noWrap/>
            <w:vAlign w:val="center"/>
          </w:tcPr>
          <w:p w:rsidR="00640805" w:rsidRPr="007001F1" w:rsidRDefault="00640805" w:rsidP="007C5563">
            <w:pPr>
              <w:jc w:val="center"/>
              <w:rPr>
                <w:color w:val="000000"/>
              </w:rPr>
            </w:pPr>
          </w:p>
        </w:tc>
        <w:tc>
          <w:tcPr>
            <w:tcW w:w="4628" w:type="dxa"/>
            <w:gridSpan w:val="2"/>
            <w:shd w:val="clear" w:color="auto" w:fill="auto"/>
            <w:vAlign w:val="center"/>
          </w:tcPr>
          <w:p w:rsidR="00640805" w:rsidRPr="007001F1" w:rsidRDefault="00640805" w:rsidP="00D5534B">
            <w:pPr>
              <w:jc w:val="both"/>
            </w:pPr>
            <w:r w:rsidRPr="007001F1">
              <w:rPr>
                <w:sz w:val="22"/>
                <w:szCs w:val="22"/>
              </w:rPr>
              <w:t xml:space="preserve">c) Bol uchádzač alebo záujemca vylúčený podľa </w:t>
            </w:r>
            <w:r w:rsidR="004C1136">
              <w:rPr>
                <w:sz w:val="22"/>
                <w:szCs w:val="22"/>
              </w:rPr>
              <w:t xml:space="preserve">        </w:t>
            </w:r>
            <w:r w:rsidRPr="007001F1">
              <w:rPr>
                <w:sz w:val="22"/>
                <w:szCs w:val="22"/>
              </w:rPr>
              <w:t>§ 40 ods. 6 písm. f), ak konflikt záujmov nebolo možné odstrániť inými účinnými opatreniami?</w:t>
            </w:r>
          </w:p>
        </w:tc>
        <w:tc>
          <w:tcPr>
            <w:tcW w:w="567" w:type="dxa"/>
            <w:shd w:val="clear" w:color="auto" w:fill="auto"/>
            <w:vAlign w:val="center"/>
          </w:tcPr>
          <w:p w:rsidR="00640805" w:rsidRPr="007001F1" w:rsidRDefault="00640805" w:rsidP="007C5563">
            <w:pPr>
              <w:jc w:val="center"/>
              <w:rPr>
                <w:color w:val="000000"/>
              </w:rPr>
            </w:pPr>
          </w:p>
        </w:tc>
        <w:tc>
          <w:tcPr>
            <w:tcW w:w="567" w:type="dxa"/>
            <w:shd w:val="clear" w:color="auto" w:fill="auto"/>
            <w:vAlign w:val="center"/>
          </w:tcPr>
          <w:p w:rsidR="00640805" w:rsidRPr="007001F1" w:rsidRDefault="00640805" w:rsidP="007C5563">
            <w:pPr>
              <w:jc w:val="center"/>
              <w:rPr>
                <w:color w:val="000000"/>
              </w:rPr>
            </w:pPr>
          </w:p>
        </w:tc>
        <w:tc>
          <w:tcPr>
            <w:tcW w:w="776" w:type="dxa"/>
            <w:shd w:val="clear" w:color="auto" w:fill="auto"/>
            <w:vAlign w:val="center"/>
          </w:tcPr>
          <w:p w:rsidR="00640805" w:rsidRPr="007001F1" w:rsidRDefault="00640805" w:rsidP="007C5563">
            <w:pPr>
              <w:jc w:val="center"/>
              <w:rPr>
                <w:color w:val="000000"/>
              </w:rPr>
            </w:pPr>
          </w:p>
        </w:tc>
        <w:tc>
          <w:tcPr>
            <w:tcW w:w="1775" w:type="dxa"/>
            <w:shd w:val="clear" w:color="auto" w:fill="auto"/>
            <w:vAlign w:val="center"/>
          </w:tcPr>
          <w:p w:rsidR="00640805" w:rsidRPr="007001F1" w:rsidRDefault="00640805" w:rsidP="007C5563">
            <w:pPr>
              <w:jc w:val="center"/>
              <w:rPr>
                <w:color w:val="000000"/>
              </w:rPr>
            </w:pPr>
          </w:p>
        </w:tc>
      </w:tr>
      <w:tr w:rsidR="007C5563" w:rsidRPr="007001F1" w:rsidTr="00965A58">
        <w:trPr>
          <w:trHeight w:val="20"/>
        </w:trPr>
        <w:tc>
          <w:tcPr>
            <w:tcW w:w="774" w:type="dxa"/>
            <w:shd w:val="clear" w:color="auto" w:fill="auto"/>
            <w:noWrap/>
            <w:vAlign w:val="center"/>
            <w:hideMark/>
          </w:tcPr>
          <w:p w:rsidR="007C5563" w:rsidRPr="007001F1" w:rsidRDefault="007E5B38" w:rsidP="007C5563">
            <w:pPr>
              <w:jc w:val="center"/>
              <w:rPr>
                <w:color w:val="000000"/>
              </w:rPr>
            </w:pPr>
            <w:r w:rsidRPr="007001F1">
              <w:rPr>
                <w:color w:val="000000"/>
                <w:sz w:val="22"/>
                <w:szCs w:val="22"/>
              </w:rPr>
              <w:t>5</w:t>
            </w:r>
          </w:p>
        </w:tc>
        <w:tc>
          <w:tcPr>
            <w:tcW w:w="4628" w:type="dxa"/>
            <w:gridSpan w:val="2"/>
            <w:shd w:val="clear" w:color="auto" w:fill="auto"/>
            <w:vAlign w:val="center"/>
            <w:hideMark/>
          </w:tcPr>
          <w:p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C5563" w:rsidRPr="007001F1" w:rsidTr="00965A58">
        <w:trPr>
          <w:trHeight w:val="20"/>
        </w:trPr>
        <w:tc>
          <w:tcPr>
            <w:tcW w:w="774" w:type="dxa"/>
            <w:shd w:val="clear" w:color="auto" w:fill="auto"/>
            <w:noWrap/>
            <w:vAlign w:val="center"/>
            <w:hideMark/>
          </w:tcPr>
          <w:p w:rsidR="007C5563" w:rsidRPr="007001F1" w:rsidRDefault="007E5B38" w:rsidP="007C5563">
            <w:pPr>
              <w:jc w:val="center"/>
              <w:rPr>
                <w:color w:val="000000"/>
              </w:rPr>
            </w:pPr>
            <w:r w:rsidRPr="007001F1">
              <w:rPr>
                <w:color w:val="000000"/>
                <w:sz w:val="22"/>
                <w:szCs w:val="22"/>
              </w:rPr>
              <w:t>6</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343F01" w:rsidRPr="007001F1" w:rsidTr="00965A58">
        <w:trPr>
          <w:trHeight w:val="20"/>
        </w:trPr>
        <w:tc>
          <w:tcPr>
            <w:tcW w:w="774" w:type="dxa"/>
            <w:shd w:val="clear" w:color="auto" w:fill="auto"/>
            <w:noWrap/>
            <w:vAlign w:val="center"/>
          </w:tcPr>
          <w:p w:rsidR="00343F01" w:rsidRPr="007001F1" w:rsidRDefault="00343F01" w:rsidP="007C5563">
            <w:pPr>
              <w:jc w:val="center"/>
              <w:rPr>
                <w:color w:val="000000"/>
                <w:sz w:val="22"/>
                <w:szCs w:val="22"/>
              </w:rPr>
            </w:pPr>
            <w:r>
              <w:rPr>
                <w:color w:val="000000"/>
                <w:sz w:val="22"/>
                <w:szCs w:val="22"/>
              </w:rPr>
              <w:t>7</w:t>
            </w:r>
          </w:p>
        </w:tc>
        <w:tc>
          <w:tcPr>
            <w:tcW w:w="4628" w:type="dxa"/>
            <w:gridSpan w:val="2"/>
            <w:shd w:val="clear" w:color="auto" w:fill="auto"/>
            <w:vAlign w:val="center"/>
          </w:tcPr>
          <w:p w:rsidR="00343F01" w:rsidRPr="007001F1" w:rsidRDefault="00343F01" w:rsidP="00BF1B08">
            <w:pPr>
              <w:jc w:val="both"/>
              <w:rPr>
                <w:color w:val="000000"/>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Pr>
                <w:color w:val="000000"/>
                <w:sz w:val="22"/>
                <w:szCs w:val="22"/>
              </w:rPr>
              <w:t>?</w:t>
            </w:r>
          </w:p>
        </w:tc>
        <w:tc>
          <w:tcPr>
            <w:tcW w:w="567" w:type="dxa"/>
            <w:shd w:val="clear" w:color="auto" w:fill="auto"/>
            <w:vAlign w:val="center"/>
          </w:tcPr>
          <w:p w:rsidR="00343F01" w:rsidRPr="007001F1" w:rsidRDefault="00343F01" w:rsidP="007C5563">
            <w:pPr>
              <w:jc w:val="center"/>
              <w:rPr>
                <w:color w:val="000000"/>
                <w:sz w:val="22"/>
                <w:szCs w:val="22"/>
              </w:rPr>
            </w:pPr>
          </w:p>
        </w:tc>
        <w:tc>
          <w:tcPr>
            <w:tcW w:w="567" w:type="dxa"/>
            <w:shd w:val="clear" w:color="auto" w:fill="auto"/>
            <w:vAlign w:val="center"/>
          </w:tcPr>
          <w:p w:rsidR="00343F01" w:rsidRPr="007001F1" w:rsidRDefault="00343F01" w:rsidP="007C5563">
            <w:pPr>
              <w:jc w:val="center"/>
              <w:rPr>
                <w:color w:val="000000"/>
                <w:sz w:val="22"/>
                <w:szCs w:val="22"/>
              </w:rPr>
            </w:pPr>
          </w:p>
        </w:tc>
        <w:tc>
          <w:tcPr>
            <w:tcW w:w="776" w:type="dxa"/>
            <w:shd w:val="clear" w:color="auto" w:fill="auto"/>
            <w:vAlign w:val="center"/>
          </w:tcPr>
          <w:p w:rsidR="00343F01" w:rsidRPr="007001F1" w:rsidRDefault="00343F01" w:rsidP="007C5563">
            <w:pPr>
              <w:jc w:val="center"/>
              <w:rPr>
                <w:color w:val="000000"/>
                <w:sz w:val="22"/>
                <w:szCs w:val="22"/>
              </w:rPr>
            </w:pPr>
          </w:p>
        </w:tc>
        <w:tc>
          <w:tcPr>
            <w:tcW w:w="1775" w:type="dxa"/>
            <w:shd w:val="clear" w:color="auto" w:fill="auto"/>
            <w:vAlign w:val="center"/>
          </w:tcPr>
          <w:p w:rsidR="00343F01" w:rsidRPr="007001F1" w:rsidRDefault="00343F01" w:rsidP="007C5563">
            <w:pPr>
              <w:jc w:val="center"/>
              <w:rPr>
                <w:color w:val="000000"/>
                <w:sz w:val="22"/>
                <w:szCs w:val="22"/>
              </w:rPr>
            </w:pPr>
          </w:p>
        </w:tc>
      </w:tr>
      <w:tr w:rsidR="00343F01" w:rsidRPr="007001F1" w:rsidTr="00965A58">
        <w:trPr>
          <w:trHeight w:val="100"/>
        </w:trPr>
        <w:tc>
          <w:tcPr>
            <w:tcW w:w="774" w:type="dxa"/>
            <w:vMerge w:val="restart"/>
            <w:shd w:val="clear" w:color="auto" w:fill="auto"/>
            <w:noWrap/>
            <w:vAlign w:val="center"/>
            <w:hideMark/>
          </w:tcPr>
          <w:p w:rsidR="00343F01" w:rsidRPr="007001F1" w:rsidRDefault="00343F01" w:rsidP="007C5563">
            <w:pPr>
              <w:jc w:val="center"/>
              <w:rPr>
                <w:color w:val="000000"/>
              </w:rPr>
            </w:pPr>
            <w:r>
              <w:rPr>
                <w:color w:val="000000"/>
                <w:sz w:val="22"/>
                <w:szCs w:val="22"/>
              </w:rPr>
              <w:t>8</w:t>
            </w:r>
            <w:r w:rsidRPr="007001F1">
              <w:rPr>
                <w:color w:val="000000"/>
                <w:sz w:val="22"/>
                <w:szCs w:val="22"/>
              </w:rPr>
              <w:t xml:space="preserve"> </w:t>
            </w:r>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965A58">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b) Bola  PHZ určená na základe údajov a informácií o zákazkách  na  rovnaký alebo porovnateľný predmet zákazky,</w:t>
            </w:r>
            <w:r>
              <w:rPr>
                <w:color w:val="000000"/>
                <w:sz w:val="22"/>
                <w:szCs w:val="22"/>
              </w:rPr>
              <w:t xml:space="preserve"> prípravnou trhovou konzultáciou,</w:t>
            </w:r>
            <w:r w:rsidRPr="007001F1">
              <w:rPr>
                <w:color w:val="000000"/>
                <w:sz w:val="22"/>
                <w:szCs w:val="22"/>
              </w:rPr>
              <w:t xml:space="preserve">  resp. na základe prieskumu trhu?</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RDefault="00343F01" w:rsidP="00D5534B">
            <w:pPr>
              <w:jc w:val="both"/>
              <w:rPr>
                <w:color w:val="000000"/>
              </w:rPr>
            </w:pPr>
            <w:r w:rsidRPr="007001F1">
              <w:rPr>
                <w:color w:val="000000"/>
                <w:sz w:val="22"/>
                <w:szCs w:val="22"/>
              </w:rPr>
              <w:t>c) Bola PHZ určená tak, že zahŕňa:</w:t>
            </w:r>
          </w:p>
          <w:p w:rsidR="00343F01" w:rsidRPr="007001F1" w:rsidRDefault="00343F01" w:rsidP="00A40AAD">
            <w:pPr>
              <w:pStyle w:val="Odsekzoznamu"/>
              <w:numPr>
                <w:ilvl w:val="0"/>
                <w:numId w:val="29"/>
              </w:numPr>
              <w:ind w:left="305" w:hanging="283"/>
            </w:pPr>
            <w:r w:rsidRPr="00A40AAD">
              <w:rPr>
                <w:color w:val="000000"/>
                <w:sz w:val="22"/>
                <w:szCs w:val="22"/>
              </w:rPr>
              <w:t>PHZ všetkých prípadných častí zákazky,</w:t>
            </w:r>
          </w:p>
          <w:p w:rsidR="00343F01" w:rsidRPr="00A40AAD" w:rsidRDefault="00343F01" w:rsidP="00A40AAD">
            <w:pPr>
              <w:pStyle w:val="Odsekzoznamu"/>
              <w:numPr>
                <w:ilvl w:val="0"/>
                <w:numId w:val="29"/>
              </w:numPr>
              <w:ind w:left="305" w:hanging="283"/>
              <w:jc w:val="both"/>
              <w:rPr>
                <w:color w:val="000000"/>
              </w:rPr>
            </w:pPr>
            <w:r w:rsidRPr="00A40AAD">
              <w:rPr>
                <w:color w:val="000000"/>
                <w:sz w:val="22"/>
                <w:szCs w:val="22"/>
              </w:rPr>
              <w:t>hodnotu opakovaných plnení v priebehu kalendárneho roka,</w:t>
            </w:r>
          </w:p>
          <w:p w:rsidR="00343F01" w:rsidRPr="00A40AAD" w:rsidRDefault="00343F01" w:rsidP="00A40AAD">
            <w:pPr>
              <w:pStyle w:val="Odsekzoznamu"/>
              <w:numPr>
                <w:ilvl w:val="0"/>
                <w:numId w:val="29"/>
              </w:numPr>
              <w:ind w:left="305" w:hanging="283"/>
              <w:rPr>
                <w:color w:val="000000"/>
              </w:rPr>
            </w:pPr>
            <w:r w:rsidRPr="00A40AAD">
              <w:rPr>
                <w:color w:val="000000"/>
                <w:sz w:val="22"/>
                <w:szCs w:val="22"/>
              </w:rPr>
              <w:t>všetky formy opcií a všetky obnovenia zákazky v priebehu kalendárneho roka,</w:t>
            </w:r>
          </w:p>
          <w:p w:rsidR="00343F01" w:rsidRPr="00A40AAD" w:rsidDel="00640805" w:rsidRDefault="00343F01" w:rsidP="00A40AAD">
            <w:pPr>
              <w:pStyle w:val="Odsekzoznamu"/>
              <w:numPr>
                <w:ilvl w:val="0"/>
                <w:numId w:val="29"/>
              </w:numPr>
              <w:ind w:left="305" w:hanging="283"/>
              <w:jc w:val="both"/>
              <w:rPr>
                <w:color w:val="000000"/>
              </w:rPr>
            </w:pPr>
            <w:r w:rsidRPr="00A40AAD">
              <w:rPr>
                <w:color w:val="000000"/>
                <w:sz w:val="22"/>
                <w:szCs w:val="22"/>
              </w:rPr>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656"/>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d) Nedošlo k rozdeleniu zákazky alebo nebol zvolený spôsob určenia jej PHZ s cieľom znížiť PHZ pod finančné limity podľa ZVO?</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498"/>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f) Bola PHZ platná v čase začatia postupu zadávania zákazky</w:t>
            </w:r>
            <w:r w:rsidR="00965A58">
              <w:rPr>
                <w:color w:val="000000"/>
                <w:sz w:val="22"/>
                <w:szCs w:val="22"/>
              </w:rPr>
              <w:t>,</w:t>
            </w:r>
            <w:r w:rsidR="00965A58">
              <w:t xml:space="preserve"> </w:t>
            </w:r>
            <w:r w:rsidR="00965A58" w:rsidRPr="00965A58">
              <w:rPr>
                <w:color w:val="000000"/>
                <w:sz w:val="22"/>
                <w:szCs w:val="22"/>
              </w:rPr>
              <w:t>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4B5668">
        <w:trPr>
          <w:trHeight w:val="293"/>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 xml:space="preserve">g) Je PHZ nižšia ako </w:t>
            </w:r>
            <w:r>
              <w:rPr>
                <w:color w:val="000000"/>
                <w:sz w:val="22"/>
                <w:szCs w:val="22"/>
              </w:rPr>
              <w:t>30</w:t>
            </w:r>
            <w:r w:rsidRPr="007001F1">
              <w:rPr>
                <w:color w:val="000000"/>
                <w:sz w:val="22"/>
                <w:szCs w:val="22"/>
              </w:rPr>
              <w:t xml:space="preserve"> 000 EUR v nadväznosti       na hodnotu opakovaných plnení v priebehu </w:t>
            </w:r>
            <w:r w:rsidRPr="007001F1">
              <w:rPr>
                <w:color w:val="000000"/>
                <w:sz w:val="22"/>
                <w:szCs w:val="22"/>
              </w:rPr>
              <w:lastRenderedPageBreak/>
              <w:t>kalendárneho roka, resp. počas platnosti zmluvy, ak sa zmluva uzatvára na dlhšie obdobie ako jeden kalendárny rok ?</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410"/>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4C1136">
            <w:pPr>
              <w:jc w:val="both"/>
              <w:rPr>
                <w:color w:val="000000"/>
              </w:rPr>
            </w:pPr>
            <w:r w:rsidRPr="007001F1">
              <w:rPr>
                <w:color w:val="000000"/>
                <w:sz w:val="22"/>
                <w:szCs w:val="22"/>
              </w:rPr>
              <w:t>h) Bola PHZ určená v súlade s ostatnými ustanoveniami §</w:t>
            </w:r>
            <w:r w:rsidR="00965A58">
              <w:rPr>
                <w:color w:val="000000"/>
                <w:sz w:val="22"/>
                <w:szCs w:val="22"/>
              </w:rPr>
              <w:t xml:space="preserve"> </w:t>
            </w:r>
            <w:r w:rsidRPr="007001F1">
              <w:rPr>
                <w:color w:val="000000"/>
                <w:sz w:val="22"/>
                <w:szCs w:val="22"/>
              </w:rPr>
              <w:t>6 ZVO</w:t>
            </w:r>
            <w:r w:rsidR="0005214C">
              <w:rPr>
                <w:color w:val="000000"/>
                <w:sz w:val="22"/>
                <w:szCs w:val="22"/>
              </w:rPr>
              <w:t xml:space="preserve"> </w:t>
            </w:r>
            <w:r w:rsidR="004C1136">
              <w:rPr>
                <w:color w:val="000000"/>
                <w:sz w:val="22"/>
                <w:szCs w:val="22"/>
              </w:rPr>
              <w:t>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410"/>
        </w:trPr>
        <w:tc>
          <w:tcPr>
            <w:tcW w:w="774" w:type="dxa"/>
            <w:shd w:val="clear" w:color="auto" w:fill="auto"/>
            <w:noWrap/>
            <w:vAlign w:val="center"/>
          </w:tcPr>
          <w:p w:rsidR="00343F01" w:rsidRPr="007001F1" w:rsidRDefault="00343F01" w:rsidP="007C5563">
            <w:pPr>
              <w:jc w:val="center"/>
              <w:rPr>
                <w:color w:val="000000"/>
              </w:rPr>
            </w:pPr>
            <w:r>
              <w:rPr>
                <w:color w:val="000000"/>
                <w:sz w:val="22"/>
                <w:szCs w:val="22"/>
              </w:rPr>
              <w:t>9</w:t>
            </w:r>
          </w:p>
        </w:tc>
        <w:tc>
          <w:tcPr>
            <w:tcW w:w="4628" w:type="dxa"/>
            <w:gridSpan w:val="2"/>
            <w:shd w:val="clear" w:color="auto" w:fill="auto"/>
            <w:vAlign w:val="center"/>
          </w:tcPr>
          <w:p w:rsidR="00343F01" w:rsidRPr="007001F1" w:rsidRDefault="00343F01" w:rsidP="00D5534B">
            <w:pPr>
              <w:jc w:val="both"/>
              <w:rPr>
                <w:color w:val="000000"/>
              </w:rPr>
            </w:pPr>
            <w:r>
              <w:rPr>
                <w:color w:val="000000"/>
                <w:sz w:val="22"/>
                <w:szCs w:val="22"/>
              </w:rPr>
              <w:t>Boli stanovené kritériá na vyhodnotenie ponúk primerané a súviseli s predmetom zákazky?</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602"/>
        </w:trPr>
        <w:tc>
          <w:tcPr>
            <w:tcW w:w="774" w:type="dxa"/>
            <w:vMerge w:val="restart"/>
            <w:shd w:val="clear" w:color="auto" w:fill="auto"/>
            <w:noWrap/>
            <w:vAlign w:val="center"/>
            <w:hideMark/>
          </w:tcPr>
          <w:p w:rsidR="00343F01" w:rsidRPr="007001F1" w:rsidRDefault="00343F01" w:rsidP="007C5563">
            <w:pPr>
              <w:jc w:val="center"/>
              <w:rPr>
                <w:color w:val="000000"/>
              </w:rPr>
            </w:pPr>
            <w:r>
              <w:rPr>
                <w:color w:val="000000"/>
                <w:sz w:val="22"/>
                <w:szCs w:val="22"/>
              </w:rPr>
              <w:t>10</w:t>
            </w:r>
          </w:p>
        </w:tc>
        <w:tc>
          <w:tcPr>
            <w:tcW w:w="4628" w:type="dxa"/>
            <w:gridSpan w:val="2"/>
            <w:shd w:val="clear" w:color="auto" w:fill="auto"/>
            <w:vAlign w:val="center"/>
            <w:hideMark/>
          </w:tcPr>
          <w:p w:rsidR="00343F01" w:rsidRPr="007001F1" w:rsidRDefault="00343F01" w:rsidP="00BF1B08">
            <w:pPr>
              <w:jc w:val="both"/>
              <w:rPr>
                <w:color w:val="000000"/>
              </w:rPr>
            </w:pPr>
            <w:r w:rsidRPr="007001F1">
              <w:rPr>
                <w:color w:val="000000"/>
                <w:sz w:val="22"/>
                <w:szCs w:val="22"/>
              </w:rPr>
              <w:t>a) Oslovil alebo identifikoval prijímateľ minimálne troch potenciálnych dodávateľov</w:t>
            </w:r>
            <w:r>
              <w:rPr>
                <w:color w:val="000000"/>
                <w:sz w:val="22"/>
                <w:szCs w:val="22"/>
              </w:rPr>
              <w:t>, ktorí sú oprávnen</w:t>
            </w:r>
            <w:r w:rsidR="003B2F00">
              <w:rPr>
                <w:color w:val="000000"/>
                <w:sz w:val="22"/>
                <w:szCs w:val="22"/>
              </w:rPr>
              <w:t>í</w:t>
            </w:r>
            <w:r w:rsidRPr="00335805">
              <w:rPr>
                <w:color w:val="000000"/>
                <w:sz w:val="22"/>
                <w:szCs w:val="22"/>
              </w:rPr>
              <w:t xml:space="preserve"> dodávať službu, tovar alebo prácu v rozsahu predmetu zákazky a </w:t>
            </w:r>
            <w:r>
              <w:rPr>
                <w:color w:val="000000"/>
                <w:sz w:val="22"/>
                <w:szCs w:val="22"/>
              </w:rPr>
              <w:t>ktor</w:t>
            </w:r>
            <w:r w:rsidR="003B2F00">
              <w:rPr>
                <w:color w:val="000000"/>
                <w:sz w:val="22"/>
                <w:szCs w:val="22"/>
              </w:rPr>
              <w:t>í</w:t>
            </w:r>
            <w:r w:rsidRPr="00335805">
              <w:rPr>
                <w:color w:val="000000"/>
                <w:sz w:val="22"/>
                <w:szCs w:val="22"/>
              </w:rPr>
              <w:t xml:space="preserve"> nem</w:t>
            </w:r>
            <w:r>
              <w:rPr>
                <w:color w:val="000000"/>
                <w:sz w:val="22"/>
                <w:szCs w:val="22"/>
              </w:rPr>
              <w:t>ajú</w:t>
            </w:r>
            <w:r w:rsidRPr="00335805">
              <w:rPr>
                <w:color w:val="000000"/>
                <w:sz w:val="22"/>
                <w:szCs w:val="22"/>
              </w:rPr>
              <w:t xml:space="preserve"> uložený zákaz účasti </w:t>
            </w:r>
            <w:r w:rsidR="00BF1B08" w:rsidRPr="00BF1B08">
              <w:rPr>
                <w:color w:val="000000"/>
                <w:sz w:val="22"/>
                <w:szCs w:val="22"/>
              </w:rPr>
              <w:t>vo verejnom obstarávaní potvrdený konečným rozhodnutím v Slovenskej republike alebo v štáte sídla, miesta podnikania alebo obvyklého pobytu</w:t>
            </w:r>
            <w:r w:rsidR="00312282">
              <w:rPr>
                <w:color w:val="000000"/>
                <w:sz w:val="22"/>
                <w:szCs w:val="22"/>
              </w:rPr>
              <w:t xml:space="preserve"> </w:t>
            </w:r>
            <w:r w:rsidRPr="007001F1">
              <w:rPr>
                <w:color w:val="000000"/>
                <w:sz w:val="22"/>
                <w:szCs w:val="22"/>
              </w:rPr>
              <w:t>za účelom výberu úspešného uchádzača?</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965A58">
        <w:trPr>
          <w:trHeight w:val="885"/>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RDefault="00343F01" w:rsidP="00D5534B">
            <w:pPr>
              <w:jc w:val="both"/>
              <w:rPr>
                <w:color w:val="000000"/>
              </w:rPr>
            </w:pPr>
            <w:r w:rsidRPr="007001F1">
              <w:rPr>
                <w:color w:val="000000"/>
                <w:sz w:val="22"/>
                <w:szCs w:val="22"/>
              </w:rPr>
              <w:t>b) Využil pri prieskume trhu niektorý z možných nástrojov (napr. formou faxu, mailu, web stránky, katalógov, cenových ponúk, atď. okrem telefonického prieskumu)?</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512"/>
        </w:trPr>
        <w:tc>
          <w:tcPr>
            <w:tcW w:w="774" w:type="dxa"/>
            <w:vMerge w:val="restart"/>
            <w:shd w:val="clear" w:color="auto" w:fill="auto"/>
            <w:noWrap/>
            <w:vAlign w:val="center"/>
            <w:hideMark/>
          </w:tcPr>
          <w:p w:rsidR="00343F01" w:rsidRPr="007001F1" w:rsidRDefault="00343F01" w:rsidP="00D2171A">
            <w:pPr>
              <w:jc w:val="center"/>
              <w:rPr>
                <w:color w:val="000000"/>
              </w:rPr>
            </w:pPr>
            <w:r w:rsidRPr="007001F1">
              <w:rPr>
                <w:color w:val="000000"/>
                <w:sz w:val="22"/>
                <w:szCs w:val="22"/>
              </w:rPr>
              <w:t>1</w:t>
            </w:r>
            <w:r w:rsidR="003B2F00">
              <w:rPr>
                <w:color w:val="000000"/>
                <w:sz w:val="22"/>
                <w:szCs w:val="22"/>
              </w:rPr>
              <w:t>1</w:t>
            </w:r>
          </w:p>
        </w:tc>
        <w:tc>
          <w:tcPr>
            <w:tcW w:w="4628" w:type="dxa"/>
            <w:gridSpan w:val="2"/>
            <w:shd w:val="clear" w:color="auto" w:fill="auto"/>
            <w:vAlign w:val="center"/>
            <w:hideMark/>
          </w:tcPr>
          <w:p w:rsidR="00343F01" w:rsidRPr="009B69EE" w:rsidRDefault="00343F01" w:rsidP="00E85DE3">
            <w:pPr>
              <w:pStyle w:val="Odsekzoznamu"/>
              <w:ind w:left="22"/>
              <w:jc w:val="both"/>
              <w:rPr>
                <w:color w:val="000000"/>
              </w:rPr>
            </w:pPr>
            <w:r>
              <w:rPr>
                <w:color w:val="000000"/>
                <w:sz w:val="22"/>
                <w:szCs w:val="22"/>
              </w:rPr>
              <w:t>a)</w:t>
            </w:r>
            <w:r w:rsidRPr="009B69EE">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965A58">
        <w:trPr>
          <w:trHeight w:val="512"/>
        </w:trPr>
        <w:tc>
          <w:tcPr>
            <w:tcW w:w="774" w:type="dxa"/>
            <w:vMerge/>
            <w:shd w:val="clear" w:color="auto" w:fill="auto"/>
            <w:noWrap/>
            <w:vAlign w:val="center"/>
          </w:tcPr>
          <w:p w:rsidR="00343F01" w:rsidRPr="007001F1" w:rsidRDefault="00343F01" w:rsidP="00D2171A">
            <w:pPr>
              <w:jc w:val="center"/>
              <w:rPr>
                <w:color w:val="000000"/>
              </w:rPr>
            </w:pPr>
          </w:p>
        </w:tc>
        <w:tc>
          <w:tcPr>
            <w:tcW w:w="4628" w:type="dxa"/>
            <w:gridSpan w:val="2"/>
            <w:shd w:val="clear" w:color="auto" w:fill="auto"/>
            <w:vAlign w:val="center"/>
          </w:tcPr>
          <w:p w:rsidR="00343F01" w:rsidRPr="00CF468C" w:rsidRDefault="00343F01" w:rsidP="00E85DE3">
            <w:pPr>
              <w:pStyle w:val="Odsekzoznamu"/>
              <w:ind w:left="0"/>
              <w:jc w:val="both"/>
              <w:rPr>
                <w:color w:val="000000"/>
              </w:rPr>
            </w:pPr>
            <w:r>
              <w:rPr>
                <w:color w:val="000000"/>
                <w:sz w:val="22"/>
                <w:szCs w:val="22"/>
              </w:rPr>
              <w:t>b)</w:t>
            </w:r>
            <w:r w:rsidRPr="00CF468C">
              <w:rPr>
                <w:color w:val="000000"/>
                <w:sz w:val="22"/>
                <w:szCs w:val="22"/>
              </w:rPr>
              <w:t>Boli ponuky vyhodnotené na základe stanovených kritérií?</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965A58">
        <w:trPr>
          <w:trHeight w:val="20"/>
        </w:trPr>
        <w:tc>
          <w:tcPr>
            <w:tcW w:w="774" w:type="dxa"/>
            <w:shd w:val="clear" w:color="auto" w:fill="auto"/>
            <w:noWrap/>
            <w:vAlign w:val="center"/>
            <w:hideMark/>
          </w:tcPr>
          <w:p w:rsidR="00343F01" w:rsidRPr="007001F1" w:rsidRDefault="00343F01">
            <w:pPr>
              <w:jc w:val="center"/>
              <w:rPr>
                <w:color w:val="000000"/>
              </w:rPr>
            </w:pPr>
            <w:r w:rsidRPr="007001F1">
              <w:rPr>
                <w:color w:val="000000"/>
                <w:sz w:val="22"/>
                <w:szCs w:val="22"/>
              </w:rPr>
              <w:t>1</w:t>
            </w:r>
            <w:r w:rsidR="003B2F00">
              <w:rPr>
                <w:color w:val="000000"/>
                <w:sz w:val="22"/>
                <w:szCs w:val="22"/>
              </w:rPr>
              <w:t>2</w:t>
            </w:r>
          </w:p>
        </w:tc>
        <w:tc>
          <w:tcPr>
            <w:tcW w:w="4628" w:type="dxa"/>
            <w:gridSpan w:val="2"/>
            <w:shd w:val="clear" w:color="auto" w:fill="auto"/>
            <w:vAlign w:val="center"/>
            <w:hideMark/>
          </w:tcPr>
          <w:p w:rsidR="00343F01" w:rsidRPr="007001F1" w:rsidRDefault="00343F01" w:rsidP="00D5534B">
            <w:pPr>
              <w:jc w:val="both"/>
              <w:rPr>
                <w:color w:val="000000"/>
              </w:rPr>
            </w:pPr>
            <w:r w:rsidRPr="00343F01">
              <w:rPr>
                <w:color w:val="000000"/>
                <w:sz w:val="22"/>
                <w:szCs w:val="22"/>
              </w:rPr>
              <w:t>Obsahuje záznam z</w:t>
            </w:r>
            <w:r w:rsidRPr="007001F1">
              <w:rPr>
                <w:color w:val="000000"/>
                <w:sz w:val="22"/>
                <w:szCs w:val="22"/>
              </w:rPr>
              <w:t xml:space="preserve"> prieskum</w:t>
            </w:r>
            <w:r>
              <w:rPr>
                <w:color w:val="000000"/>
                <w:sz w:val="22"/>
                <w:szCs w:val="22"/>
              </w:rPr>
              <w:t>u</w:t>
            </w:r>
            <w:r w:rsidRPr="007001F1">
              <w:rPr>
                <w:color w:val="000000"/>
                <w:sz w:val="22"/>
                <w:szCs w:val="22"/>
              </w:rPr>
              <w:t xml:space="preserve"> trhu minimálne náležitosti určené Systémom riadenia EŠIF?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2834E4" w:rsidRPr="007001F1" w:rsidTr="00965A58">
        <w:trPr>
          <w:trHeight w:val="20"/>
        </w:trPr>
        <w:tc>
          <w:tcPr>
            <w:tcW w:w="774" w:type="dxa"/>
            <w:shd w:val="clear" w:color="auto" w:fill="auto"/>
            <w:noWrap/>
            <w:vAlign w:val="center"/>
          </w:tcPr>
          <w:p w:rsidR="002834E4" w:rsidRPr="007001F1" w:rsidRDefault="002834E4">
            <w:pPr>
              <w:jc w:val="center"/>
              <w:rPr>
                <w:color w:val="000000"/>
                <w:sz w:val="22"/>
                <w:szCs w:val="22"/>
              </w:rPr>
            </w:pPr>
            <w:r>
              <w:rPr>
                <w:color w:val="000000"/>
                <w:sz w:val="22"/>
                <w:szCs w:val="22"/>
              </w:rPr>
              <w:t>13</w:t>
            </w:r>
          </w:p>
        </w:tc>
        <w:tc>
          <w:tcPr>
            <w:tcW w:w="4628" w:type="dxa"/>
            <w:gridSpan w:val="2"/>
            <w:shd w:val="clear" w:color="auto" w:fill="auto"/>
            <w:vAlign w:val="center"/>
          </w:tcPr>
          <w:p w:rsidR="002834E4" w:rsidRPr="00343F01" w:rsidRDefault="002834E4" w:rsidP="00D5534B">
            <w:pPr>
              <w:jc w:val="both"/>
              <w:rPr>
                <w:color w:val="000000"/>
                <w:sz w:val="22"/>
                <w:szCs w:val="22"/>
              </w:rPr>
            </w:pPr>
            <w:r w:rsidRPr="00A5512F">
              <w:rPr>
                <w:sz w:val="22"/>
                <w:szCs w:val="22"/>
              </w:rPr>
              <w:t>Oznámil verejný obstarávateľ písomne (elektronicky)  všetkým uchádzačom, ktor</w:t>
            </w:r>
            <w:r>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r>
              <w:rPr>
                <w:sz w:val="22"/>
                <w:szCs w:val="22"/>
              </w:rPr>
              <w:t xml:space="preserve"> (ak relevantné)</w:t>
            </w:r>
          </w:p>
        </w:tc>
        <w:tc>
          <w:tcPr>
            <w:tcW w:w="567" w:type="dxa"/>
            <w:shd w:val="clear" w:color="auto" w:fill="auto"/>
            <w:vAlign w:val="center"/>
          </w:tcPr>
          <w:p w:rsidR="002834E4" w:rsidRPr="007001F1" w:rsidRDefault="002834E4" w:rsidP="007C5563">
            <w:pPr>
              <w:jc w:val="center"/>
              <w:rPr>
                <w:color w:val="000000"/>
                <w:sz w:val="22"/>
                <w:szCs w:val="22"/>
              </w:rPr>
            </w:pPr>
          </w:p>
        </w:tc>
        <w:tc>
          <w:tcPr>
            <w:tcW w:w="567" w:type="dxa"/>
            <w:shd w:val="clear" w:color="auto" w:fill="auto"/>
            <w:vAlign w:val="center"/>
          </w:tcPr>
          <w:p w:rsidR="002834E4" w:rsidRPr="007001F1" w:rsidRDefault="002834E4" w:rsidP="007C5563">
            <w:pPr>
              <w:jc w:val="center"/>
              <w:rPr>
                <w:color w:val="000000"/>
                <w:sz w:val="22"/>
                <w:szCs w:val="22"/>
              </w:rPr>
            </w:pPr>
          </w:p>
        </w:tc>
        <w:tc>
          <w:tcPr>
            <w:tcW w:w="776" w:type="dxa"/>
            <w:shd w:val="clear" w:color="auto" w:fill="auto"/>
            <w:vAlign w:val="center"/>
          </w:tcPr>
          <w:p w:rsidR="002834E4" w:rsidRPr="007001F1" w:rsidRDefault="002834E4" w:rsidP="007C5563">
            <w:pPr>
              <w:jc w:val="center"/>
              <w:rPr>
                <w:color w:val="000000"/>
                <w:sz w:val="22"/>
                <w:szCs w:val="22"/>
              </w:rPr>
            </w:pPr>
          </w:p>
        </w:tc>
        <w:tc>
          <w:tcPr>
            <w:tcW w:w="1775" w:type="dxa"/>
            <w:shd w:val="clear" w:color="auto" w:fill="auto"/>
            <w:vAlign w:val="center"/>
          </w:tcPr>
          <w:p w:rsidR="002834E4" w:rsidRPr="007001F1" w:rsidRDefault="002834E4" w:rsidP="007C5563">
            <w:pPr>
              <w:jc w:val="center"/>
              <w:rPr>
                <w:color w:val="000000"/>
                <w:sz w:val="22"/>
                <w:szCs w:val="22"/>
              </w:rPr>
            </w:pPr>
          </w:p>
        </w:tc>
      </w:tr>
      <w:tr w:rsidR="00343F01" w:rsidRPr="007001F1" w:rsidTr="00965A58">
        <w:trPr>
          <w:trHeight w:val="20"/>
        </w:trPr>
        <w:tc>
          <w:tcPr>
            <w:tcW w:w="774" w:type="dxa"/>
            <w:shd w:val="clear" w:color="auto" w:fill="auto"/>
            <w:noWrap/>
            <w:vAlign w:val="center"/>
            <w:hideMark/>
          </w:tcPr>
          <w:p w:rsidR="00343F01" w:rsidRPr="007001F1" w:rsidRDefault="00343F01">
            <w:pPr>
              <w:jc w:val="center"/>
              <w:rPr>
                <w:color w:val="000000"/>
              </w:rPr>
            </w:pPr>
            <w:r w:rsidRPr="007001F1">
              <w:rPr>
                <w:color w:val="000000"/>
                <w:sz w:val="22"/>
                <w:szCs w:val="22"/>
              </w:rPr>
              <w:t>1</w:t>
            </w:r>
            <w:r>
              <w:rPr>
                <w:color w:val="000000"/>
                <w:sz w:val="22"/>
                <w:szCs w:val="22"/>
              </w:rPr>
              <w:t>4</w:t>
            </w:r>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E36F2C" w:rsidRPr="007001F1" w:rsidTr="00965A58">
        <w:trPr>
          <w:trHeight w:val="20"/>
        </w:trPr>
        <w:tc>
          <w:tcPr>
            <w:tcW w:w="774" w:type="dxa"/>
            <w:shd w:val="clear" w:color="auto" w:fill="auto"/>
            <w:noWrap/>
            <w:vAlign w:val="center"/>
          </w:tcPr>
          <w:p w:rsidR="00E36F2C" w:rsidRPr="007001F1" w:rsidRDefault="002834E4">
            <w:pPr>
              <w:jc w:val="center"/>
              <w:rPr>
                <w:color w:val="000000"/>
                <w:sz w:val="22"/>
                <w:szCs w:val="22"/>
              </w:rPr>
            </w:pPr>
            <w:r>
              <w:rPr>
                <w:color w:val="000000"/>
                <w:sz w:val="22"/>
                <w:szCs w:val="22"/>
              </w:rPr>
              <w:t>15</w:t>
            </w:r>
          </w:p>
        </w:tc>
        <w:tc>
          <w:tcPr>
            <w:tcW w:w="4628" w:type="dxa"/>
            <w:gridSpan w:val="2"/>
            <w:shd w:val="clear" w:color="auto" w:fill="auto"/>
            <w:vAlign w:val="center"/>
          </w:tcPr>
          <w:p w:rsidR="00E36F2C" w:rsidRPr="007001F1" w:rsidRDefault="00E36F2C" w:rsidP="00E36F2C">
            <w:pPr>
              <w:jc w:val="both"/>
              <w:rPr>
                <w:color w:val="000000"/>
                <w:sz w:val="22"/>
                <w:szCs w:val="22"/>
              </w:rPr>
            </w:pPr>
            <w:r>
              <w:rPr>
                <w:color w:val="000000"/>
                <w:sz w:val="22"/>
                <w:szCs w:val="22"/>
              </w:rPr>
              <w:t xml:space="preserve">Dodržal verejný obstarávateľ povinnosť v zmysle § 117 ods. 6 a zverejnil do 30 dní </w:t>
            </w:r>
            <w:r w:rsidRPr="0086685D">
              <w:rPr>
                <w:color w:val="000000"/>
                <w:sz w:val="22"/>
                <w:szCs w:val="22"/>
              </w:rPr>
              <w:t>po skončení kalendárneho štvrťroka</w:t>
            </w:r>
            <w:r>
              <w:rPr>
                <w:color w:val="000000"/>
                <w:sz w:val="22"/>
                <w:szCs w:val="22"/>
              </w:rPr>
              <w:t xml:space="preserve"> </w:t>
            </w:r>
            <w:r w:rsidRPr="000D0133">
              <w:rPr>
                <w:color w:val="000000"/>
                <w:sz w:val="22"/>
                <w:szCs w:val="22"/>
              </w:rPr>
              <w:t xml:space="preserve">vo svojom profile </w:t>
            </w:r>
            <w:r w:rsidR="001538BC">
              <w:rPr>
                <w:color w:val="000000"/>
                <w:sz w:val="22"/>
                <w:szCs w:val="22"/>
              </w:rPr>
              <w:t>súhrnnú správu o</w:t>
            </w:r>
            <w:r w:rsidR="001538BC" w:rsidRPr="001538BC">
              <w:rPr>
                <w:color w:val="000000"/>
                <w:sz w:val="22"/>
                <w:szCs w:val="22"/>
              </w:rPr>
              <w:t xml:space="preserve"> zákazkách s nízkymi hodnotami, ktoré zadal za obdobie kalendárneho štvrťroka</w:t>
            </w:r>
            <w:r>
              <w:rPr>
                <w:color w:val="000000"/>
                <w:sz w:val="22"/>
                <w:szCs w:val="22"/>
              </w:rPr>
              <w:t xml:space="preserve">? (V prípade, ak je to relevantné a zákazka je kontrolovaná po uplynutí 30 dní </w:t>
            </w:r>
            <w:r w:rsidRPr="00FB3D1F">
              <w:rPr>
                <w:color w:val="000000"/>
                <w:sz w:val="22"/>
                <w:szCs w:val="22"/>
              </w:rPr>
              <w:t>po skončení kalendárneho štvrťroka</w:t>
            </w:r>
            <w:r>
              <w:rPr>
                <w:color w:val="000000"/>
                <w:sz w:val="22"/>
                <w:szCs w:val="22"/>
              </w:rPr>
              <w:t xml:space="preserve"> ako bola zmluva k predmetnej zákazke uzavretá).</w:t>
            </w:r>
          </w:p>
        </w:tc>
        <w:tc>
          <w:tcPr>
            <w:tcW w:w="567" w:type="dxa"/>
            <w:shd w:val="clear" w:color="auto" w:fill="auto"/>
            <w:vAlign w:val="center"/>
          </w:tcPr>
          <w:p w:rsidR="00E36F2C" w:rsidRPr="007001F1" w:rsidRDefault="00E36F2C" w:rsidP="007C5563">
            <w:pPr>
              <w:jc w:val="center"/>
              <w:rPr>
                <w:color w:val="000000"/>
                <w:sz w:val="22"/>
                <w:szCs w:val="22"/>
              </w:rPr>
            </w:pPr>
          </w:p>
        </w:tc>
        <w:tc>
          <w:tcPr>
            <w:tcW w:w="567" w:type="dxa"/>
            <w:shd w:val="clear" w:color="auto" w:fill="auto"/>
            <w:vAlign w:val="center"/>
          </w:tcPr>
          <w:p w:rsidR="00E36F2C" w:rsidRPr="007001F1" w:rsidRDefault="00E36F2C" w:rsidP="007C5563">
            <w:pPr>
              <w:jc w:val="center"/>
              <w:rPr>
                <w:color w:val="000000"/>
                <w:sz w:val="22"/>
                <w:szCs w:val="22"/>
              </w:rPr>
            </w:pPr>
          </w:p>
        </w:tc>
        <w:tc>
          <w:tcPr>
            <w:tcW w:w="776" w:type="dxa"/>
            <w:shd w:val="clear" w:color="auto" w:fill="auto"/>
            <w:vAlign w:val="center"/>
          </w:tcPr>
          <w:p w:rsidR="00E36F2C" w:rsidRPr="007001F1" w:rsidRDefault="00E36F2C" w:rsidP="007C5563">
            <w:pPr>
              <w:jc w:val="center"/>
              <w:rPr>
                <w:color w:val="000000"/>
                <w:sz w:val="22"/>
                <w:szCs w:val="22"/>
              </w:rPr>
            </w:pPr>
          </w:p>
        </w:tc>
        <w:tc>
          <w:tcPr>
            <w:tcW w:w="1775" w:type="dxa"/>
            <w:shd w:val="clear" w:color="auto" w:fill="auto"/>
            <w:vAlign w:val="center"/>
          </w:tcPr>
          <w:p w:rsidR="00E36F2C" w:rsidRPr="007001F1" w:rsidRDefault="00E36F2C" w:rsidP="007C5563">
            <w:pPr>
              <w:jc w:val="center"/>
              <w:rPr>
                <w:color w:val="000000"/>
                <w:sz w:val="22"/>
                <w:szCs w:val="22"/>
              </w:rPr>
            </w:pPr>
          </w:p>
        </w:tc>
      </w:tr>
      <w:tr w:rsidR="00343F01" w:rsidRPr="007001F1" w:rsidTr="00965A58">
        <w:trPr>
          <w:trHeight w:val="300"/>
        </w:trPr>
        <w:tc>
          <w:tcPr>
            <w:tcW w:w="9087" w:type="dxa"/>
            <w:gridSpan w:val="7"/>
            <w:shd w:val="clear" w:color="auto" w:fill="auto"/>
            <w:noWrap/>
            <w:vAlign w:val="center"/>
          </w:tcPr>
          <w:p w:rsidR="00343F01" w:rsidRPr="007001F1" w:rsidRDefault="00343F01" w:rsidP="007C5563">
            <w:pPr>
              <w:jc w:val="both"/>
              <w:rPr>
                <w:b/>
                <w:sz w:val="20"/>
                <w:szCs w:val="20"/>
              </w:rPr>
            </w:pPr>
            <w:r w:rsidRPr="007001F1">
              <w:rPr>
                <w:b/>
                <w:sz w:val="20"/>
                <w:szCs w:val="20"/>
              </w:rPr>
              <w:t>VYJADRENIE</w:t>
            </w:r>
          </w:p>
          <w:p w:rsidR="00343F01" w:rsidRPr="007001F1" w:rsidRDefault="00343F01" w:rsidP="007C5563">
            <w:pPr>
              <w:jc w:val="both"/>
              <w:rPr>
                <w:sz w:val="20"/>
                <w:szCs w:val="20"/>
              </w:rPr>
            </w:pPr>
          </w:p>
          <w:p w:rsidR="00343F01" w:rsidRPr="00A20234" w:rsidRDefault="00343F01"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6"/>
              <w:t>[1]</w:t>
            </w:r>
          </w:p>
          <w:p w:rsidR="00343F01" w:rsidRPr="007001F1" w:rsidRDefault="00343F01" w:rsidP="007C5563">
            <w:pPr>
              <w:rPr>
                <w:b/>
                <w:bCs/>
                <w:color w:val="000000"/>
              </w:rPr>
            </w:pPr>
          </w:p>
        </w:tc>
      </w:tr>
      <w:tr w:rsidR="00343F01" w:rsidRPr="007001F1" w:rsidTr="00965A58">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lastRenderedPageBreak/>
              <w:t>Kontrolu vykonal</w:t>
            </w:r>
            <w:r w:rsidR="00BD759C">
              <w:rPr>
                <w:rStyle w:val="Odkaznapoznmkupodiarou"/>
                <w:b/>
                <w:bCs/>
                <w:sz w:val="22"/>
                <w:szCs w:val="22"/>
              </w:rPr>
              <w:footnoteReference w:customMarkFollows="1" w:id="107"/>
              <w:t>2</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Dátum:</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9087" w:type="dxa"/>
            <w:gridSpan w:val="7"/>
            <w:shd w:val="clear" w:color="auto" w:fill="auto"/>
            <w:noWrap/>
            <w:vAlign w:val="bottom"/>
            <w:hideMark/>
          </w:tcPr>
          <w:p w:rsidR="00343F01" w:rsidRPr="007001F1" w:rsidRDefault="00343F01" w:rsidP="007C5563">
            <w:pPr>
              <w:jc w:val="cente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8"/>
              <w:t>3</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Dátum: </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bl>
    <w:p w:rsidR="007C5563" w:rsidRPr="007001F1" w:rsidRDefault="007C5563"/>
    <w:p w:rsidR="007C5563" w:rsidRPr="007001F1" w:rsidRDefault="007C556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rsidTr="00193C9C">
        <w:trPr>
          <w:trHeight w:val="645"/>
        </w:trPr>
        <w:tc>
          <w:tcPr>
            <w:tcW w:w="9087" w:type="dxa"/>
            <w:gridSpan w:val="7"/>
            <w:shd w:val="clear" w:color="000000" w:fill="60497A"/>
            <w:vAlign w:val="center"/>
            <w:hideMark/>
          </w:tcPr>
          <w:p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39" w:name="KZ_39"/>
            <w:r w:rsidRPr="007001F1">
              <w:rPr>
                <w:b/>
                <w:bCs/>
                <w:color w:val="FFFFFF"/>
              </w:rPr>
              <w:t xml:space="preserve">Zákazka podľa § 117  ZVO - nad </w:t>
            </w:r>
            <w:r w:rsidR="00343F01">
              <w:rPr>
                <w:b/>
                <w:bCs/>
                <w:color w:val="FFFFFF"/>
              </w:rPr>
              <w:t>30</w:t>
            </w:r>
            <w:r w:rsidRPr="007001F1">
              <w:rPr>
                <w:b/>
                <w:bCs/>
                <w:color w:val="FFFFFF"/>
              </w:rPr>
              <w:t>000 EUR - štandardná ex</w:t>
            </w:r>
            <w:r w:rsidR="00343F01">
              <w:rPr>
                <w:b/>
                <w:bCs/>
                <w:color w:val="FFFFFF"/>
              </w:rPr>
              <w:t xml:space="preserve"> </w:t>
            </w:r>
            <w:r w:rsidRPr="007001F1">
              <w:rPr>
                <w:b/>
                <w:bCs/>
                <w:color w:val="FFFFFF"/>
              </w:rPr>
              <w:t>post kontrola</w:t>
            </w:r>
            <w:bookmarkEnd w:id="39"/>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660"/>
        </w:trPr>
        <w:tc>
          <w:tcPr>
            <w:tcW w:w="3559"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193C9C">
        <w:trPr>
          <w:trHeight w:val="33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7C5563" w:rsidRPr="007001F1" w:rsidRDefault="000F623C" w:rsidP="00343F01">
            <w:pPr>
              <w:rPr>
                <w:color w:val="000000"/>
              </w:rPr>
            </w:pPr>
            <w:r w:rsidRPr="007001F1">
              <w:rPr>
                <w:color w:val="000000"/>
                <w:sz w:val="22"/>
                <w:szCs w:val="22"/>
              </w:rPr>
              <w:t>Zákazka s nízkou hodnotou</w:t>
            </w:r>
            <w:r w:rsidR="00E2727F">
              <w:rPr>
                <w:color w:val="000000"/>
                <w:sz w:val="22"/>
                <w:szCs w:val="22"/>
              </w:rPr>
              <w:t xml:space="preserve"> </w:t>
            </w:r>
            <w:r w:rsidR="000C04FA" w:rsidRPr="007001F1">
              <w:rPr>
                <w:color w:val="000000"/>
                <w:sz w:val="22"/>
                <w:szCs w:val="22"/>
              </w:rPr>
              <w:t>-</w:t>
            </w:r>
            <w:r w:rsidR="00E2727F">
              <w:rPr>
                <w:color w:val="000000"/>
                <w:sz w:val="22"/>
                <w:szCs w:val="22"/>
              </w:rPr>
              <w:t xml:space="preserve"> </w:t>
            </w:r>
            <w:r w:rsidRPr="007001F1">
              <w:rPr>
                <w:color w:val="000000"/>
                <w:sz w:val="22"/>
                <w:szCs w:val="22"/>
              </w:rPr>
              <w:t xml:space="preserve">hodnota zákazky </w:t>
            </w:r>
            <w:r w:rsidR="00343F01">
              <w:rPr>
                <w:color w:val="000000"/>
                <w:sz w:val="22"/>
                <w:szCs w:val="22"/>
              </w:rPr>
              <w:t xml:space="preserve">30 </w:t>
            </w:r>
            <w:r w:rsidR="00343F01" w:rsidRPr="007001F1">
              <w:rPr>
                <w:color w:val="000000"/>
                <w:sz w:val="22"/>
                <w:szCs w:val="22"/>
              </w:rPr>
              <w:t xml:space="preserve">000 </w:t>
            </w:r>
            <w:r w:rsidR="007C5563" w:rsidRPr="007001F1">
              <w:rPr>
                <w:color w:val="000000"/>
                <w:sz w:val="22"/>
                <w:szCs w:val="22"/>
              </w:rPr>
              <w:t xml:space="preserve">EUR </w:t>
            </w:r>
            <w:r w:rsidRPr="007001F1">
              <w:rPr>
                <w:color w:val="000000"/>
                <w:sz w:val="22"/>
                <w:szCs w:val="22"/>
              </w:rPr>
              <w:t xml:space="preserve">a vyššia </w:t>
            </w:r>
            <w:r w:rsidR="007C5563" w:rsidRPr="007001F1">
              <w:rPr>
                <w:color w:val="000000"/>
                <w:sz w:val="22"/>
                <w:szCs w:val="22"/>
              </w:rPr>
              <w:t>bez DPH</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7C5563" w:rsidRPr="007001F1" w:rsidRDefault="007C5563" w:rsidP="007C5563">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7C5563" w:rsidRPr="007001F1" w:rsidRDefault="007C5563"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15"/>
        </w:trPr>
        <w:tc>
          <w:tcPr>
            <w:tcW w:w="582"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640805" w:rsidRPr="007001F1" w:rsidTr="00193C9C">
        <w:trPr>
          <w:trHeight w:val="132"/>
        </w:trPr>
        <w:tc>
          <w:tcPr>
            <w:tcW w:w="582" w:type="dxa"/>
            <w:vMerge w:val="restart"/>
            <w:shd w:val="clear" w:color="auto" w:fill="auto"/>
            <w:noWrap/>
            <w:vAlign w:val="center"/>
            <w:hideMark/>
          </w:tcPr>
          <w:p w:rsidR="00640805" w:rsidRPr="007001F1" w:rsidRDefault="00343F01" w:rsidP="007C5563">
            <w:pPr>
              <w:jc w:val="center"/>
              <w:rPr>
                <w:color w:val="000000"/>
              </w:rPr>
            </w:pPr>
            <w:r>
              <w:rPr>
                <w:color w:val="000000"/>
                <w:sz w:val="22"/>
                <w:szCs w:val="22"/>
              </w:rPr>
              <w:t>1</w:t>
            </w:r>
          </w:p>
        </w:tc>
        <w:tc>
          <w:tcPr>
            <w:tcW w:w="4820" w:type="dxa"/>
            <w:gridSpan w:val="2"/>
            <w:shd w:val="clear" w:color="auto" w:fill="auto"/>
            <w:vAlign w:val="center"/>
            <w:hideMark/>
          </w:tcPr>
          <w:p w:rsidR="00A3755D" w:rsidRPr="007001F1" w:rsidRDefault="00640805" w:rsidP="000A0E21">
            <w:pPr>
              <w:jc w:val="both"/>
            </w:pPr>
            <w:r w:rsidRPr="007001F1">
              <w:rPr>
                <w:sz w:val="22"/>
                <w:szCs w:val="22"/>
              </w:rPr>
              <w:t>a) Bola PH</w:t>
            </w:r>
            <w:r w:rsidR="00D5534B" w:rsidRPr="007001F1">
              <w:rPr>
                <w:sz w:val="22"/>
                <w:szCs w:val="22"/>
              </w:rPr>
              <w:t>Z určená ako cena bez DPH?</w:t>
            </w:r>
          </w:p>
        </w:tc>
        <w:tc>
          <w:tcPr>
            <w:tcW w:w="567" w:type="dxa"/>
            <w:shd w:val="clear" w:color="auto" w:fill="auto"/>
            <w:vAlign w:val="center"/>
            <w:hideMark/>
          </w:tcPr>
          <w:p w:rsidR="00640805" w:rsidRPr="007001F1" w:rsidRDefault="00640805" w:rsidP="007C5563">
            <w:pPr>
              <w:jc w:val="center"/>
            </w:pPr>
            <w:r w:rsidRPr="007001F1">
              <w:rPr>
                <w:sz w:val="22"/>
                <w:szCs w:val="22"/>
              </w:rPr>
              <w:t> </w:t>
            </w:r>
          </w:p>
        </w:tc>
        <w:tc>
          <w:tcPr>
            <w:tcW w:w="567" w:type="dxa"/>
            <w:shd w:val="clear" w:color="auto" w:fill="auto"/>
            <w:vAlign w:val="center"/>
            <w:hideMark/>
          </w:tcPr>
          <w:p w:rsidR="00640805" w:rsidRPr="007001F1" w:rsidRDefault="00640805" w:rsidP="007C5563">
            <w:pPr>
              <w:jc w:val="center"/>
            </w:pPr>
            <w:r w:rsidRPr="007001F1">
              <w:rPr>
                <w:sz w:val="22"/>
                <w:szCs w:val="22"/>
              </w:rPr>
              <w:t> </w:t>
            </w:r>
          </w:p>
        </w:tc>
        <w:tc>
          <w:tcPr>
            <w:tcW w:w="776" w:type="dxa"/>
            <w:shd w:val="clear" w:color="auto" w:fill="auto"/>
            <w:vAlign w:val="center"/>
            <w:hideMark/>
          </w:tcPr>
          <w:p w:rsidR="00640805" w:rsidRPr="007001F1" w:rsidRDefault="00640805" w:rsidP="007C5563">
            <w:pPr>
              <w:jc w:val="center"/>
            </w:pPr>
            <w:r w:rsidRPr="007001F1">
              <w:rPr>
                <w:sz w:val="22"/>
                <w:szCs w:val="22"/>
              </w:rPr>
              <w:t> </w:t>
            </w:r>
          </w:p>
        </w:tc>
        <w:tc>
          <w:tcPr>
            <w:tcW w:w="1775" w:type="dxa"/>
            <w:shd w:val="clear" w:color="auto" w:fill="auto"/>
            <w:vAlign w:val="center"/>
            <w:hideMark/>
          </w:tcPr>
          <w:p w:rsidR="00640805" w:rsidRPr="007001F1" w:rsidRDefault="00640805" w:rsidP="007C5563">
            <w:pPr>
              <w:jc w:val="center"/>
            </w:pPr>
            <w:r w:rsidRPr="007001F1">
              <w:rPr>
                <w:sz w:val="22"/>
                <w:szCs w:val="22"/>
              </w:rPr>
              <w:t> </w:t>
            </w:r>
          </w:p>
        </w:tc>
      </w:tr>
      <w:tr w:rsidR="00640805" w:rsidRPr="007001F1" w:rsidTr="00193C9C">
        <w:trPr>
          <w:trHeight w:val="567"/>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b) Bola  PHZ určená na základe údajov a informácií o zákazkách  na rovnaký alebo porovnateľný predmet zákazky,</w:t>
            </w:r>
            <w:r w:rsidR="00343F01">
              <w:rPr>
                <w:color w:val="000000"/>
                <w:sz w:val="22"/>
                <w:szCs w:val="22"/>
              </w:rPr>
              <w:t xml:space="preserve"> prípravnou trhovou konzultáciou,</w:t>
            </w:r>
            <w:r w:rsidR="00343F01" w:rsidRPr="007001F1">
              <w:rPr>
                <w:sz w:val="22"/>
                <w:szCs w:val="22"/>
              </w:rPr>
              <w:t xml:space="preserve"> </w:t>
            </w:r>
            <w:r w:rsidRPr="007001F1">
              <w:rPr>
                <w:sz w:val="22"/>
                <w:szCs w:val="22"/>
              </w:rPr>
              <w:t xml:space="preserve"> r</w:t>
            </w:r>
            <w:r w:rsidR="00CD1E59" w:rsidRPr="007001F1">
              <w:rPr>
                <w:sz w:val="22"/>
                <w:szCs w:val="22"/>
              </w:rPr>
              <w:t>esp. na základe prieskumu trhu</w:t>
            </w:r>
            <w:r w:rsidRPr="007001F1">
              <w:rPr>
                <w:sz w:val="22"/>
                <w:szCs w:val="22"/>
              </w:rPr>
              <w:t>?</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1158"/>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RDefault="00640805" w:rsidP="00A3755D">
            <w:pPr>
              <w:jc w:val="both"/>
            </w:pPr>
            <w:r w:rsidRPr="007001F1">
              <w:rPr>
                <w:sz w:val="22"/>
                <w:szCs w:val="22"/>
              </w:rPr>
              <w:t>c) Bola PHZ určená tak, že zahŕňa:</w:t>
            </w:r>
          </w:p>
          <w:p w:rsidR="00640805" w:rsidRPr="00C66870" w:rsidRDefault="00640805" w:rsidP="00C66870">
            <w:pPr>
              <w:pStyle w:val="Odsekzoznamu"/>
              <w:numPr>
                <w:ilvl w:val="0"/>
                <w:numId w:val="30"/>
              </w:numPr>
              <w:ind w:left="214" w:hanging="142"/>
              <w:jc w:val="both"/>
            </w:pPr>
            <w:r w:rsidRPr="00C66870">
              <w:rPr>
                <w:sz w:val="22"/>
                <w:szCs w:val="22"/>
              </w:rPr>
              <w:t>PHZ všetkých prípadných častí zákazky,</w:t>
            </w:r>
          </w:p>
          <w:p w:rsidR="00640805" w:rsidRPr="00C66870" w:rsidRDefault="00640805" w:rsidP="00C66870">
            <w:pPr>
              <w:pStyle w:val="Odsekzoznamu"/>
              <w:numPr>
                <w:ilvl w:val="0"/>
                <w:numId w:val="30"/>
              </w:numPr>
              <w:ind w:left="214" w:hanging="142"/>
              <w:jc w:val="both"/>
            </w:pPr>
            <w:r w:rsidRPr="00C66870">
              <w:rPr>
                <w:sz w:val="22"/>
                <w:szCs w:val="22"/>
              </w:rPr>
              <w:t xml:space="preserve">hodnotu opakovaných plnení v priebehu kalendárneho roka, </w:t>
            </w:r>
          </w:p>
          <w:p w:rsidR="00640805" w:rsidRPr="00C66870" w:rsidRDefault="00640805" w:rsidP="00C66870">
            <w:pPr>
              <w:pStyle w:val="Odsekzoznamu"/>
              <w:numPr>
                <w:ilvl w:val="0"/>
                <w:numId w:val="30"/>
              </w:numPr>
              <w:ind w:left="214" w:hanging="142"/>
              <w:jc w:val="both"/>
            </w:pPr>
            <w:r w:rsidRPr="00C66870">
              <w:rPr>
                <w:sz w:val="22"/>
                <w:szCs w:val="22"/>
              </w:rPr>
              <w:t>všetky formy opcií a všetky obnovenia zákazky v priebehu kalendárneho roka,</w:t>
            </w:r>
          </w:p>
          <w:p w:rsidR="00640805" w:rsidRPr="00C66870" w:rsidDel="00640805" w:rsidRDefault="00640805" w:rsidP="00C66870">
            <w:pPr>
              <w:pStyle w:val="Odsekzoznamu"/>
              <w:numPr>
                <w:ilvl w:val="0"/>
                <w:numId w:val="30"/>
              </w:numPr>
              <w:ind w:left="214" w:hanging="142"/>
              <w:jc w:val="both"/>
            </w:pPr>
            <w:r w:rsidRPr="00C66870">
              <w:rPr>
                <w:sz w:val="22"/>
                <w:szCs w:val="22"/>
              </w:rPr>
              <w:t xml:space="preserve">predpokladanú hodnotu tovaru alebo služieb, </w:t>
            </w:r>
            <w:r w:rsidRPr="00C66870">
              <w:rPr>
                <w:sz w:val="22"/>
                <w:szCs w:val="22"/>
              </w:rPr>
              <w:lastRenderedPageBreak/>
              <w:t>ktoré verejný obstarávateľ poskytnú dodávateľovi v súvislosti so zákazkou na uskutočnenie stavebných prác, ak sú potrebné na uskutočnenie stavebných prác?</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76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C66870">
            <w:pPr>
              <w:jc w:val="both"/>
            </w:pPr>
            <w:r w:rsidRPr="007001F1">
              <w:rPr>
                <w:sz w:val="22"/>
                <w:szCs w:val="22"/>
              </w:rPr>
              <w:t xml:space="preserve">d) Je </w:t>
            </w:r>
            <w:r w:rsidR="00C66870">
              <w:rPr>
                <w:sz w:val="22"/>
                <w:szCs w:val="22"/>
              </w:rPr>
              <w:t xml:space="preserve">v prípade zákazky na stavebné práce, </w:t>
            </w:r>
            <w:r w:rsidR="00C66870" w:rsidRPr="007001F1">
              <w:rPr>
                <w:sz w:val="22"/>
                <w:szCs w:val="22"/>
              </w:rPr>
              <w:t xml:space="preserve">PHZ </w:t>
            </w:r>
            <w:r w:rsidRPr="007001F1">
              <w:rPr>
                <w:sz w:val="22"/>
                <w:szCs w:val="22"/>
              </w:rPr>
              <w:t xml:space="preserve">stanovená tak, že nezahŕňa PHZ aj </w:t>
            </w:r>
            <w:r w:rsidR="00C66870">
              <w:rPr>
                <w:sz w:val="22"/>
                <w:szCs w:val="22"/>
              </w:rPr>
              <w:t xml:space="preserve">za </w:t>
            </w:r>
            <w:r w:rsidRPr="007001F1">
              <w:rPr>
                <w:sz w:val="22"/>
                <w:szCs w:val="22"/>
              </w:rPr>
              <w:t>dodávku tovaru alebo poskytnutie služieb, ktoré nie sú nevyhnutné na splnenie zmluvy na stavebné práce?</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59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1176"/>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ED7644">
            <w:pPr>
              <w:jc w:val="both"/>
            </w:pPr>
            <w:r w:rsidRPr="007001F1">
              <w:rPr>
                <w:sz w:val="22"/>
                <w:szCs w:val="22"/>
              </w:rPr>
              <w:t>f)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370"/>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g) Bola PHZ platná v čase zač</w:t>
            </w:r>
            <w:r w:rsidR="00A3755D" w:rsidRPr="007001F1">
              <w:rPr>
                <w:sz w:val="22"/>
                <w:szCs w:val="22"/>
              </w:rPr>
              <w:t>atia postupu zadávania zákazky</w:t>
            </w:r>
            <w:r w:rsidR="006E444D">
              <w:rPr>
                <w:color w:val="000000"/>
                <w:sz w:val="22"/>
                <w:szCs w:val="22"/>
              </w:rPr>
              <w:t>, pričom verejný obstarávateľ postupoval v súlade s ustanoveniami Systému riadenia EŠIF upravujúcimi určenie PHZ</w:t>
            </w:r>
            <w:r w:rsidR="00A3755D" w:rsidRPr="007001F1">
              <w:rPr>
                <w:sz w:val="22"/>
                <w:szCs w:val="22"/>
              </w:rPr>
              <w:t>?</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142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RDefault="00640805" w:rsidP="00A3755D">
            <w:pPr>
              <w:jc w:val="both"/>
            </w:pPr>
            <w:r w:rsidRPr="007001F1">
              <w:rPr>
                <w:sz w:val="22"/>
                <w:szCs w:val="22"/>
              </w:rPr>
              <w:t>h) Je PHZ v nadväznosti na hodnotu opakovaných plnení v priebehu kalendárneho roka, resp. počas platnosti zmluvy, ak sa zmluva uzatvára na dlhšie obdobie ako jeden kalendárny rok, nižšia ako:</w:t>
            </w:r>
          </w:p>
          <w:p w:rsidR="00640805" w:rsidRPr="00C66870" w:rsidRDefault="00343F01" w:rsidP="00C66870">
            <w:pPr>
              <w:pStyle w:val="Odsekzoznamu"/>
              <w:numPr>
                <w:ilvl w:val="0"/>
                <w:numId w:val="31"/>
              </w:numPr>
              <w:ind w:left="214" w:hanging="142"/>
              <w:jc w:val="both"/>
            </w:pPr>
            <w:r>
              <w:rPr>
                <w:sz w:val="22"/>
                <w:szCs w:val="22"/>
              </w:rPr>
              <w:t>7</w:t>
            </w:r>
            <w:r w:rsidR="00640805" w:rsidRPr="00C66870">
              <w:rPr>
                <w:sz w:val="22"/>
                <w:szCs w:val="22"/>
              </w:rPr>
              <w:t>0 000 eur, ak ide o zákazku na dodanie tovaru, okrem potravín</w:t>
            </w:r>
            <w:r>
              <w:rPr>
                <w:sz w:val="22"/>
                <w:szCs w:val="22"/>
              </w:rPr>
              <w:t xml:space="preserve"> a </w:t>
            </w:r>
            <w:r w:rsidRPr="00C66870">
              <w:rPr>
                <w:sz w:val="22"/>
                <w:szCs w:val="22"/>
              </w:rPr>
              <w:t xml:space="preserve">zákazku na poskytnutie služby, okrem služby uvedenej v </w:t>
            </w:r>
            <w:hyperlink r:id="rId15" w:anchor="prilohy.priloha-priloha_c_1_k_zakonu_c_343_2015_z_z.oznacenie" w:tooltip="Odkaz na predpis alebo ustanovenie" w:history="1">
              <w:r w:rsidRPr="00C66870">
                <w:rPr>
                  <w:bCs/>
                  <w:sz w:val="22"/>
                  <w:szCs w:val="22"/>
                  <w:u w:val="single"/>
                </w:rPr>
                <w:t>prílohe č. 1</w:t>
              </w:r>
            </w:hyperlink>
            <w:r w:rsidRPr="00C66870">
              <w:rPr>
                <w:sz w:val="22"/>
                <w:szCs w:val="22"/>
              </w:rPr>
              <w:t xml:space="preserve"> ZVO</w:t>
            </w:r>
            <w:r>
              <w:rPr>
                <w:sz w:val="22"/>
                <w:szCs w:val="22"/>
              </w:rPr>
              <w:t>,</w:t>
            </w:r>
          </w:p>
          <w:p w:rsidR="00640805" w:rsidRPr="00C66870" w:rsidRDefault="00343F01" w:rsidP="00C66870">
            <w:pPr>
              <w:pStyle w:val="Odsekzoznamu"/>
              <w:numPr>
                <w:ilvl w:val="0"/>
                <w:numId w:val="31"/>
              </w:numPr>
              <w:ind w:left="214" w:hanging="142"/>
              <w:jc w:val="both"/>
            </w:pPr>
            <w:r>
              <w:rPr>
                <w:sz w:val="22"/>
                <w:szCs w:val="22"/>
              </w:rPr>
              <w:t>18</w:t>
            </w:r>
            <w:r w:rsidR="00640805" w:rsidRPr="00C66870">
              <w:rPr>
                <w:sz w:val="22"/>
                <w:szCs w:val="22"/>
              </w:rPr>
              <w:t>0 000 eur, ak ide o zákazku na uskutočnenie stavebných prác</w:t>
            </w:r>
            <w:r w:rsidR="00B72111" w:rsidRPr="00C66870">
              <w:rPr>
                <w:sz w:val="22"/>
                <w:szCs w:val="22"/>
              </w:rPr>
              <w:t>,</w:t>
            </w:r>
          </w:p>
          <w:p w:rsidR="0038726D" w:rsidRPr="00C66870" w:rsidRDefault="0038726D" w:rsidP="00C66870">
            <w:pPr>
              <w:pStyle w:val="Odsekzoznamu"/>
              <w:numPr>
                <w:ilvl w:val="0"/>
                <w:numId w:val="31"/>
              </w:numPr>
              <w:ind w:left="214" w:hanging="142"/>
              <w:jc w:val="both"/>
            </w:pPr>
            <w:r w:rsidRPr="00C66870">
              <w:rPr>
                <w:sz w:val="22"/>
                <w:szCs w:val="22"/>
              </w:rPr>
              <w:t>2</w:t>
            </w:r>
            <w:r w:rsidR="00343F01">
              <w:rPr>
                <w:sz w:val="22"/>
                <w:szCs w:val="22"/>
              </w:rPr>
              <w:t>6</w:t>
            </w:r>
            <w:r w:rsidRPr="00C66870">
              <w:rPr>
                <w:sz w:val="22"/>
                <w:szCs w:val="22"/>
              </w:rPr>
              <w:t>0 000 eur, ak ide o služby uvedené v prílohe č. 1 ZVO (sociálne služby a iné osobitné služby</w:t>
            </w:r>
            <w:r w:rsidR="00B72111" w:rsidRPr="00C66870">
              <w:rPr>
                <w:sz w:val="22"/>
                <w:szCs w:val="22"/>
              </w:rPr>
              <w:t>),</w:t>
            </w:r>
          </w:p>
          <w:p w:rsidR="00B72111" w:rsidRPr="00FA5F58" w:rsidRDefault="00343F01" w:rsidP="00C66870">
            <w:pPr>
              <w:pStyle w:val="Odsekzoznamu"/>
              <w:numPr>
                <w:ilvl w:val="0"/>
                <w:numId w:val="31"/>
              </w:numPr>
              <w:ind w:left="214" w:hanging="142"/>
              <w:jc w:val="both"/>
            </w:pPr>
            <w:r>
              <w:rPr>
                <w:sz w:val="22"/>
                <w:szCs w:val="22"/>
              </w:rPr>
              <w:t>144</w:t>
            </w:r>
            <w:r w:rsidRPr="00C66870">
              <w:rPr>
                <w:sz w:val="22"/>
                <w:szCs w:val="22"/>
              </w:rPr>
              <w:t> </w:t>
            </w:r>
            <w:r w:rsidR="00B72111" w:rsidRPr="00C66870">
              <w:rPr>
                <w:sz w:val="22"/>
                <w:szCs w:val="22"/>
              </w:rPr>
              <w:t>000 eur,</w:t>
            </w:r>
            <w:r w:rsidR="00392D45">
              <w:rPr>
                <w:sz w:val="22"/>
                <w:szCs w:val="22"/>
              </w:rPr>
              <w:t xml:space="preserve"> resp. 221 000</w:t>
            </w:r>
            <w:r w:rsidR="00B72111" w:rsidRPr="00C66870">
              <w:rPr>
                <w:sz w:val="22"/>
                <w:szCs w:val="22"/>
              </w:rPr>
              <w:t xml:space="preserve"> ak ide o potraviny</w:t>
            </w:r>
            <w:r w:rsidR="00B72111" w:rsidRPr="00FA5F58">
              <w:rPr>
                <w:sz w:val="22"/>
                <w:szCs w:val="22"/>
              </w:rPr>
              <w:t>;</w:t>
            </w:r>
          </w:p>
          <w:p w:rsidR="005B76E7" w:rsidRDefault="005B76E7" w:rsidP="00B72111">
            <w:pPr>
              <w:jc w:val="both"/>
            </w:pPr>
            <w:r>
              <w:rPr>
                <w:sz w:val="22"/>
                <w:szCs w:val="22"/>
              </w:rPr>
              <w:t>V prípade osoby podľa § 8 ZVO</w:t>
            </w:r>
            <w:r w:rsidR="0004341D">
              <w:rPr>
                <w:sz w:val="22"/>
                <w:szCs w:val="22"/>
              </w:rPr>
              <w:t xml:space="preserve"> (ak jej verejný obstarávateľ poskytuje viac ako 50% </w:t>
            </w:r>
            <w:r w:rsidR="0004341D" w:rsidRPr="0004341D">
              <w:rPr>
                <w:sz w:val="22"/>
                <w:szCs w:val="22"/>
              </w:rPr>
              <w:t xml:space="preserve">finančných prostriedkov na dodanie tovaru, na uskutočnenie stavebných prác </w:t>
            </w:r>
            <w:r w:rsidR="0004341D">
              <w:rPr>
                <w:sz w:val="22"/>
                <w:szCs w:val="22"/>
              </w:rPr>
              <w:t>alebo</w:t>
            </w:r>
            <w:r w:rsidR="0004341D" w:rsidRPr="0004341D">
              <w:rPr>
                <w:sz w:val="22"/>
                <w:szCs w:val="22"/>
              </w:rPr>
              <w:t xml:space="preserve"> na poskytnutie služieb</w:t>
            </w:r>
            <w:r w:rsidR="0004341D">
              <w:rPr>
                <w:sz w:val="22"/>
                <w:szCs w:val="22"/>
              </w:rPr>
              <w:t>) PHZ</w:t>
            </w:r>
            <w:r w:rsidR="0004341D" w:rsidRPr="007001F1">
              <w:rPr>
                <w:sz w:val="22"/>
                <w:szCs w:val="22"/>
              </w:rPr>
              <w:t xml:space="preserve"> v nadväznosti na hodnotu opakovaných plnení v priebehu kalendárneho roka, resp. počas platnosti zmluvy, ak sa zmluva uzatvára na dlhšie obdobie ako jeden kalendárny rok</w:t>
            </w:r>
            <w:r w:rsidR="0004341D">
              <w:rPr>
                <w:sz w:val="22"/>
                <w:szCs w:val="22"/>
              </w:rPr>
              <w:t xml:space="preserve">, je </w:t>
            </w:r>
            <w:r>
              <w:rPr>
                <w:sz w:val="22"/>
                <w:szCs w:val="22"/>
              </w:rPr>
              <w:t>nižšia ako:</w:t>
            </w:r>
          </w:p>
          <w:p w:rsidR="005B76E7" w:rsidRPr="0004341D" w:rsidRDefault="00343F01" w:rsidP="0004341D">
            <w:pPr>
              <w:pStyle w:val="Odsekzoznamu"/>
              <w:numPr>
                <w:ilvl w:val="0"/>
                <w:numId w:val="32"/>
              </w:numPr>
              <w:ind w:left="214" w:hanging="142"/>
              <w:jc w:val="both"/>
            </w:pPr>
            <w:r>
              <w:rPr>
                <w:sz w:val="22"/>
                <w:szCs w:val="22"/>
              </w:rPr>
              <w:t>10</w:t>
            </w:r>
            <w:r w:rsidR="005B76E7" w:rsidRPr="0004341D">
              <w:rPr>
                <w:sz w:val="22"/>
                <w:szCs w:val="22"/>
              </w:rPr>
              <w:t>0 000 eur, ak ide o zákazku na dodanie tovaru, okrem potravín</w:t>
            </w:r>
            <w:r>
              <w:rPr>
                <w:sz w:val="22"/>
                <w:szCs w:val="22"/>
              </w:rPr>
              <w:t xml:space="preserve"> a </w:t>
            </w:r>
            <w:r w:rsidRPr="00C66870">
              <w:rPr>
                <w:sz w:val="22"/>
                <w:szCs w:val="22"/>
              </w:rPr>
              <w:t xml:space="preserve">zákazku na poskytnutie služby, okrem služby uvedenej v </w:t>
            </w:r>
            <w:hyperlink r:id="rId16" w:anchor="prilohy.priloha-priloha_c_1_k_zakonu_c_343_2015_z_z.oznacenie" w:tooltip="Odkaz na predpis alebo ustanovenie" w:history="1">
              <w:r w:rsidRPr="00C66870">
                <w:rPr>
                  <w:bCs/>
                  <w:sz w:val="22"/>
                  <w:szCs w:val="22"/>
                  <w:u w:val="single"/>
                </w:rPr>
                <w:t>prílohe č. 1</w:t>
              </w:r>
            </w:hyperlink>
            <w:r w:rsidRPr="00C66870">
              <w:rPr>
                <w:sz w:val="22"/>
                <w:szCs w:val="22"/>
              </w:rPr>
              <w:t xml:space="preserve"> ZVO</w:t>
            </w:r>
            <w:r w:rsidR="005B76E7" w:rsidRPr="0004341D">
              <w:rPr>
                <w:sz w:val="22"/>
                <w:szCs w:val="22"/>
              </w:rPr>
              <w:t>,</w:t>
            </w:r>
          </w:p>
          <w:p w:rsidR="00681103" w:rsidRPr="0004341D" w:rsidRDefault="00343F01" w:rsidP="00FA5F58">
            <w:pPr>
              <w:pStyle w:val="Odsekzoznamu"/>
              <w:numPr>
                <w:ilvl w:val="0"/>
                <w:numId w:val="32"/>
              </w:numPr>
              <w:ind w:left="214" w:hanging="142"/>
              <w:jc w:val="both"/>
            </w:pPr>
            <w:r>
              <w:rPr>
                <w:sz w:val="22"/>
                <w:szCs w:val="22"/>
              </w:rPr>
              <w:t>221</w:t>
            </w:r>
            <w:r w:rsidR="005B76E7" w:rsidRPr="0004341D">
              <w:rPr>
                <w:sz w:val="22"/>
                <w:szCs w:val="22"/>
              </w:rPr>
              <w:t xml:space="preserve"> 000 eur</w:t>
            </w:r>
            <w:r>
              <w:rPr>
                <w:sz w:val="22"/>
                <w:szCs w:val="22"/>
              </w:rPr>
              <w:t xml:space="preserve"> </w:t>
            </w:r>
            <w:r w:rsidR="00681103" w:rsidRPr="0004341D">
              <w:rPr>
                <w:sz w:val="22"/>
                <w:szCs w:val="22"/>
              </w:rPr>
              <w:t>ak ide o zákazku na potraviny,</w:t>
            </w:r>
          </w:p>
          <w:p w:rsidR="005B76E7" w:rsidRPr="0004341D" w:rsidRDefault="00343F01" w:rsidP="0004341D">
            <w:pPr>
              <w:pStyle w:val="Odsekzoznamu"/>
              <w:numPr>
                <w:ilvl w:val="0"/>
                <w:numId w:val="32"/>
              </w:numPr>
              <w:ind w:left="214" w:hanging="142"/>
              <w:jc w:val="both"/>
            </w:pPr>
            <w:r>
              <w:rPr>
                <w:sz w:val="22"/>
                <w:szCs w:val="22"/>
              </w:rPr>
              <w:t>25</w:t>
            </w:r>
            <w:r w:rsidRPr="0004341D">
              <w:rPr>
                <w:sz w:val="22"/>
                <w:szCs w:val="22"/>
              </w:rPr>
              <w:t xml:space="preserve">0 </w:t>
            </w:r>
            <w:r w:rsidR="005B76E7" w:rsidRPr="0004341D">
              <w:rPr>
                <w:sz w:val="22"/>
                <w:szCs w:val="22"/>
              </w:rPr>
              <w:t>000 eur, ak ide o zákazku na uskutočnenie stavebných prác,</w:t>
            </w:r>
          </w:p>
          <w:p w:rsidR="005B76E7" w:rsidRPr="0004341D" w:rsidRDefault="00343F01" w:rsidP="0004341D">
            <w:pPr>
              <w:pStyle w:val="Odsekzoznamu"/>
              <w:numPr>
                <w:ilvl w:val="0"/>
                <w:numId w:val="32"/>
              </w:numPr>
              <w:ind w:left="214" w:hanging="142"/>
              <w:jc w:val="both"/>
            </w:pPr>
            <w:r>
              <w:rPr>
                <w:sz w:val="22"/>
                <w:szCs w:val="22"/>
              </w:rPr>
              <w:t>55</w:t>
            </w:r>
            <w:r w:rsidR="005B76E7" w:rsidRPr="0004341D">
              <w:rPr>
                <w:sz w:val="22"/>
                <w:szCs w:val="22"/>
              </w:rPr>
              <w:t>0 000 eur, ak ide o služby uvedené v prílohe č. 1 ZVO (sociálne služby a iné osobitné služby),</w:t>
            </w:r>
          </w:p>
          <w:p w:rsidR="005B76E7" w:rsidRPr="0004341D" w:rsidDel="00640805" w:rsidRDefault="005B76E7" w:rsidP="00E2727F">
            <w:pPr>
              <w:ind w:left="72"/>
              <w:jc w:val="both"/>
            </w:pP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510"/>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A3755D" w:rsidRPr="007001F1" w:rsidDel="00640805" w:rsidRDefault="00A3755D" w:rsidP="000A0E21">
            <w:pPr>
              <w:jc w:val="both"/>
            </w:pPr>
            <w:r w:rsidRPr="007001F1">
              <w:rPr>
                <w:color w:val="000000"/>
                <w:sz w:val="22"/>
                <w:szCs w:val="22"/>
              </w:rPr>
              <w:t>i)</w:t>
            </w:r>
            <w:r w:rsidR="00640805" w:rsidRPr="007001F1">
              <w:rPr>
                <w:color w:val="000000"/>
                <w:sz w:val="22"/>
                <w:szCs w:val="22"/>
              </w:rPr>
              <w:t>Bola PHZ určená v súlade s ostatnými ustanoveniami §</w:t>
            </w:r>
            <w:r w:rsidR="006E444D">
              <w:rPr>
                <w:color w:val="000000"/>
                <w:sz w:val="22"/>
                <w:szCs w:val="22"/>
              </w:rPr>
              <w:t xml:space="preserve"> </w:t>
            </w:r>
            <w:r w:rsidR="00640805" w:rsidRPr="007001F1">
              <w:rPr>
                <w:color w:val="000000"/>
                <w:sz w:val="22"/>
                <w:szCs w:val="22"/>
              </w:rPr>
              <w:t>6 ZVO</w:t>
            </w:r>
            <w:r w:rsidR="006E444D">
              <w:rPr>
                <w:color w:val="000000"/>
                <w:sz w:val="22"/>
                <w:szCs w:val="22"/>
              </w:rPr>
              <w:t xml:space="preserve"> a v súlade s ustanoveniami Systému riadenia EŠIF</w:t>
            </w:r>
            <w:r w:rsidR="00640805" w:rsidRPr="007001F1">
              <w:rPr>
                <w:color w:val="000000"/>
                <w:sz w:val="22"/>
                <w:szCs w:val="22"/>
              </w:rPr>
              <w:t>?</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BC1C04" w:rsidRPr="007001F1" w:rsidTr="00193C9C">
        <w:trPr>
          <w:trHeight w:val="20"/>
        </w:trPr>
        <w:tc>
          <w:tcPr>
            <w:tcW w:w="582" w:type="dxa"/>
            <w:vMerge w:val="restart"/>
            <w:shd w:val="clear" w:color="auto" w:fill="auto"/>
            <w:noWrap/>
            <w:vAlign w:val="center"/>
            <w:hideMark/>
          </w:tcPr>
          <w:p w:rsidR="00BC1C04" w:rsidRPr="007001F1" w:rsidRDefault="00BC1C04" w:rsidP="007C5563">
            <w:pPr>
              <w:jc w:val="center"/>
              <w:rPr>
                <w:color w:val="000000"/>
              </w:rPr>
            </w:pPr>
            <w:r>
              <w:rPr>
                <w:color w:val="000000"/>
                <w:sz w:val="22"/>
                <w:szCs w:val="22"/>
              </w:rPr>
              <w:t>2</w:t>
            </w:r>
          </w:p>
        </w:tc>
        <w:tc>
          <w:tcPr>
            <w:tcW w:w="4820" w:type="dxa"/>
            <w:gridSpan w:val="2"/>
            <w:shd w:val="clear" w:color="auto" w:fill="auto"/>
            <w:vAlign w:val="center"/>
            <w:hideMark/>
          </w:tcPr>
          <w:p w:rsidR="00BC1C04" w:rsidRPr="007001F1" w:rsidRDefault="00BC1C04" w:rsidP="00A43DB0">
            <w:pPr>
              <w:jc w:val="both"/>
            </w:pPr>
            <w:r>
              <w:rPr>
                <w:sz w:val="22"/>
                <w:szCs w:val="22"/>
              </w:rPr>
              <w:t xml:space="preserve">a) Boli hospodárne </w:t>
            </w:r>
            <w:r w:rsidRPr="007001F1">
              <w:rPr>
                <w:sz w:val="22"/>
                <w:szCs w:val="22"/>
              </w:rPr>
              <w:t xml:space="preserve">vynaložené náklady na predmet </w:t>
            </w:r>
            <w:r w:rsidRPr="007001F1">
              <w:rPr>
                <w:sz w:val="22"/>
                <w:szCs w:val="22"/>
              </w:rPr>
              <w:lastRenderedPageBreak/>
              <w:t>zákazky?</w:t>
            </w:r>
          </w:p>
        </w:tc>
        <w:tc>
          <w:tcPr>
            <w:tcW w:w="567" w:type="dxa"/>
            <w:shd w:val="clear" w:color="auto" w:fill="auto"/>
            <w:vAlign w:val="center"/>
            <w:hideMark/>
          </w:tcPr>
          <w:p w:rsidR="00BC1C04" w:rsidRPr="007001F1" w:rsidRDefault="00BC1C04" w:rsidP="007C5563">
            <w:pPr>
              <w:jc w:val="center"/>
            </w:pPr>
            <w:r w:rsidRPr="007001F1">
              <w:rPr>
                <w:sz w:val="22"/>
                <w:szCs w:val="22"/>
              </w:rPr>
              <w:lastRenderedPageBreak/>
              <w:t> </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776" w:type="dxa"/>
            <w:shd w:val="clear" w:color="auto" w:fill="auto"/>
            <w:vAlign w:val="center"/>
            <w:hideMark/>
          </w:tcPr>
          <w:p w:rsidR="00BC1C04" w:rsidRPr="007001F1" w:rsidRDefault="00BC1C04" w:rsidP="007C5563">
            <w:pPr>
              <w:jc w:val="center"/>
            </w:pPr>
            <w:r w:rsidRPr="007001F1">
              <w:rPr>
                <w:sz w:val="22"/>
                <w:szCs w:val="22"/>
              </w:rPr>
              <w:t> </w:t>
            </w:r>
          </w:p>
        </w:tc>
        <w:tc>
          <w:tcPr>
            <w:tcW w:w="1775" w:type="dxa"/>
            <w:shd w:val="clear" w:color="auto" w:fill="auto"/>
            <w:vAlign w:val="center"/>
            <w:hideMark/>
          </w:tcPr>
          <w:p w:rsidR="00BC1C04" w:rsidRPr="007001F1" w:rsidRDefault="00BC1C04" w:rsidP="007C5563">
            <w:pPr>
              <w:jc w:val="center"/>
            </w:pPr>
            <w:r w:rsidRPr="007001F1">
              <w:rPr>
                <w:sz w:val="22"/>
                <w:szCs w:val="22"/>
              </w:rPr>
              <w:t> </w:t>
            </w:r>
          </w:p>
        </w:tc>
      </w:tr>
      <w:tr w:rsidR="00BC1C04" w:rsidRPr="007001F1" w:rsidTr="00193C9C">
        <w:trPr>
          <w:trHeight w:val="20"/>
        </w:trPr>
        <w:tc>
          <w:tcPr>
            <w:tcW w:w="582" w:type="dxa"/>
            <w:vMerge/>
            <w:shd w:val="clear" w:color="auto" w:fill="auto"/>
            <w:noWrap/>
            <w:vAlign w:val="center"/>
          </w:tcPr>
          <w:p w:rsidR="00BC1C04" w:rsidRPr="007001F1" w:rsidDel="00343F01" w:rsidRDefault="00BC1C04" w:rsidP="007C5563">
            <w:pPr>
              <w:jc w:val="center"/>
              <w:rPr>
                <w:color w:val="000000"/>
                <w:sz w:val="22"/>
                <w:szCs w:val="22"/>
              </w:rPr>
            </w:pPr>
          </w:p>
        </w:tc>
        <w:tc>
          <w:tcPr>
            <w:tcW w:w="4820" w:type="dxa"/>
            <w:gridSpan w:val="2"/>
            <w:shd w:val="clear" w:color="auto" w:fill="auto"/>
            <w:vAlign w:val="center"/>
          </w:tcPr>
          <w:p w:rsidR="00BC1C04" w:rsidRPr="007001F1" w:rsidDel="00A43DB0" w:rsidRDefault="00BC1C04" w:rsidP="00A43DB0">
            <w:pPr>
              <w:jc w:val="both"/>
              <w:rPr>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7C5563">
            <w:pPr>
              <w:jc w:val="center"/>
              <w:rPr>
                <w:sz w:val="22"/>
                <w:szCs w:val="22"/>
              </w:rPr>
            </w:pPr>
          </w:p>
        </w:tc>
        <w:tc>
          <w:tcPr>
            <w:tcW w:w="567" w:type="dxa"/>
            <w:shd w:val="clear" w:color="auto" w:fill="auto"/>
            <w:vAlign w:val="center"/>
          </w:tcPr>
          <w:p w:rsidR="00BC1C04" w:rsidRPr="007001F1" w:rsidRDefault="00BC1C04" w:rsidP="007C5563">
            <w:pPr>
              <w:jc w:val="center"/>
              <w:rPr>
                <w:sz w:val="22"/>
                <w:szCs w:val="22"/>
              </w:rPr>
            </w:pPr>
          </w:p>
        </w:tc>
        <w:tc>
          <w:tcPr>
            <w:tcW w:w="776" w:type="dxa"/>
            <w:shd w:val="clear" w:color="auto" w:fill="auto"/>
            <w:vAlign w:val="center"/>
          </w:tcPr>
          <w:p w:rsidR="00BC1C04" w:rsidRPr="007001F1" w:rsidRDefault="00BC1C04" w:rsidP="007C5563">
            <w:pPr>
              <w:jc w:val="center"/>
              <w:rPr>
                <w:sz w:val="22"/>
                <w:szCs w:val="22"/>
              </w:rPr>
            </w:pPr>
          </w:p>
        </w:tc>
        <w:tc>
          <w:tcPr>
            <w:tcW w:w="1775" w:type="dxa"/>
            <w:shd w:val="clear" w:color="auto" w:fill="auto"/>
            <w:vAlign w:val="center"/>
          </w:tcPr>
          <w:p w:rsidR="00BC1C04" w:rsidRPr="007001F1" w:rsidRDefault="00BC1C04"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087F73" w:rsidRPr="007001F1" w:rsidTr="00193C9C">
        <w:trPr>
          <w:trHeight w:val="20"/>
        </w:trPr>
        <w:tc>
          <w:tcPr>
            <w:tcW w:w="582" w:type="dxa"/>
            <w:shd w:val="clear" w:color="auto" w:fill="auto"/>
            <w:noWrap/>
            <w:vAlign w:val="center"/>
          </w:tcPr>
          <w:p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rsidR="00087F73" w:rsidRPr="007001F1" w:rsidRDefault="00087F73" w:rsidP="007C5563">
            <w:pPr>
              <w:jc w:val="center"/>
            </w:pPr>
          </w:p>
        </w:tc>
        <w:tc>
          <w:tcPr>
            <w:tcW w:w="567" w:type="dxa"/>
            <w:shd w:val="clear" w:color="auto" w:fill="auto"/>
            <w:vAlign w:val="center"/>
          </w:tcPr>
          <w:p w:rsidR="00087F73" w:rsidRPr="007001F1" w:rsidRDefault="00087F73" w:rsidP="007C5563">
            <w:pPr>
              <w:jc w:val="center"/>
            </w:pPr>
          </w:p>
        </w:tc>
        <w:tc>
          <w:tcPr>
            <w:tcW w:w="776" w:type="dxa"/>
            <w:shd w:val="clear" w:color="auto" w:fill="auto"/>
            <w:vAlign w:val="center"/>
          </w:tcPr>
          <w:p w:rsidR="00087F73" w:rsidRPr="007001F1" w:rsidRDefault="00087F73" w:rsidP="007C5563">
            <w:pPr>
              <w:jc w:val="center"/>
            </w:pPr>
          </w:p>
        </w:tc>
        <w:tc>
          <w:tcPr>
            <w:tcW w:w="1775" w:type="dxa"/>
            <w:shd w:val="clear" w:color="auto" w:fill="auto"/>
            <w:vAlign w:val="center"/>
          </w:tcPr>
          <w:p w:rsidR="00087F73" w:rsidRPr="007001F1" w:rsidRDefault="00087F73"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5</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Zaslal prijímateľ v ten istý deň ako zverejnil výzvu na súťaž na svojom webovom sídle, informáciu o tomto zverejnení aj na osobitný </w:t>
            </w:r>
            <w:r w:rsidR="00756F96">
              <w:rPr>
                <w:sz w:val="22"/>
                <w:szCs w:val="22"/>
              </w:rPr>
              <w:t>e-</w:t>
            </w:r>
            <w:r w:rsidRPr="007001F1">
              <w:rPr>
                <w:sz w:val="22"/>
                <w:szCs w:val="22"/>
              </w:rPr>
              <w:t>mailový kontakt</w:t>
            </w:r>
            <w:r w:rsidR="00756F96">
              <w:rPr>
                <w:sz w:val="22"/>
                <w:szCs w:val="22"/>
              </w:rPr>
              <w:t xml:space="preserve"> CKO</w:t>
            </w:r>
            <w:r w:rsidR="00343F01">
              <w:rPr>
                <w:sz w:val="22"/>
                <w:szCs w:val="22"/>
              </w:rPr>
              <w:t xml:space="preserve"> </w:t>
            </w:r>
            <w:hyperlink r:id="rId17" w:history="1">
              <w:r w:rsidR="00ED7644" w:rsidRPr="00567CB4">
                <w:rPr>
                  <w:rStyle w:val="Hypertextovprepojenie"/>
                  <w:sz w:val="22"/>
                  <w:szCs w:val="22"/>
                </w:rPr>
                <w:t>zakazkycko@vlada.gov.sk</w:t>
              </w:r>
            </w:hyperlink>
            <w:r w:rsidRPr="007001F1">
              <w:rPr>
                <w:sz w:val="22"/>
                <w:szCs w:val="22"/>
              </w:rPr>
              <w:t>?</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Zaslal  prijímateľ  súčasne so zverejnením výzvy na súťaž a jej zaslaním na zverejnenie CKO</w:t>
            </w:r>
            <w:r w:rsidR="00756F96">
              <w:rPr>
                <w:sz w:val="22"/>
                <w:szCs w:val="22"/>
              </w:rPr>
              <w:t>,</w:t>
            </w:r>
            <w:r w:rsidRPr="007001F1">
              <w:rPr>
                <w:sz w:val="22"/>
                <w:szCs w:val="22"/>
              </w:rPr>
              <w:t xml:space="preserve"> zároveň túto výzvu minimálne</w:t>
            </w:r>
            <w:r w:rsidR="00E26AF3" w:rsidRPr="007001F1">
              <w:rPr>
                <w:sz w:val="22"/>
                <w:szCs w:val="22"/>
              </w:rPr>
              <w:t xml:space="preserve"> trom</w:t>
            </w:r>
            <w:r w:rsidRPr="007001F1">
              <w:rPr>
                <w:sz w:val="22"/>
                <w:szCs w:val="22"/>
              </w:rPr>
              <w:t xml:space="preserve"> vybraným záujemcom?</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6E2FCF" w:rsidRPr="007001F1" w:rsidTr="00193C9C">
        <w:trPr>
          <w:trHeight w:val="20"/>
        </w:trPr>
        <w:tc>
          <w:tcPr>
            <w:tcW w:w="582" w:type="dxa"/>
            <w:shd w:val="clear" w:color="auto" w:fill="auto"/>
            <w:noWrap/>
            <w:vAlign w:val="center"/>
          </w:tcPr>
          <w:p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rsidR="006E2FCF" w:rsidRPr="007001F1" w:rsidRDefault="006E2FCF" w:rsidP="00A3755D">
            <w:pPr>
              <w:jc w:val="both"/>
            </w:pPr>
            <w:r w:rsidRPr="007001F1">
              <w:rPr>
                <w:sz w:val="22"/>
                <w:szCs w:val="22"/>
              </w:rPr>
              <w:t xml:space="preserve">Bola zverejnená výzva na súťaž na webovom sídle prijímateľa </w:t>
            </w:r>
            <w:r w:rsidR="00343F01">
              <w:rPr>
                <w:sz w:val="22"/>
                <w:szCs w:val="22"/>
              </w:rPr>
              <w:t xml:space="preserve">alebo  na inom vhodnom mieste </w:t>
            </w:r>
            <w:r w:rsidRPr="007001F1">
              <w:rPr>
                <w:sz w:val="22"/>
                <w:szCs w:val="22"/>
              </w:rPr>
              <w:t xml:space="preserve">minimálne </w:t>
            </w:r>
            <w:r w:rsidR="000E236A">
              <w:rPr>
                <w:sz w:val="22"/>
                <w:szCs w:val="22"/>
              </w:rPr>
              <w:t xml:space="preserve">celých </w:t>
            </w:r>
            <w:r w:rsidRPr="007001F1">
              <w:rPr>
                <w:sz w:val="22"/>
                <w:szCs w:val="22"/>
              </w:rPr>
              <w:t xml:space="preserve">5 pracovných dní </w:t>
            </w:r>
            <w:r w:rsidR="00343F01">
              <w:rPr>
                <w:sz w:val="22"/>
                <w:szCs w:val="22"/>
              </w:rPr>
              <w:t>v prípade zákaziek na tovary a poskytnutie služieb a minimálne celých</w:t>
            </w:r>
            <w:r w:rsidR="00343F01" w:rsidRPr="007001F1">
              <w:rPr>
                <w:sz w:val="22"/>
                <w:szCs w:val="22"/>
              </w:rPr>
              <w:t xml:space="preserve"> </w:t>
            </w:r>
            <w:r w:rsidR="00343F01">
              <w:rPr>
                <w:sz w:val="22"/>
                <w:szCs w:val="22"/>
              </w:rPr>
              <w:t xml:space="preserve">7 pracovných dní v prípade zákaziek na uskutočnenie stavebných prác </w:t>
            </w:r>
            <w:r w:rsidRPr="007001F1">
              <w:rPr>
                <w:sz w:val="22"/>
                <w:szCs w:val="22"/>
              </w:rPr>
              <w:t>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rsidR="006E2FCF" w:rsidRPr="007001F1" w:rsidRDefault="006E2FCF" w:rsidP="007C5563">
            <w:pPr>
              <w:jc w:val="center"/>
            </w:pPr>
          </w:p>
        </w:tc>
        <w:tc>
          <w:tcPr>
            <w:tcW w:w="567" w:type="dxa"/>
            <w:shd w:val="clear" w:color="auto" w:fill="auto"/>
            <w:vAlign w:val="center"/>
          </w:tcPr>
          <w:p w:rsidR="006E2FCF" w:rsidRPr="007001F1" w:rsidRDefault="006E2FCF" w:rsidP="007C5563">
            <w:pPr>
              <w:jc w:val="center"/>
            </w:pPr>
          </w:p>
        </w:tc>
        <w:tc>
          <w:tcPr>
            <w:tcW w:w="776" w:type="dxa"/>
            <w:shd w:val="clear" w:color="auto" w:fill="auto"/>
            <w:vAlign w:val="center"/>
          </w:tcPr>
          <w:p w:rsidR="006E2FCF" w:rsidRPr="007001F1" w:rsidRDefault="006E2FCF" w:rsidP="007C5563">
            <w:pPr>
              <w:jc w:val="center"/>
            </w:pPr>
          </w:p>
        </w:tc>
        <w:tc>
          <w:tcPr>
            <w:tcW w:w="1775" w:type="dxa"/>
            <w:shd w:val="clear" w:color="auto" w:fill="auto"/>
            <w:vAlign w:val="center"/>
          </w:tcPr>
          <w:p w:rsidR="006E2FCF" w:rsidRPr="007001F1" w:rsidRDefault="006E2FCF" w:rsidP="007C5563">
            <w:pPr>
              <w:jc w:val="center"/>
            </w:pPr>
          </w:p>
        </w:tc>
      </w:tr>
      <w:tr w:rsidR="008F3740" w:rsidRPr="007001F1" w:rsidTr="00193C9C">
        <w:trPr>
          <w:trHeight w:val="682"/>
        </w:trPr>
        <w:tc>
          <w:tcPr>
            <w:tcW w:w="582" w:type="dxa"/>
            <w:shd w:val="clear" w:color="auto" w:fill="auto"/>
            <w:noWrap/>
            <w:vAlign w:val="center"/>
          </w:tcPr>
          <w:p w:rsidR="008F3740" w:rsidRPr="007001F1" w:rsidDel="00154B4F" w:rsidRDefault="00343F01" w:rsidP="007C5563">
            <w:pPr>
              <w:jc w:val="center"/>
              <w:rPr>
                <w:color w:val="000000"/>
              </w:rPr>
            </w:pPr>
            <w:r>
              <w:rPr>
                <w:color w:val="000000"/>
                <w:sz w:val="22"/>
                <w:szCs w:val="22"/>
              </w:rPr>
              <w:t>8</w:t>
            </w:r>
          </w:p>
        </w:tc>
        <w:tc>
          <w:tcPr>
            <w:tcW w:w="4820" w:type="dxa"/>
            <w:gridSpan w:val="2"/>
            <w:shd w:val="clear" w:color="auto" w:fill="auto"/>
            <w:vAlign w:val="center"/>
          </w:tcPr>
          <w:p w:rsidR="008F3740" w:rsidRPr="007001F1" w:rsidRDefault="008F3740" w:rsidP="003B2F00">
            <w:pPr>
              <w:jc w:val="both"/>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w:t>
            </w:r>
            <w:r w:rsidR="003B2F00">
              <w:rPr>
                <w:sz w:val="22"/>
                <w:szCs w:val="22"/>
              </w:rPr>
              <w:t xml:space="preserve">poskytovať </w:t>
            </w:r>
            <w:r w:rsidRPr="007001F1">
              <w:rPr>
                <w:sz w:val="22"/>
                <w:szCs w:val="22"/>
              </w:rPr>
              <w:t xml:space="preserve">službu, </w:t>
            </w:r>
            <w:r w:rsidR="003B2F00" w:rsidRPr="007001F1">
              <w:rPr>
                <w:sz w:val="22"/>
                <w:szCs w:val="22"/>
              </w:rPr>
              <w:t xml:space="preserve">dodávať </w:t>
            </w:r>
            <w:r w:rsidRPr="007001F1">
              <w:rPr>
                <w:sz w:val="22"/>
                <w:szCs w:val="22"/>
              </w:rPr>
              <w:t>tovar alebo</w:t>
            </w:r>
            <w:r w:rsidR="003B2F00">
              <w:rPr>
                <w:sz w:val="22"/>
                <w:szCs w:val="22"/>
              </w:rPr>
              <w:t xml:space="preserve"> uskutočňovať</w:t>
            </w:r>
            <w:r w:rsidRPr="007001F1">
              <w:rPr>
                <w:sz w:val="22"/>
                <w:szCs w:val="22"/>
              </w:rPr>
              <w:t xml:space="preserve"> prácu v rozsahu predmetu zákazky</w:t>
            </w:r>
            <w:r w:rsidR="00FA5F58">
              <w:rPr>
                <w:sz w:val="22"/>
                <w:szCs w:val="22"/>
              </w:rPr>
              <w:t xml:space="preserve"> </w:t>
            </w:r>
            <w:r w:rsidR="00FA5F58" w:rsidRPr="00CF22A0">
              <w:rPr>
                <w:sz w:val="22"/>
                <w:szCs w:val="22"/>
              </w:rPr>
              <w:t xml:space="preserve">a ktoré nemajú </w:t>
            </w:r>
            <w:r w:rsidR="00BF1B08" w:rsidRPr="00CF22A0">
              <w:rPr>
                <w:sz w:val="22"/>
                <w:szCs w:val="22"/>
              </w:rPr>
              <w:t>uložený zákaz účasti vo verejnom obstarávaní potvrdený konečným rozhodnutím v Slovenskej republike alebo v štáte sídla, miesta podnikania alebo obvyklého pobytu</w:t>
            </w:r>
            <w:r w:rsidRPr="007001F1">
              <w:rPr>
                <w:sz w:val="22"/>
                <w:szCs w:val="22"/>
              </w:rPr>
              <w:t>?</w:t>
            </w:r>
          </w:p>
        </w:tc>
        <w:tc>
          <w:tcPr>
            <w:tcW w:w="567" w:type="dxa"/>
            <w:shd w:val="clear" w:color="auto" w:fill="auto"/>
            <w:vAlign w:val="center"/>
          </w:tcPr>
          <w:p w:rsidR="008F3740" w:rsidRPr="007001F1" w:rsidRDefault="008F3740" w:rsidP="007C5563">
            <w:pPr>
              <w:jc w:val="center"/>
            </w:pPr>
          </w:p>
        </w:tc>
        <w:tc>
          <w:tcPr>
            <w:tcW w:w="567" w:type="dxa"/>
            <w:shd w:val="clear" w:color="auto" w:fill="auto"/>
            <w:vAlign w:val="center"/>
          </w:tcPr>
          <w:p w:rsidR="008F3740" w:rsidRPr="007001F1" w:rsidRDefault="008F3740" w:rsidP="007C5563">
            <w:pPr>
              <w:jc w:val="center"/>
            </w:pPr>
          </w:p>
        </w:tc>
        <w:tc>
          <w:tcPr>
            <w:tcW w:w="776" w:type="dxa"/>
            <w:shd w:val="clear" w:color="auto" w:fill="auto"/>
            <w:vAlign w:val="center"/>
          </w:tcPr>
          <w:p w:rsidR="008F3740" w:rsidRPr="007001F1" w:rsidRDefault="008F3740" w:rsidP="007C5563">
            <w:pPr>
              <w:jc w:val="center"/>
            </w:pPr>
          </w:p>
        </w:tc>
        <w:tc>
          <w:tcPr>
            <w:tcW w:w="1775" w:type="dxa"/>
            <w:shd w:val="clear" w:color="auto" w:fill="auto"/>
            <w:vAlign w:val="center"/>
          </w:tcPr>
          <w:p w:rsidR="008F3740" w:rsidRPr="007001F1" w:rsidRDefault="008F3740" w:rsidP="007C5563">
            <w:pPr>
              <w:jc w:val="center"/>
            </w:pPr>
          </w:p>
        </w:tc>
      </w:tr>
      <w:tr w:rsidR="00530834" w:rsidRPr="007001F1" w:rsidTr="00193C9C">
        <w:trPr>
          <w:trHeight w:val="370"/>
        </w:trPr>
        <w:tc>
          <w:tcPr>
            <w:tcW w:w="582" w:type="dxa"/>
            <w:vMerge w:val="restart"/>
            <w:shd w:val="clear" w:color="auto" w:fill="auto"/>
            <w:noWrap/>
            <w:vAlign w:val="center"/>
            <w:hideMark/>
          </w:tcPr>
          <w:p w:rsidR="00530834" w:rsidRPr="007001F1" w:rsidRDefault="00343F01" w:rsidP="007C5563">
            <w:pPr>
              <w:jc w:val="center"/>
              <w:rPr>
                <w:color w:val="000000"/>
              </w:rPr>
            </w:pPr>
            <w:r>
              <w:rPr>
                <w:color w:val="000000"/>
                <w:sz w:val="22"/>
                <w:szCs w:val="22"/>
              </w:rPr>
              <w:t>9</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278"/>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Systémom riadenia EŠIF?</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A5512F" w:rsidRPr="007001F1" w:rsidTr="00193C9C">
        <w:trPr>
          <w:trHeight w:val="590"/>
        </w:trPr>
        <w:tc>
          <w:tcPr>
            <w:tcW w:w="582" w:type="dxa"/>
            <w:shd w:val="clear" w:color="auto" w:fill="auto"/>
            <w:noWrap/>
            <w:vAlign w:val="center"/>
          </w:tcPr>
          <w:p w:rsidR="00A5512F" w:rsidRPr="007001F1" w:rsidRDefault="00A5512F" w:rsidP="00343F01">
            <w:pPr>
              <w:jc w:val="center"/>
              <w:rPr>
                <w:color w:val="000000"/>
              </w:rPr>
            </w:pPr>
            <w:r>
              <w:rPr>
                <w:color w:val="000000"/>
                <w:sz w:val="22"/>
                <w:szCs w:val="22"/>
              </w:rPr>
              <w:t>1</w:t>
            </w:r>
            <w:r w:rsidR="00343F01">
              <w:rPr>
                <w:color w:val="000000"/>
                <w:sz w:val="22"/>
                <w:szCs w:val="22"/>
              </w:rPr>
              <w:t>0</w:t>
            </w:r>
          </w:p>
        </w:tc>
        <w:tc>
          <w:tcPr>
            <w:tcW w:w="4820" w:type="dxa"/>
            <w:gridSpan w:val="2"/>
            <w:shd w:val="clear" w:color="auto" w:fill="auto"/>
            <w:vAlign w:val="center"/>
          </w:tcPr>
          <w:p w:rsidR="00A5512F" w:rsidRPr="007001F1" w:rsidRDefault="00A5512F" w:rsidP="003B6D91">
            <w:pPr>
              <w:jc w:val="both"/>
            </w:pPr>
            <w:r w:rsidRPr="00A5512F">
              <w:rPr>
                <w:sz w:val="22"/>
                <w:szCs w:val="22"/>
              </w:rPr>
              <w:t>Oznámil verejný obstarávateľ písomne (elektronicky)  všetkým uchádzačom, ktor</w:t>
            </w:r>
            <w:r w:rsidR="003B6D91">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p>
        </w:tc>
        <w:tc>
          <w:tcPr>
            <w:tcW w:w="567" w:type="dxa"/>
            <w:shd w:val="clear" w:color="auto" w:fill="auto"/>
            <w:vAlign w:val="center"/>
          </w:tcPr>
          <w:p w:rsidR="00A5512F" w:rsidRPr="007001F1" w:rsidRDefault="00A5512F" w:rsidP="007C5563">
            <w:pPr>
              <w:jc w:val="center"/>
            </w:pPr>
          </w:p>
        </w:tc>
        <w:tc>
          <w:tcPr>
            <w:tcW w:w="567" w:type="dxa"/>
            <w:shd w:val="clear" w:color="auto" w:fill="auto"/>
            <w:vAlign w:val="center"/>
          </w:tcPr>
          <w:p w:rsidR="00A5512F" w:rsidRPr="007001F1" w:rsidRDefault="00A5512F" w:rsidP="007C5563">
            <w:pPr>
              <w:jc w:val="center"/>
            </w:pPr>
          </w:p>
        </w:tc>
        <w:tc>
          <w:tcPr>
            <w:tcW w:w="776" w:type="dxa"/>
            <w:shd w:val="clear" w:color="auto" w:fill="auto"/>
            <w:vAlign w:val="center"/>
          </w:tcPr>
          <w:p w:rsidR="00A5512F" w:rsidRPr="007001F1" w:rsidRDefault="00A5512F" w:rsidP="007C5563">
            <w:pPr>
              <w:jc w:val="center"/>
            </w:pPr>
          </w:p>
        </w:tc>
        <w:tc>
          <w:tcPr>
            <w:tcW w:w="1775" w:type="dxa"/>
            <w:shd w:val="clear" w:color="auto" w:fill="auto"/>
            <w:vAlign w:val="center"/>
          </w:tcPr>
          <w:p w:rsidR="00A5512F" w:rsidRPr="007001F1" w:rsidRDefault="00A5512F"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1</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Výsledok súťaže je založený na písomnom zmluvnom vzťahu?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2</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154B4F">
            <w:pPr>
              <w:jc w:val="center"/>
              <w:rPr>
                <w:color w:val="000000"/>
              </w:rPr>
            </w:pPr>
            <w:r w:rsidRPr="007001F1">
              <w:rPr>
                <w:color w:val="000000"/>
                <w:sz w:val="22"/>
                <w:szCs w:val="22"/>
              </w:rPr>
              <w:t>1</w:t>
            </w:r>
            <w:r w:rsidR="00343F01">
              <w:rPr>
                <w:color w:val="000000"/>
                <w:sz w:val="22"/>
                <w:szCs w:val="22"/>
              </w:rPr>
              <w:t>3</w:t>
            </w:r>
          </w:p>
        </w:tc>
        <w:tc>
          <w:tcPr>
            <w:tcW w:w="4820" w:type="dxa"/>
            <w:gridSpan w:val="2"/>
            <w:shd w:val="clear" w:color="auto" w:fill="auto"/>
            <w:vAlign w:val="center"/>
            <w:hideMark/>
          </w:tcPr>
          <w:p w:rsidR="007C5563" w:rsidRPr="00A04031" w:rsidRDefault="00E26AF3" w:rsidP="00A3755D">
            <w:pPr>
              <w:jc w:val="both"/>
            </w:pPr>
            <w:r w:rsidRPr="00A04031">
              <w:rPr>
                <w:sz w:val="22"/>
                <w:szCs w:val="22"/>
              </w:rPr>
              <w:t>Boli dodržané princípy v zmysle § 10 ods. 2 ZVO?</w:t>
            </w:r>
            <w:r w:rsidR="00E2727F">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pPr>
              <w:jc w:val="center"/>
              <w:rPr>
                <w:color w:val="000000"/>
              </w:rPr>
            </w:pPr>
            <w:r w:rsidRPr="007001F1">
              <w:rPr>
                <w:color w:val="000000"/>
                <w:sz w:val="22"/>
                <w:szCs w:val="22"/>
              </w:rPr>
              <w:t>1</w:t>
            </w:r>
            <w:r w:rsidR="00343F01">
              <w:rPr>
                <w:color w:val="000000"/>
                <w:sz w:val="22"/>
                <w:szCs w:val="22"/>
              </w:rPr>
              <w:t>4</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Bol zamestnanec vykonávajúci kontrolu </w:t>
            </w:r>
            <w:r w:rsidRPr="007001F1">
              <w:rPr>
                <w:sz w:val="22"/>
                <w:szCs w:val="22"/>
              </w:rPr>
              <w:lastRenderedPageBreak/>
              <w:t>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pPr>
            <w:r w:rsidRPr="007001F1">
              <w:rPr>
                <w:sz w:val="22"/>
                <w:szCs w:val="22"/>
              </w:rPr>
              <w:lastRenderedPageBreak/>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530834" w:rsidRPr="007001F1" w:rsidTr="00193C9C">
        <w:trPr>
          <w:trHeight w:val="408"/>
        </w:trPr>
        <w:tc>
          <w:tcPr>
            <w:tcW w:w="582" w:type="dxa"/>
            <w:vMerge w:val="restart"/>
            <w:shd w:val="clear" w:color="auto" w:fill="auto"/>
            <w:noWrap/>
            <w:vAlign w:val="center"/>
            <w:hideMark/>
          </w:tcPr>
          <w:p w:rsidR="00530834" w:rsidRPr="007001F1" w:rsidRDefault="00530834">
            <w:pPr>
              <w:jc w:val="center"/>
              <w:rPr>
                <w:color w:val="000000"/>
              </w:rPr>
            </w:pPr>
            <w:r w:rsidRPr="007001F1">
              <w:rPr>
                <w:color w:val="000000"/>
                <w:sz w:val="22"/>
                <w:szCs w:val="22"/>
              </w:rPr>
              <w:lastRenderedPageBreak/>
              <w:t>1</w:t>
            </w:r>
            <w:r w:rsidR="00343F01">
              <w:rPr>
                <w:color w:val="000000"/>
                <w:sz w:val="22"/>
                <w:szCs w:val="22"/>
              </w:rPr>
              <w:t>5</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Nebol pri zadávaní zákazky identifikovaný k</w:t>
            </w:r>
            <w:r w:rsidR="00A3755D" w:rsidRPr="007001F1">
              <w:rPr>
                <w:sz w:val="22"/>
                <w:szCs w:val="22"/>
              </w:rPr>
              <w:t>onflikt záujmov podľa § 23 ZVO?</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b) Boli v prípade konfliktu záujmov prijaté primerané opatrenia a vykonaná ná</w:t>
            </w:r>
            <w:r w:rsidR="00A3755D" w:rsidRPr="007001F1">
              <w:rPr>
                <w:sz w:val="22"/>
                <w:szCs w:val="22"/>
              </w:rPr>
              <w:t>prav</w:t>
            </w:r>
            <w:r w:rsidR="007A713A">
              <w:rPr>
                <w:sz w:val="22"/>
                <w:szCs w:val="22"/>
              </w:rPr>
              <w:t>a</w:t>
            </w:r>
            <w:r w:rsidR="00A3755D" w:rsidRPr="007001F1">
              <w:rPr>
                <w:sz w:val="22"/>
                <w:szCs w:val="22"/>
              </w:rPr>
              <w:t xml:space="preserve"> v zmysle § 23 ods. 5 ZVO?</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530834" w:rsidRPr="007001F1" w:rsidTr="00193C9C">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154B4F" w:rsidP="00087F73">
            <w:pPr>
              <w:jc w:val="center"/>
              <w:rPr>
                <w:color w:val="000000"/>
              </w:rPr>
            </w:pPr>
            <w:r w:rsidRPr="007001F1">
              <w:rPr>
                <w:color w:val="000000"/>
                <w:sz w:val="22"/>
                <w:szCs w:val="22"/>
              </w:rPr>
              <w:t>1</w:t>
            </w:r>
            <w:r w:rsidR="00343F01">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C62314" w:rsidRPr="007001F1" w:rsidTr="00193C9C">
        <w:trPr>
          <w:trHeight w:val="20"/>
        </w:trPr>
        <w:tc>
          <w:tcPr>
            <w:tcW w:w="582" w:type="dxa"/>
            <w:vMerge w:val="restart"/>
            <w:shd w:val="clear" w:color="auto" w:fill="auto"/>
            <w:noWrap/>
            <w:vAlign w:val="center"/>
          </w:tcPr>
          <w:p w:rsidR="00C62314" w:rsidRPr="007001F1" w:rsidRDefault="00C62314" w:rsidP="00343F01">
            <w:pPr>
              <w:jc w:val="center"/>
              <w:rPr>
                <w:color w:val="000000"/>
              </w:rPr>
            </w:pPr>
            <w:r w:rsidRPr="007001F1">
              <w:rPr>
                <w:color w:val="000000"/>
                <w:sz w:val="22"/>
                <w:szCs w:val="22"/>
              </w:rPr>
              <w:t>1</w:t>
            </w:r>
            <w:r w:rsidR="00343F01">
              <w:rPr>
                <w:color w:val="000000"/>
                <w:sz w:val="22"/>
                <w:szCs w:val="22"/>
              </w:rPr>
              <w:t>7</w:t>
            </w:r>
          </w:p>
        </w:tc>
        <w:tc>
          <w:tcPr>
            <w:tcW w:w="4820" w:type="dxa"/>
            <w:gridSpan w:val="2"/>
            <w:shd w:val="clear" w:color="auto" w:fill="auto"/>
            <w:vAlign w:val="center"/>
          </w:tcPr>
          <w:p w:rsidR="00C62314" w:rsidRPr="007001F1" w:rsidRDefault="00C62314" w:rsidP="00A3755D">
            <w:pPr>
              <w:jc w:val="both"/>
            </w:pPr>
            <w:r w:rsidRPr="007001F1">
              <w:rPr>
                <w:sz w:val="22"/>
                <w:szCs w:val="22"/>
              </w:rPr>
              <w:t>a) Je úspešný uchádzač zapísaný v registri partnerov verejného sektora?</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C62314" w:rsidRPr="007001F1" w:rsidTr="00193C9C">
        <w:trPr>
          <w:trHeight w:val="20"/>
        </w:trPr>
        <w:tc>
          <w:tcPr>
            <w:tcW w:w="582" w:type="dxa"/>
            <w:vMerge/>
            <w:shd w:val="clear" w:color="auto" w:fill="auto"/>
            <w:noWrap/>
            <w:vAlign w:val="center"/>
          </w:tcPr>
          <w:p w:rsidR="00C62314" w:rsidRPr="007001F1" w:rsidRDefault="00C62314">
            <w:pPr>
              <w:jc w:val="center"/>
              <w:rPr>
                <w:color w:val="000000"/>
              </w:rPr>
            </w:pPr>
          </w:p>
        </w:tc>
        <w:tc>
          <w:tcPr>
            <w:tcW w:w="4820" w:type="dxa"/>
            <w:gridSpan w:val="2"/>
            <w:shd w:val="clear" w:color="auto" w:fill="auto"/>
            <w:vAlign w:val="center"/>
          </w:tcPr>
          <w:p w:rsidR="00C62314" w:rsidRPr="007001F1" w:rsidRDefault="00C62314"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7C5563" w:rsidRPr="007001F1" w:rsidTr="00193C9C">
        <w:trPr>
          <w:trHeight w:val="299"/>
        </w:trPr>
        <w:tc>
          <w:tcPr>
            <w:tcW w:w="582" w:type="dxa"/>
            <w:shd w:val="clear" w:color="auto" w:fill="auto"/>
            <w:noWrap/>
            <w:vAlign w:val="center"/>
            <w:hideMark/>
          </w:tcPr>
          <w:p w:rsidR="007C5563" w:rsidRPr="007001F1" w:rsidRDefault="00154B4F" w:rsidP="00343F01">
            <w:pPr>
              <w:jc w:val="center"/>
              <w:rPr>
                <w:color w:val="000000"/>
              </w:rPr>
            </w:pPr>
            <w:r w:rsidRPr="007001F1">
              <w:rPr>
                <w:color w:val="000000"/>
                <w:sz w:val="22"/>
                <w:szCs w:val="22"/>
              </w:rPr>
              <w:t>1</w:t>
            </w:r>
            <w:r w:rsidR="00343F01">
              <w:rPr>
                <w:color w:val="000000"/>
                <w:sz w:val="22"/>
                <w:szCs w:val="22"/>
              </w:rPr>
              <w:t>8</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Bola výsledná zmluva zverejnená v súlade so zákonom o slobodnom prístupe k informáciám?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FA5F58" w:rsidRPr="007001F1" w:rsidTr="00193C9C">
        <w:trPr>
          <w:trHeight w:val="299"/>
        </w:trPr>
        <w:tc>
          <w:tcPr>
            <w:tcW w:w="582" w:type="dxa"/>
            <w:shd w:val="clear" w:color="auto" w:fill="auto"/>
            <w:noWrap/>
            <w:vAlign w:val="center"/>
          </w:tcPr>
          <w:p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rsidR="00FA5F58" w:rsidRPr="007001F1" w:rsidRDefault="00FA5F58" w:rsidP="00BF1B08">
            <w:pPr>
              <w:jc w:val="both"/>
              <w:rPr>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Pr>
                <w:color w:val="000000"/>
                <w:sz w:val="22"/>
                <w:szCs w:val="22"/>
              </w:rPr>
              <w:t>?</w:t>
            </w:r>
          </w:p>
        </w:tc>
        <w:tc>
          <w:tcPr>
            <w:tcW w:w="567" w:type="dxa"/>
            <w:shd w:val="clear" w:color="auto" w:fill="auto"/>
            <w:vAlign w:val="center"/>
          </w:tcPr>
          <w:p w:rsidR="00FA5F58" w:rsidRPr="007001F1" w:rsidRDefault="00FA5F58" w:rsidP="007C5563">
            <w:pPr>
              <w:jc w:val="center"/>
              <w:rPr>
                <w:sz w:val="22"/>
                <w:szCs w:val="22"/>
              </w:rPr>
            </w:pPr>
          </w:p>
        </w:tc>
        <w:tc>
          <w:tcPr>
            <w:tcW w:w="567" w:type="dxa"/>
            <w:shd w:val="clear" w:color="auto" w:fill="auto"/>
            <w:vAlign w:val="center"/>
          </w:tcPr>
          <w:p w:rsidR="00FA5F58" w:rsidRPr="007001F1" w:rsidRDefault="00FA5F58" w:rsidP="007C5563">
            <w:pPr>
              <w:jc w:val="center"/>
              <w:rPr>
                <w:sz w:val="22"/>
                <w:szCs w:val="22"/>
              </w:rPr>
            </w:pPr>
          </w:p>
        </w:tc>
        <w:tc>
          <w:tcPr>
            <w:tcW w:w="776" w:type="dxa"/>
            <w:shd w:val="clear" w:color="auto" w:fill="auto"/>
            <w:vAlign w:val="center"/>
          </w:tcPr>
          <w:p w:rsidR="00FA5F58" w:rsidRPr="007001F1" w:rsidRDefault="00FA5F58" w:rsidP="007C5563">
            <w:pPr>
              <w:jc w:val="center"/>
              <w:rPr>
                <w:sz w:val="22"/>
                <w:szCs w:val="22"/>
              </w:rPr>
            </w:pPr>
          </w:p>
        </w:tc>
        <w:tc>
          <w:tcPr>
            <w:tcW w:w="1775" w:type="dxa"/>
            <w:shd w:val="clear" w:color="auto" w:fill="auto"/>
            <w:vAlign w:val="center"/>
          </w:tcPr>
          <w:p w:rsidR="00FA5F58" w:rsidRPr="007001F1" w:rsidRDefault="00FA5F58"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A5512F" w:rsidP="00343F01">
            <w:pPr>
              <w:jc w:val="center"/>
              <w:rPr>
                <w:color w:val="000000"/>
              </w:rPr>
            </w:pPr>
            <w:r>
              <w:rPr>
                <w:color w:val="000000"/>
                <w:sz w:val="22"/>
                <w:szCs w:val="22"/>
              </w:rPr>
              <w:t>20</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300"/>
        </w:trPr>
        <w:tc>
          <w:tcPr>
            <w:tcW w:w="9087" w:type="dxa"/>
            <w:gridSpan w:val="7"/>
            <w:shd w:val="clear" w:color="auto" w:fill="auto"/>
            <w:noWrap/>
            <w:vAlign w:val="center"/>
          </w:tcPr>
          <w:p w:rsidR="007C5563" w:rsidRPr="007001F1" w:rsidRDefault="007C5563" w:rsidP="007C5563">
            <w:pPr>
              <w:jc w:val="both"/>
              <w:rPr>
                <w:b/>
                <w:sz w:val="20"/>
                <w:szCs w:val="20"/>
              </w:rPr>
            </w:pPr>
            <w:r w:rsidRPr="007001F1">
              <w:rPr>
                <w:b/>
                <w:sz w:val="20"/>
                <w:szCs w:val="20"/>
              </w:rPr>
              <w:t>VYJADRENIE</w:t>
            </w:r>
          </w:p>
          <w:p w:rsidR="007C5563" w:rsidRPr="007001F1" w:rsidRDefault="007C5563" w:rsidP="007C5563">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9"/>
              <w:t>[1]</w:t>
            </w:r>
          </w:p>
          <w:p w:rsidR="007C5563" w:rsidRPr="007001F1" w:rsidRDefault="007C5563" w:rsidP="007C5563">
            <w:pPr>
              <w:rPr>
                <w:b/>
                <w:bCs/>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Kontrolu vykonal</w:t>
            </w:r>
            <w:r w:rsidR="00FA5F58">
              <w:rPr>
                <w:rStyle w:val="Odkaznapoznmkupodiarou"/>
                <w:b/>
                <w:bCs/>
                <w:sz w:val="22"/>
                <w:szCs w:val="22"/>
              </w:rPr>
              <w:footnoteReference w:customMarkFollows="1" w:id="110"/>
              <w:t>2</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9087" w:type="dxa"/>
            <w:gridSpan w:val="7"/>
            <w:shd w:val="clear" w:color="auto" w:fill="auto"/>
            <w:noWrap/>
            <w:vAlign w:val="bottom"/>
            <w:hideMark/>
          </w:tcPr>
          <w:p w:rsidR="007C5563" w:rsidRPr="007001F1" w:rsidRDefault="007C5563" w:rsidP="007C5563">
            <w:pPr>
              <w:jc w:val="cente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lastRenderedPageBreak/>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111"/>
              <w:t>3</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bl>
    <w:p w:rsidR="00154B4F" w:rsidRDefault="00154B4F"/>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193C9C" w:rsidRDefault="00193C9C"/>
    <w:p w:rsidR="00312282" w:rsidRDefault="00312282"/>
    <w:p w:rsidR="00312282" w:rsidRDefault="00312282"/>
    <w:p w:rsidR="00312282" w:rsidRDefault="00312282"/>
    <w:p w:rsidR="00843092" w:rsidRDefault="00843092"/>
    <w:p w:rsidR="00843092" w:rsidRDefault="00843092"/>
    <w:p w:rsidR="00843092" w:rsidRDefault="00843092"/>
    <w:p w:rsidR="00843092" w:rsidRDefault="00843092"/>
    <w:p w:rsidR="00843092" w:rsidRDefault="00843092"/>
    <w:p w:rsidR="00312282" w:rsidRDefault="00312282"/>
    <w:p w:rsidR="00312282" w:rsidRDefault="00312282"/>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154B4F">
            <w:pPr>
              <w:jc w:val="center"/>
              <w:rPr>
                <w:b/>
                <w:bCs/>
                <w:color w:val="FFFFFF"/>
              </w:rPr>
            </w:pPr>
            <w:r w:rsidRPr="007001F1">
              <w:lastRenderedPageBreak/>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40" w:name="KZ_40"/>
            <w:proofErr w:type="spellStart"/>
            <w:r w:rsidRPr="007001F1">
              <w:rPr>
                <w:b/>
                <w:bCs/>
                <w:color w:val="FFFFFF"/>
              </w:rPr>
              <w:t>In-house</w:t>
            </w:r>
            <w:proofErr w:type="spellEnd"/>
            <w:r w:rsidRPr="007001F1">
              <w:rPr>
                <w:b/>
                <w:bCs/>
                <w:color w:val="FFFFFF"/>
              </w:rPr>
              <w:t xml:space="preserv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40"/>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proofErr w:type="spellStart"/>
            <w:r w:rsidRPr="007001F1">
              <w:rPr>
                <w:color w:val="000000"/>
                <w:sz w:val="22"/>
                <w:szCs w:val="22"/>
              </w:rPr>
              <w:t>In-house</w:t>
            </w:r>
            <w:proofErr w:type="spellEnd"/>
            <w:r w:rsidRPr="007001F1">
              <w:rPr>
                <w:color w:val="000000"/>
                <w:sz w:val="22"/>
                <w:szCs w:val="22"/>
              </w:rPr>
              <w:t xml:space="preserve">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E2727F">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civilnú zákazku alebo koncesiu zadávanú verejným obstarávateľom právnickej osobe (§ 1 ods. 4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lastRenderedPageBreak/>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zákazku v oblasti obrany a bezpečnosti zadávanú verejným obstarávateľom právnickej osobe (§ 1 ods. 5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rsidR="00154B4F" w:rsidRPr="007001F1" w:rsidRDefault="00154B4F" w:rsidP="00E5728D">
            <w:pPr>
              <w:jc w:val="both"/>
              <w:rPr>
                <w:color w:val="000000"/>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civilnú zákazku alebo koncesiu, ktorú verejný obstarávateľ zadáva právnickej osobe, nad ktorou nevykonáva kontrolu (§ 1 ods. 8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w:t>
            </w:r>
            <w:r w:rsidRPr="007001F1">
              <w:rPr>
                <w:color w:val="000000"/>
                <w:sz w:val="22"/>
                <w:szCs w:val="22"/>
              </w:rPr>
              <w:lastRenderedPageBreak/>
              <w:t xml:space="preserve">zástupcov všetkých zúčastnených verejných obstarávateľov; jednotliví zástupcovia môžu zastupovať niekoľkých alebo všetkých zúčastnených verejných obstarávateľov, </w:t>
            </w:r>
          </w:p>
          <w:p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lastRenderedPageBreak/>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proofErr w:type="spellStart"/>
            <w:r w:rsidRPr="007001F1">
              <w:rPr>
                <w:color w:val="000000"/>
                <w:sz w:val="22"/>
                <w:szCs w:val="22"/>
              </w:rPr>
              <w:t>in-house</w:t>
            </w:r>
            <w:proofErr w:type="spellEnd"/>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rsidR="00154B4F" w:rsidRPr="007001F1" w:rsidRDefault="00154B4F" w:rsidP="00A3755D">
            <w:pPr>
              <w:jc w:val="both"/>
            </w:pPr>
            <w:r w:rsidRPr="007001F1">
              <w:rPr>
                <w:sz w:val="22"/>
                <w:szCs w:val="22"/>
              </w:rPr>
              <w:t>Bol pri zadávaní zákazky identifikovaný konflikt záujmov?</w:t>
            </w:r>
            <w:r w:rsidR="00E2727F">
              <w:rPr>
                <w:sz w:val="22"/>
                <w:szCs w:val="22"/>
              </w:rPr>
              <w:t xml:space="preserve"> </w:t>
            </w:r>
            <w:r w:rsidR="00BD5FA6" w:rsidRPr="007001F1">
              <w:rPr>
                <w:sz w:val="22"/>
                <w:szCs w:val="22"/>
              </w:rPr>
              <w:t>V prípade konfliktu záujmov prijímateľ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317"/>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lastRenderedPageBreak/>
              <w:t>12</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2"/>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113"/>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114"/>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FA5F58">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41" w:name="KZ_41"/>
            <w:r w:rsidRPr="007001F1">
              <w:rPr>
                <w:b/>
                <w:bCs/>
                <w:color w:val="FFFFFF"/>
              </w:rPr>
              <w:t>Výnimka podľa § 1 ods. 2 až ods. 1</w:t>
            </w:r>
            <w:r w:rsidR="007A2A4F">
              <w:rPr>
                <w:b/>
                <w:bCs/>
                <w:color w:val="FFFFFF"/>
              </w:rPr>
              <w:t>3</w:t>
            </w:r>
            <w:r w:rsidRPr="007001F1">
              <w:rPr>
                <w:b/>
                <w:bCs/>
                <w:color w:val="FFFFFF"/>
              </w:rPr>
              <w:t xml:space="preserve"> </w:t>
            </w:r>
            <w:r w:rsidR="00CD1E59" w:rsidRPr="007001F1">
              <w:rPr>
                <w:b/>
                <w:bCs/>
                <w:color w:val="FFFFFF"/>
              </w:rPr>
              <w:t xml:space="preserve">a § 8 ods. </w:t>
            </w:r>
            <w:r w:rsidR="00FA5F58">
              <w:rPr>
                <w:b/>
                <w:bCs/>
                <w:color w:val="FFFFFF"/>
              </w:rPr>
              <w:t>2</w:t>
            </w:r>
            <w:r w:rsidR="00CD1E59" w:rsidRPr="007001F1">
              <w:rPr>
                <w:b/>
                <w:bCs/>
                <w:color w:val="FFFFFF"/>
              </w:rPr>
              <w:t xml:space="preserve"> </w:t>
            </w:r>
            <w:r w:rsidRPr="007001F1">
              <w:rPr>
                <w:b/>
                <w:bCs/>
                <w:color w:val="FFFFFF"/>
              </w:rPr>
              <w:t>ZVO - štandardná ex</w:t>
            </w:r>
            <w:r w:rsidR="00FA5F58">
              <w:rPr>
                <w:b/>
                <w:bCs/>
                <w:color w:val="FFFFFF"/>
              </w:rPr>
              <w:t xml:space="preserve"> </w:t>
            </w:r>
            <w:r w:rsidRPr="007001F1">
              <w:rPr>
                <w:b/>
                <w:bCs/>
                <w:color w:val="FFFFFF"/>
              </w:rPr>
              <w:t>post kontrola</w:t>
            </w:r>
            <w:bookmarkEnd w:id="41"/>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Výnimka zo zákona podľa § 1 ods. 2 až ods. 1</w:t>
            </w:r>
            <w:r w:rsidR="00FA5F58">
              <w:rPr>
                <w:color w:val="000000"/>
                <w:sz w:val="22"/>
                <w:szCs w:val="22"/>
              </w:rPr>
              <w:t>4</w:t>
            </w:r>
            <w:r w:rsidRPr="007001F1">
              <w:rPr>
                <w:color w:val="000000"/>
                <w:sz w:val="22"/>
                <w:szCs w:val="22"/>
              </w:rPr>
              <w:t xml:space="preserve"> </w:t>
            </w:r>
            <w:r w:rsidR="006A0395" w:rsidRPr="006A0395">
              <w:rPr>
                <w:color w:val="000000"/>
                <w:sz w:val="22"/>
                <w:szCs w:val="22"/>
              </w:rPr>
              <w:t xml:space="preserve">§ 8 ods. </w:t>
            </w:r>
            <w:r w:rsidR="00FA5F58">
              <w:rPr>
                <w:color w:val="000000"/>
                <w:sz w:val="22"/>
                <w:szCs w:val="22"/>
              </w:rPr>
              <w:t xml:space="preserve">2 </w:t>
            </w:r>
            <w:r w:rsidRPr="007001F1">
              <w:rPr>
                <w:color w:val="000000"/>
                <w:sz w:val="22"/>
                <w:szCs w:val="22"/>
              </w:rPr>
              <w:t>ZVO</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vysvetľujú resp. dokladujú opodstatnenosť uplatnenia výnimky?</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E2CA7" w:rsidRPr="007001F1" w:rsidTr="007261E4">
        <w:trPr>
          <w:trHeight w:val="20"/>
        </w:trPr>
        <w:tc>
          <w:tcPr>
            <w:tcW w:w="582" w:type="dxa"/>
            <w:shd w:val="clear" w:color="auto" w:fill="auto"/>
            <w:noWrap/>
            <w:vAlign w:val="center"/>
          </w:tcPr>
          <w:p w:rsidR="000E2CA7" w:rsidRPr="007001F1" w:rsidRDefault="000E2CA7" w:rsidP="00154B4F">
            <w:pPr>
              <w:jc w:val="center"/>
              <w:rPr>
                <w:color w:val="000000"/>
                <w:sz w:val="22"/>
                <w:szCs w:val="22"/>
              </w:rPr>
            </w:pPr>
            <w:r>
              <w:rPr>
                <w:color w:val="000000"/>
                <w:sz w:val="22"/>
                <w:szCs w:val="22"/>
              </w:rPr>
              <w:t>3</w:t>
            </w:r>
          </w:p>
        </w:tc>
        <w:tc>
          <w:tcPr>
            <w:tcW w:w="4820" w:type="dxa"/>
            <w:gridSpan w:val="2"/>
            <w:shd w:val="clear" w:color="auto" w:fill="auto"/>
            <w:vAlign w:val="center"/>
          </w:tcPr>
          <w:p w:rsidR="000E2CA7" w:rsidRPr="007001F1" w:rsidRDefault="000E2CA7" w:rsidP="004F6654">
            <w:pPr>
              <w:jc w:val="both"/>
              <w:rPr>
                <w:color w:val="000000"/>
                <w:sz w:val="22"/>
                <w:szCs w:val="22"/>
              </w:rPr>
            </w:pPr>
            <w:r>
              <w:rPr>
                <w:color w:val="000000"/>
                <w:sz w:val="22"/>
                <w:szCs w:val="22"/>
              </w:rPr>
              <w:t>Bola overená hospodárnosť dodávaných tovarov, poskytovaných služieb alebo uskutočňovaných stavebných prác</w:t>
            </w:r>
            <w:r w:rsidR="004F6654">
              <w:rPr>
                <w:color w:val="000000"/>
                <w:sz w:val="22"/>
                <w:szCs w:val="22"/>
              </w:rPr>
              <w:t>, ktoré sú predmetom zákazky,</w:t>
            </w:r>
            <w:r>
              <w:rPr>
                <w:color w:val="000000"/>
                <w:sz w:val="22"/>
                <w:szCs w:val="22"/>
              </w:rPr>
              <w:t xml:space="preserve"> v súlade s </w:t>
            </w:r>
            <w:r w:rsidR="004F6654">
              <w:rPr>
                <w:color w:val="000000"/>
                <w:sz w:val="22"/>
                <w:szCs w:val="22"/>
              </w:rPr>
              <w:t>MP</w:t>
            </w:r>
            <w:r>
              <w:rPr>
                <w:color w:val="000000"/>
                <w:sz w:val="22"/>
                <w:szCs w:val="22"/>
              </w:rPr>
              <w:t xml:space="preserve"> CKO č. 12 v spojení s </w:t>
            </w:r>
            <w:r w:rsidR="004F6654">
              <w:rPr>
                <w:color w:val="000000"/>
                <w:sz w:val="22"/>
                <w:szCs w:val="22"/>
              </w:rPr>
              <w:t>MP</w:t>
            </w:r>
            <w:r>
              <w:rPr>
                <w:color w:val="000000"/>
                <w:sz w:val="22"/>
                <w:szCs w:val="22"/>
              </w:rPr>
              <w:t xml:space="preserve"> CKO č. 18? (ak je to relevantné)</w:t>
            </w:r>
          </w:p>
        </w:tc>
        <w:tc>
          <w:tcPr>
            <w:tcW w:w="567" w:type="dxa"/>
            <w:shd w:val="clear" w:color="auto" w:fill="auto"/>
            <w:vAlign w:val="center"/>
          </w:tcPr>
          <w:p w:rsidR="000E2CA7" w:rsidRPr="007001F1" w:rsidRDefault="000E2CA7" w:rsidP="00154B4F">
            <w:pPr>
              <w:jc w:val="center"/>
              <w:rPr>
                <w:color w:val="000000"/>
                <w:sz w:val="22"/>
                <w:szCs w:val="22"/>
              </w:rPr>
            </w:pPr>
          </w:p>
        </w:tc>
        <w:tc>
          <w:tcPr>
            <w:tcW w:w="567" w:type="dxa"/>
            <w:shd w:val="clear" w:color="auto" w:fill="auto"/>
            <w:vAlign w:val="center"/>
          </w:tcPr>
          <w:p w:rsidR="000E2CA7" w:rsidRPr="007001F1" w:rsidRDefault="000E2CA7" w:rsidP="00154B4F">
            <w:pPr>
              <w:jc w:val="center"/>
              <w:rPr>
                <w:color w:val="000000"/>
                <w:sz w:val="22"/>
                <w:szCs w:val="22"/>
              </w:rPr>
            </w:pPr>
          </w:p>
        </w:tc>
        <w:tc>
          <w:tcPr>
            <w:tcW w:w="776" w:type="dxa"/>
            <w:shd w:val="clear" w:color="auto" w:fill="auto"/>
            <w:vAlign w:val="center"/>
          </w:tcPr>
          <w:p w:rsidR="000E2CA7" w:rsidRPr="007001F1" w:rsidRDefault="000E2CA7" w:rsidP="00154B4F">
            <w:pPr>
              <w:jc w:val="center"/>
              <w:rPr>
                <w:color w:val="000000"/>
                <w:sz w:val="22"/>
                <w:szCs w:val="22"/>
              </w:rPr>
            </w:pPr>
          </w:p>
        </w:tc>
        <w:tc>
          <w:tcPr>
            <w:tcW w:w="1775" w:type="dxa"/>
            <w:shd w:val="clear" w:color="auto" w:fill="auto"/>
            <w:vAlign w:val="center"/>
          </w:tcPr>
          <w:p w:rsidR="000E2CA7" w:rsidRPr="007001F1" w:rsidRDefault="000E2CA7" w:rsidP="00154B4F">
            <w:pPr>
              <w:jc w:val="center"/>
              <w:rPr>
                <w:color w:val="000000"/>
                <w:sz w:val="22"/>
                <w:szCs w:val="22"/>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lastRenderedPageBreak/>
              <w:t>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5</w:t>
            </w:r>
          </w:p>
        </w:tc>
        <w:tc>
          <w:tcPr>
            <w:tcW w:w="4820" w:type="dxa"/>
            <w:gridSpan w:val="2"/>
            <w:shd w:val="clear" w:color="auto" w:fill="auto"/>
            <w:vAlign w:val="center"/>
            <w:hideMark/>
          </w:tcPr>
          <w:p w:rsidR="00154B4F" w:rsidRPr="007001F1" w:rsidRDefault="00C37E4F" w:rsidP="00A3755D">
            <w:pPr>
              <w:jc w:val="both"/>
            </w:pPr>
            <w:r w:rsidRPr="007001F1">
              <w:rPr>
                <w:sz w:val="22"/>
                <w:szCs w:val="22"/>
              </w:rPr>
              <w:t>Neb</w:t>
            </w:r>
            <w:r w:rsidR="00154B4F" w:rsidRPr="007001F1">
              <w:rPr>
                <w:sz w:val="22"/>
                <w:szCs w:val="22"/>
              </w:rPr>
              <w:t>ol pri zadávaní zákazky identifikovaný konflikt záujmov?</w:t>
            </w:r>
            <w:r w:rsidR="00DE6A3D">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416"/>
        </w:trPr>
        <w:tc>
          <w:tcPr>
            <w:tcW w:w="582" w:type="dxa"/>
            <w:vMerge w:val="restart"/>
            <w:shd w:val="clear" w:color="auto" w:fill="auto"/>
            <w:noWrap/>
            <w:vAlign w:val="center"/>
          </w:tcPr>
          <w:p w:rsidR="00530834" w:rsidRPr="007001F1" w:rsidRDefault="000E2CA7" w:rsidP="00154B4F">
            <w:pPr>
              <w:jc w:val="center"/>
              <w:rPr>
                <w:color w:val="000000"/>
              </w:rPr>
            </w:pPr>
            <w:r>
              <w:rPr>
                <w:color w:val="000000"/>
                <w:sz w:val="22"/>
                <w:szCs w:val="22"/>
              </w:rPr>
              <w:t>6</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0E2CA7" w:rsidP="009303C4">
            <w:pPr>
              <w:jc w:val="center"/>
              <w:rPr>
                <w:color w:val="000000"/>
              </w:rPr>
            </w:pPr>
            <w:r>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0E2CA7" w:rsidP="00154B4F">
            <w:pPr>
              <w:jc w:val="center"/>
              <w:rPr>
                <w:color w:val="000000"/>
              </w:rPr>
            </w:pPr>
            <w:r>
              <w:rPr>
                <w:color w:val="000000"/>
                <w:sz w:val="22"/>
                <w:szCs w:val="22"/>
              </w:rPr>
              <w:t>9</w:t>
            </w:r>
          </w:p>
        </w:tc>
        <w:tc>
          <w:tcPr>
            <w:tcW w:w="4820" w:type="dxa"/>
            <w:gridSpan w:val="2"/>
            <w:shd w:val="clear" w:color="auto" w:fill="auto"/>
            <w:vAlign w:val="center"/>
          </w:tcPr>
          <w:p w:rsidR="00F57BCB" w:rsidRPr="00A04031" w:rsidRDefault="007001F1" w:rsidP="00A3755D">
            <w:pPr>
              <w:jc w:val="both"/>
              <w:rPr>
                <w:color w:val="000000"/>
              </w:rPr>
            </w:pPr>
            <w:r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10</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D0133" w:rsidRPr="007001F1" w:rsidTr="007261E4">
        <w:trPr>
          <w:trHeight w:val="20"/>
        </w:trPr>
        <w:tc>
          <w:tcPr>
            <w:tcW w:w="582" w:type="dxa"/>
            <w:shd w:val="clear" w:color="auto" w:fill="auto"/>
            <w:noWrap/>
            <w:vAlign w:val="center"/>
          </w:tcPr>
          <w:p w:rsidR="000D0133" w:rsidRDefault="000D0133" w:rsidP="00154B4F">
            <w:pPr>
              <w:jc w:val="center"/>
              <w:rPr>
                <w:color w:val="000000"/>
                <w:sz w:val="22"/>
                <w:szCs w:val="22"/>
              </w:rPr>
            </w:pPr>
            <w:r>
              <w:rPr>
                <w:color w:val="000000"/>
                <w:sz w:val="22"/>
                <w:szCs w:val="22"/>
              </w:rPr>
              <w:t>11</w:t>
            </w:r>
          </w:p>
        </w:tc>
        <w:tc>
          <w:tcPr>
            <w:tcW w:w="4820" w:type="dxa"/>
            <w:gridSpan w:val="2"/>
            <w:shd w:val="clear" w:color="auto" w:fill="auto"/>
            <w:vAlign w:val="center"/>
          </w:tcPr>
          <w:p w:rsidR="000D0133" w:rsidRPr="007001F1" w:rsidRDefault="000D0133" w:rsidP="00A3755D">
            <w:pPr>
              <w:jc w:val="both"/>
              <w:rPr>
                <w:color w:val="000000"/>
                <w:sz w:val="22"/>
                <w:szCs w:val="22"/>
              </w:rPr>
            </w:pPr>
            <w:r>
              <w:rPr>
                <w:color w:val="000000"/>
                <w:sz w:val="22"/>
                <w:szCs w:val="22"/>
              </w:rPr>
              <w:t xml:space="preserve">Dodržal verejný obstarávateľ povinnosť v zmysle § 10 ods. 10 a zverejnil </w:t>
            </w:r>
            <w:r w:rsidR="0086685D">
              <w:rPr>
                <w:color w:val="000000"/>
                <w:sz w:val="22"/>
                <w:szCs w:val="22"/>
              </w:rPr>
              <w:t xml:space="preserve">do 30 dní </w:t>
            </w:r>
            <w:r w:rsidR="0086685D" w:rsidRPr="0086685D">
              <w:rPr>
                <w:color w:val="000000"/>
                <w:sz w:val="22"/>
                <w:szCs w:val="22"/>
              </w:rPr>
              <w:t>po skončení kalendárneho štvrťroka</w:t>
            </w:r>
            <w:r w:rsidR="0086685D">
              <w:rPr>
                <w:color w:val="000000"/>
                <w:sz w:val="22"/>
                <w:szCs w:val="22"/>
              </w:rPr>
              <w:t xml:space="preserve"> </w:t>
            </w:r>
            <w:r w:rsidRPr="000D0133">
              <w:rPr>
                <w:color w:val="000000"/>
                <w:sz w:val="22"/>
                <w:szCs w:val="22"/>
              </w:rPr>
              <w:t>vo svojom profile súhrnnú správu o zmluvách so zmluvnými cenami vyššími ako 1 000 eur, ktoré uzavreli za obdobie kalendárneho štvrťroka a na ktoré sa podľa </w:t>
            </w:r>
            <w:r>
              <w:rPr>
                <w:color w:val="000000"/>
                <w:sz w:val="22"/>
                <w:szCs w:val="22"/>
              </w:rPr>
              <w:t>§ 1 ods. 2 až 13</w:t>
            </w:r>
            <w:r w:rsidRPr="000D0133">
              <w:rPr>
                <w:color w:val="000000"/>
                <w:sz w:val="22"/>
                <w:szCs w:val="22"/>
              </w:rPr>
              <w:t> nevzťahuje tento zákon</w:t>
            </w:r>
            <w:r>
              <w:rPr>
                <w:color w:val="000000"/>
                <w:sz w:val="22"/>
                <w:szCs w:val="22"/>
              </w:rPr>
              <w:t>?</w:t>
            </w:r>
            <w:r w:rsidR="0086685D">
              <w:rPr>
                <w:color w:val="000000"/>
                <w:sz w:val="22"/>
                <w:szCs w:val="22"/>
              </w:rPr>
              <w:t xml:space="preserve"> (V prípade, ak je to relevantné a zákazka je kontrolovaná po uplynutí 30 dní </w:t>
            </w:r>
            <w:r w:rsidR="0086685D" w:rsidRPr="00FB3D1F">
              <w:rPr>
                <w:color w:val="000000"/>
                <w:sz w:val="22"/>
                <w:szCs w:val="22"/>
              </w:rPr>
              <w:t>po skončení kalendárneho štvrťroka</w:t>
            </w:r>
            <w:r w:rsidR="0086685D">
              <w:rPr>
                <w:color w:val="000000"/>
                <w:sz w:val="22"/>
                <w:szCs w:val="22"/>
              </w:rPr>
              <w:t xml:space="preserve"> ako bola zmluva k predmetnej zákazke uzavretá). </w:t>
            </w:r>
          </w:p>
        </w:tc>
        <w:tc>
          <w:tcPr>
            <w:tcW w:w="567" w:type="dxa"/>
            <w:shd w:val="clear" w:color="auto" w:fill="auto"/>
            <w:vAlign w:val="center"/>
          </w:tcPr>
          <w:p w:rsidR="000D0133" w:rsidRPr="007001F1" w:rsidRDefault="000D0133" w:rsidP="00154B4F">
            <w:pPr>
              <w:jc w:val="center"/>
              <w:rPr>
                <w:color w:val="000000"/>
                <w:sz w:val="22"/>
                <w:szCs w:val="22"/>
              </w:rPr>
            </w:pPr>
          </w:p>
        </w:tc>
        <w:tc>
          <w:tcPr>
            <w:tcW w:w="567" w:type="dxa"/>
            <w:shd w:val="clear" w:color="auto" w:fill="auto"/>
            <w:vAlign w:val="center"/>
          </w:tcPr>
          <w:p w:rsidR="000D0133" w:rsidRPr="007001F1" w:rsidRDefault="000D0133" w:rsidP="00154B4F">
            <w:pPr>
              <w:jc w:val="center"/>
              <w:rPr>
                <w:color w:val="000000"/>
                <w:sz w:val="22"/>
                <w:szCs w:val="22"/>
              </w:rPr>
            </w:pPr>
          </w:p>
        </w:tc>
        <w:tc>
          <w:tcPr>
            <w:tcW w:w="776" w:type="dxa"/>
            <w:shd w:val="clear" w:color="auto" w:fill="auto"/>
            <w:vAlign w:val="center"/>
          </w:tcPr>
          <w:p w:rsidR="000D0133" w:rsidRPr="007001F1" w:rsidRDefault="000D0133" w:rsidP="00154B4F">
            <w:pPr>
              <w:jc w:val="center"/>
              <w:rPr>
                <w:color w:val="000000"/>
                <w:sz w:val="22"/>
                <w:szCs w:val="22"/>
              </w:rPr>
            </w:pPr>
          </w:p>
        </w:tc>
        <w:tc>
          <w:tcPr>
            <w:tcW w:w="1775" w:type="dxa"/>
            <w:shd w:val="clear" w:color="auto" w:fill="auto"/>
            <w:vAlign w:val="center"/>
          </w:tcPr>
          <w:p w:rsidR="000D0133" w:rsidRPr="007001F1" w:rsidRDefault="000D0133" w:rsidP="00154B4F">
            <w:pPr>
              <w:jc w:val="center"/>
              <w:rPr>
                <w:color w:val="000000"/>
                <w:sz w:val="22"/>
                <w:szCs w:val="22"/>
              </w:rPr>
            </w:pP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5"/>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116"/>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lastRenderedPageBreak/>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17"/>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42"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42"/>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Pred podpisom - vykonanej zmeny, dodatku</w:t>
            </w:r>
          </w:p>
        </w:tc>
      </w:tr>
      <w:tr w:rsidR="00154B4F" w:rsidRPr="007001F1" w:rsidTr="007261E4">
        <w:trPr>
          <w:trHeight w:val="9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Bola zmena zmluvy vykonaná na základe priameho </w:t>
            </w:r>
          </w:p>
          <w:p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12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lastRenderedPageBreak/>
              <w:t>Navrhovaná hodnota zákazky s DPH</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529"/>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108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947"/>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rsidR="00154B4F" w:rsidRPr="007001F1" w:rsidRDefault="00154B4F" w:rsidP="00FF3FD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w:t>
            </w:r>
            <w:r w:rsidRPr="007001F1">
              <w:rPr>
                <w:color w:val="000000"/>
                <w:sz w:val="22"/>
              </w:rPr>
              <w:lastRenderedPageBreak/>
              <w:t>služby, 10% hodnoty pôvodnej koncesnej zmluvy</w:t>
            </w:r>
            <w:r w:rsidR="00176686">
              <w:rPr>
                <w:color w:val="000000"/>
                <w:sz w:val="22"/>
              </w:rPr>
              <w:t>, ak ide 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lastRenderedPageBreak/>
              <w:t>5</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B30315" w:rsidRPr="007001F1" w:rsidTr="007261E4">
        <w:trPr>
          <w:trHeight w:val="20"/>
        </w:trPr>
        <w:tc>
          <w:tcPr>
            <w:tcW w:w="582" w:type="dxa"/>
            <w:shd w:val="clear" w:color="auto" w:fill="auto"/>
            <w:noWrap/>
            <w:vAlign w:val="center"/>
          </w:tcPr>
          <w:p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B30315" w:rsidRPr="007001F1" w:rsidRDefault="00B30315" w:rsidP="00154B4F">
            <w:pPr>
              <w:jc w:val="center"/>
              <w:rPr>
                <w:color w:val="000000"/>
              </w:rPr>
            </w:pPr>
          </w:p>
        </w:tc>
        <w:tc>
          <w:tcPr>
            <w:tcW w:w="567" w:type="dxa"/>
            <w:shd w:val="clear" w:color="auto" w:fill="auto"/>
            <w:vAlign w:val="center"/>
          </w:tcPr>
          <w:p w:rsidR="00B30315" w:rsidRPr="007001F1" w:rsidRDefault="00B30315" w:rsidP="00154B4F">
            <w:pPr>
              <w:jc w:val="center"/>
              <w:rPr>
                <w:color w:val="000000"/>
              </w:rPr>
            </w:pPr>
          </w:p>
        </w:tc>
        <w:tc>
          <w:tcPr>
            <w:tcW w:w="776" w:type="dxa"/>
            <w:shd w:val="clear" w:color="auto" w:fill="auto"/>
            <w:vAlign w:val="center"/>
          </w:tcPr>
          <w:p w:rsidR="00B30315" w:rsidRPr="007001F1" w:rsidRDefault="00B30315" w:rsidP="00154B4F">
            <w:pPr>
              <w:jc w:val="center"/>
              <w:rPr>
                <w:color w:val="000000"/>
              </w:rPr>
            </w:pPr>
          </w:p>
        </w:tc>
        <w:tc>
          <w:tcPr>
            <w:tcW w:w="1775" w:type="dxa"/>
            <w:shd w:val="clear" w:color="auto" w:fill="auto"/>
            <w:vAlign w:val="center"/>
          </w:tcPr>
          <w:p w:rsidR="00B30315" w:rsidRPr="007001F1" w:rsidRDefault="00B30315" w:rsidP="00154B4F">
            <w:pPr>
              <w:jc w:val="center"/>
              <w:rPr>
                <w:color w:val="000000"/>
              </w:rPr>
            </w:pPr>
          </w:p>
        </w:tc>
      </w:tr>
      <w:tr w:rsidR="00530834" w:rsidRPr="007001F1" w:rsidTr="00DA30D4">
        <w:trPr>
          <w:trHeight w:val="378"/>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r w:rsidR="00E2727F">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8"/>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119"/>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lastRenderedPageBreak/>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20"/>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DA30D4" w:rsidRDefault="00DA30D4">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E2727F" w:rsidRDefault="00E2727F">
      <w:pPr>
        <w:spacing w:after="160" w:line="259" w:lineRule="auto"/>
      </w:pPr>
    </w:p>
    <w:p w:rsidR="00193C9C" w:rsidRDefault="00193C9C">
      <w:pPr>
        <w:spacing w:after="160" w:line="259" w:lineRule="auto"/>
      </w:pPr>
    </w:p>
    <w:p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rsidTr="007261E4">
        <w:trPr>
          <w:trHeight w:val="645"/>
        </w:trPr>
        <w:tc>
          <w:tcPr>
            <w:tcW w:w="9087" w:type="dxa"/>
            <w:gridSpan w:val="7"/>
            <w:shd w:val="clear" w:color="000000" w:fill="60497A"/>
            <w:vAlign w:val="center"/>
            <w:hideMark/>
          </w:tcPr>
          <w:p w:rsidR="00A90F26" w:rsidRPr="007001F1" w:rsidRDefault="00A90F26" w:rsidP="00A90F26">
            <w:pPr>
              <w:jc w:val="center"/>
              <w:rPr>
                <w:b/>
                <w:bCs/>
                <w:color w:val="FFFFFF"/>
              </w:rPr>
            </w:pPr>
            <w:r w:rsidRPr="007001F1">
              <w:lastRenderedPageBreak/>
              <w:br w:type="page"/>
            </w:r>
            <w:r w:rsidRPr="007001F1">
              <w:rPr>
                <w:b/>
                <w:bCs/>
                <w:color w:val="FFFFFF"/>
              </w:rPr>
              <w:t>Kontrolný zoznam k finančnej kontrole VO</w:t>
            </w:r>
            <w:r w:rsidRPr="007001F1">
              <w:rPr>
                <w:b/>
                <w:bCs/>
                <w:color w:val="FFFFFF"/>
              </w:rPr>
              <w:br/>
            </w:r>
            <w:bookmarkStart w:id="43"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43"/>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660"/>
        </w:trPr>
        <w:tc>
          <w:tcPr>
            <w:tcW w:w="3559" w:type="dxa"/>
            <w:gridSpan w:val="2"/>
            <w:shd w:val="clear" w:color="auto" w:fill="auto"/>
            <w:vAlign w:val="center"/>
            <w:hideMark/>
          </w:tcPr>
          <w:p w:rsidR="00A90F26" w:rsidRPr="007001F1" w:rsidRDefault="00A90F2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rsidTr="007261E4">
        <w:trPr>
          <w:trHeight w:val="33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rsidTr="007261E4">
        <w:trPr>
          <w:trHeight w:val="96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Bola zmena zmluvy vykonaná na základe priameho </w:t>
            </w:r>
          </w:p>
          <w:p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23087C">
            <w:pPr>
              <w:rPr>
                <w:color w:val="000000"/>
              </w:rPr>
            </w:pP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12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lastRenderedPageBreak/>
              <w:t>Navrhovaná hodnota zákazky s DPH</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529"/>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15"/>
        </w:trPr>
        <w:tc>
          <w:tcPr>
            <w:tcW w:w="582"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Poznámka</w:t>
            </w:r>
          </w:p>
        </w:tc>
      </w:tr>
      <w:tr w:rsidR="00A90F26" w:rsidRPr="007001F1" w:rsidTr="007261E4">
        <w:trPr>
          <w:trHeight w:val="20"/>
        </w:trPr>
        <w:tc>
          <w:tcPr>
            <w:tcW w:w="582" w:type="dxa"/>
            <w:shd w:val="clear" w:color="auto" w:fill="auto"/>
            <w:noWrap/>
            <w:vAlign w:val="center"/>
          </w:tcPr>
          <w:p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1084"/>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805"/>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rsidR="00A90F26" w:rsidRPr="007001F1" w:rsidRDefault="00A90F26" w:rsidP="00623BD5">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w:t>
            </w:r>
            <w:r w:rsidR="00623BD5" w:rsidRPr="00623BD5">
              <w:rPr>
                <w:color w:val="000000"/>
                <w:sz w:val="22"/>
                <w:szCs w:val="22"/>
              </w:rPr>
              <w:t>nedošlo k navýšeniu hodnoty plnenia o viac ako</w:t>
            </w:r>
            <w:r w:rsidR="00623BD5">
              <w:rPr>
                <w:rFonts w:ascii="Segoe UI" w:hAnsi="Segoe UI" w:cs="Segoe UI"/>
                <w:color w:val="494949"/>
                <w:sz w:val="21"/>
                <w:szCs w:val="21"/>
                <w:shd w:val="clear" w:color="auto" w:fill="FFFFFF"/>
              </w:rPr>
              <w:t> </w:t>
            </w:r>
            <w:r w:rsidRPr="007001F1">
              <w:rPr>
                <w:color w:val="000000"/>
                <w:sz w:val="22"/>
                <w:szCs w:val="22"/>
              </w:rPr>
              <w:t xml:space="preserve">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rsidR="00A90F26" w:rsidRPr="007001F1" w:rsidRDefault="00A90F26" w:rsidP="00176686">
            <w:pPr>
              <w:jc w:val="both"/>
              <w:rPr>
                <w:color w:val="000000"/>
              </w:rPr>
            </w:pPr>
            <w:r w:rsidRPr="007001F1">
              <w:rPr>
                <w:color w:val="000000"/>
                <w:sz w:val="22"/>
                <w:szCs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szCs w:val="22"/>
              </w:rPr>
              <w:t xml:space="preserve">, </w:t>
            </w:r>
            <w:r w:rsidR="00176686">
              <w:rPr>
                <w:color w:val="000000"/>
                <w:sz w:val="22"/>
                <w:szCs w:val="22"/>
              </w:rPr>
              <w:lastRenderedPageBreak/>
              <w:t>ak ide 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lastRenderedPageBreak/>
              <w:t>5</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DA30D4">
        <w:trPr>
          <w:trHeight w:val="299"/>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autoSpaceDE w:val="0"/>
              <w:autoSpaceDN w:val="0"/>
              <w:adjustRightInd w:val="0"/>
              <w:jc w:val="both"/>
            </w:pPr>
            <w:r w:rsidRPr="007001F1">
              <w:rPr>
                <w:sz w:val="22"/>
                <w:szCs w:val="22"/>
              </w:rPr>
              <w:t>b) Je zmena zmluvy, RD, KZ uverejnená v profile verejného obstarávateľa alebo obstarávateľa v súlade so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sz w:val="22"/>
                <w:szCs w:val="22"/>
              </w:rPr>
              <w:t>c) Je zmena zmluvy zverejnená v súlade so zákonom o slobodnom prístupe k informáciám?</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11</w:t>
            </w:r>
          </w:p>
        </w:tc>
        <w:tc>
          <w:tcPr>
            <w:tcW w:w="4820" w:type="dxa"/>
            <w:gridSpan w:val="2"/>
            <w:shd w:val="clear" w:color="auto" w:fill="auto"/>
            <w:vAlign w:val="center"/>
          </w:tcPr>
          <w:p w:rsidR="00A90F26" w:rsidRPr="007001F1" w:rsidRDefault="00A90F26" w:rsidP="00A82686">
            <w:pPr>
              <w:jc w:val="both"/>
              <w:rPr>
                <w:color w:val="000000"/>
              </w:rPr>
            </w:pPr>
            <w:r w:rsidRPr="007001F1">
              <w:rPr>
                <w:color w:val="000000"/>
                <w:sz w:val="22"/>
                <w:szCs w:val="22"/>
              </w:rPr>
              <w:t>Odoslal Prijímateľ oznámenie o zmene spôsobom a v lehotách uvedených v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23087C">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23087C">
            <w:pPr>
              <w:jc w:val="center"/>
              <w:rPr>
                <w:color w:val="000000"/>
              </w:rPr>
            </w:pPr>
          </w:p>
        </w:tc>
        <w:tc>
          <w:tcPr>
            <w:tcW w:w="567" w:type="dxa"/>
            <w:shd w:val="clear" w:color="auto" w:fill="auto"/>
            <w:vAlign w:val="center"/>
          </w:tcPr>
          <w:p w:rsidR="00F57BCB" w:rsidRPr="007001F1" w:rsidRDefault="00F57BCB" w:rsidP="0023087C">
            <w:pPr>
              <w:jc w:val="center"/>
              <w:rPr>
                <w:color w:val="000000"/>
              </w:rPr>
            </w:pPr>
          </w:p>
        </w:tc>
        <w:tc>
          <w:tcPr>
            <w:tcW w:w="776" w:type="dxa"/>
            <w:shd w:val="clear" w:color="auto" w:fill="auto"/>
            <w:vAlign w:val="center"/>
          </w:tcPr>
          <w:p w:rsidR="00F57BCB" w:rsidRPr="007001F1" w:rsidRDefault="00F57BCB" w:rsidP="0023087C">
            <w:pPr>
              <w:jc w:val="center"/>
              <w:rPr>
                <w:color w:val="000000"/>
              </w:rPr>
            </w:pPr>
          </w:p>
        </w:tc>
        <w:tc>
          <w:tcPr>
            <w:tcW w:w="1775" w:type="dxa"/>
            <w:shd w:val="clear" w:color="auto" w:fill="auto"/>
            <w:vAlign w:val="center"/>
          </w:tcPr>
          <w:p w:rsidR="00F57BCB" w:rsidRPr="007001F1" w:rsidRDefault="00F57BCB"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E94B70" w:rsidRPr="007001F1" w:rsidTr="00DA30D4">
        <w:trPr>
          <w:trHeight w:val="405"/>
        </w:trPr>
        <w:tc>
          <w:tcPr>
            <w:tcW w:w="582" w:type="dxa"/>
            <w:vMerge w:val="restart"/>
            <w:shd w:val="clear" w:color="auto" w:fill="auto"/>
            <w:noWrap/>
            <w:vAlign w:val="center"/>
          </w:tcPr>
          <w:p w:rsidR="00E94B70" w:rsidRPr="007001F1" w:rsidRDefault="00E94B70" w:rsidP="0023087C">
            <w:pPr>
              <w:jc w:val="center"/>
              <w:rPr>
                <w:color w:val="000000"/>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94B70" w:rsidRPr="007001F1" w:rsidTr="007261E4">
        <w:trPr>
          <w:trHeight w:val="845"/>
        </w:trPr>
        <w:tc>
          <w:tcPr>
            <w:tcW w:w="582" w:type="dxa"/>
            <w:vMerge/>
            <w:shd w:val="clear" w:color="auto" w:fill="auto"/>
            <w:noWrap/>
            <w:vAlign w:val="center"/>
          </w:tcPr>
          <w:p w:rsidR="00E94B70" w:rsidRPr="007001F1" w:rsidRDefault="00E94B70" w:rsidP="0023087C">
            <w:pPr>
              <w:jc w:val="center"/>
              <w:rPr>
                <w:color w:val="000000"/>
              </w:rPr>
            </w:pPr>
          </w:p>
        </w:tc>
        <w:tc>
          <w:tcPr>
            <w:tcW w:w="4820" w:type="dxa"/>
            <w:gridSpan w:val="2"/>
            <w:shd w:val="clear" w:color="auto" w:fill="auto"/>
            <w:vAlign w:val="center"/>
          </w:tcPr>
          <w:p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23087C">
            <w:pPr>
              <w:jc w:val="center"/>
              <w:rPr>
                <w:color w:val="000000"/>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rsidR="00E70D44" w:rsidRPr="007001F1" w:rsidRDefault="00E70D44" w:rsidP="00A3755D">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rsidR="00E70D44" w:rsidRPr="007001F1" w:rsidRDefault="00E70D44" w:rsidP="0023087C">
            <w:pPr>
              <w:jc w:val="center"/>
              <w:rPr>
                <w:color w:val="000000"/>
              </w:rPr>
            </w:pPr>
          </w:p>
        </w:tc>
        <w:tc>
          <w:tcPr>
            <w:tcW w:w="567" w:type="dxa"/>
            <w:shd w:val="clear" w:color="auto" w:fill="auto"/>
            <w:vAlign w:val="center"/>
          </w:tcPr>
          <w:p w:rsidR="00E70D44" w:rsidRPr="007001F1" w:rsidRDefault="00E70D44" w:rsidP="0023087C">
            <w:pPr>
              <w:jc w:val="center"/>
              <w:rPr>
                <w:color w:val="000000"/>
              </w:rPr>
            </w:pPr>
          </w:p>
        </w:tc>
        <w:tc>
          <w:tcPr>
            <w:tcW w:w="776" w:type="dxa"/>
            <w:shd w:val="clear" w:color="auto" w:fill="auto"/>
            <w:vAlign w:val="center"/>
          </w:tcPr>
          <w:p w:rsidR="00E70D44" w:rsidRPr="007001F1" w:rsidRDefault="00E70D44" w:rsidP="0023087C">
            <w:pPr>
              <w:jc w:val="center"/>
              <w:rPr>
                <w:color w:val="000000"/>
              </w:rPr>
            </w:pPr>
          </w:p>
        </w:tc>
        <w:tc>
          <w:tcPr>
            <w:tcW w:w="1775" w:type="dxa"/>
            <w:shd w:val="clear" w:color="auto" w:fill="auto"/>
            <w:vAlign w:val="center"/>
          </w:tcPr>
          <w:p w:rsidR="00E70D44" w:rsidRPr="007001F1" w:rsidRDefault="00E70D44" w:rsidP="0023087C">
            <w:pPr>
              <w:jc w:val="center"/>
              <w:rPr>
                <w:color w:val="000000"/>
              </w:rPr>
            </w:pPr>
          </w:p>
        </w:tc>
      </w:tr>
      <w:tr w:rsidR="00D2171A" w:rsidRPr="007001F1" w:rsidTr="007261E4">
        <w:trPr>
          <w:trHeight w:val="300"/>
        </w:trPr>
        <w:tc>
          <w:tcPr>
            <w:tcW w:w="9087" w:type="dxa"/>
            <w:gridSpan w:val="7"/>
            <w:shd w:val="clear" w:color="auto" w:fill="auto"/>
            <w:noWrap/>
            <w:vAlign w:val="center"/>
          </w:tcPr>
          <w:p w:rsidR="00D2171A" w:rsidRPr="007001F1" w:rsidRDefault="00D2171A" w:rsidP="00D2171A">
            <w:pPr>
              <w:jc w:val="both"/>
              <w:rPr>
                <w:b/>
                <w:sz w:val="20"/>
                <w:szCs w:val="20"/>
              </w:rPr>
            </w:pPr>
            <w:r w:rsidRPr="007001F1">
              <w:rPr>
                <w:b/>
                <w:sz w:val="20"/>
                <w:szCs w:val="20"/>
              </w:rPr>
              <w:t>VYJADRENIE</w:t>
            </w:r>
          </w:p>
          <w:p w:rsidR="00D2171A" w:rsidRPr="007001F1" w:rsidRDefault="00D2171A" w:rsidP="00D217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1"/>
              <w:t>[1]</w:t>
            </w:r>
          </w:p>
          <w:p w:rsidR="00D2171A" w:rsidRPr="007001F1" w:rsidRDefault="00D2171A" w:rsidP="00D2171A">
            <w:pPr>
              <w:rPr>
                <w:b/>
                <w:bCs/>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lastRenderedPageBreak/>
              <w:t>Kontrolu vykonal</w:t>
            </w:r>
            <w:r w:rsidR="00176686">
              <w:rPr>
                <w:rStyle w:val="Odkaznapoznmkupodiarou"/>
                <w:b/>
                <w:bCs/>
                <w:sz w:val="22"/>
                <w:szCs w:val="22"/>
              </w:rPr>
              <w:footnoteReference w:customMarkFollows="1" w:id="122"/>
              <w:t>2</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9087"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23"/>
              <w:t>3</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617EE4" w:rsidRPr="007001F1" w:rsidRDefault="00617EE4"/>
    <w:p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rsidTr="007261E4">
        <w:trPr>
          <w:trHeight w:val="645"/>
        </w:trPr>
        <w:tc>
          <w:tcPr>
            <w:tcW w:w="8710" w:type="dxa"/>
            <w:gridSpan w:val="7"/>
            <w:shd w:val="clear" w:color="000000" w:fill="60497A"/>
            <w:vAlign w:val="center"/>
            <w:hideMark/>
          </w:tcPr>
          <w:p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44"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44"/>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660"/>
        </w:trPr>
        <w:tc>
          <w:tcPr>
            <w:tcW w:w="3559" w:type="dxa"/>
            <w:gridSpan w:val="2"/>
            <w:shd w:val="clear" w:color="auto" w:fill="auto"/>
            <w:vAlign w:val="center"/>
            <w:hideMark/>
          </w:tcPr>
          <w:p w:rsidR="00D2171A" w:rsidRPr="007001F1" w:rsidRDefault="00D2171A" w:rsidP="00DF158C">
            <w:pPr>
              <w:rPr>
                <w:color w:val="000000"/>
              </w:rPr>
            </w:pPr>
            <w:r w:rsidRPr="007001F1">
              <w:rPr>
                <w:color w:val="000000"/>
                <w:sz w:val="22"/>
                <w:szCs w:val="22"/>
              </w:rPr>
              <w:t xml:space="preserve">Názov </w:t>
            </w:r>
            <w:r w:rsidR="00606F32">
              <w:rPr>
                <w:color w:val="000000"/>
                <w:sz w:val="22"/>
                <w:szCs w:val="22"/>
              </w:rPr>
              <w:t>prioritnej osi</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rsidTr="007261E4">
        <w:trPr>
          <w:trHeight w:val="33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rsidTr="007261E4">
        <w:trPr>
          <w:trHeight w:val="96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Bola zmena zmluvy vykonaná na základe priameho </w:t>
            </w:r>
          </w:p>
          <w:p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rsidR="004D0B9F" w:rsidRPr="007001F1" w:rsidRDefault="004D0B9F" w:rsidP="00D2171A">
            <w:pP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12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lastRenderedPageBreak/>
              <w:t>Navrhovaná hodnota zákazky s DPH</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529"/>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15"/>
        </w:trPr>
        <w:tc>
          <w:tcPr>
            <w:tcW w:w="582"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Poznámka</w:t>
            </w:r>
          </w:p>
        </w:tc>
      </w:tr>
      <w:tr w:rsidR="00D2171A" w:rsidRPr="007001F1" w:rsidTr="007261E4">
        <w:trPr>
          <w:trHeight w:val="20"/>
        </w:trPr>
        <w:tc>
          <w:tcPr>
            <w:tcW w:w="582" w:type="dxa"/>
            <w:shd w:val="clear" w:color="auto" w:fill="auto"/>
            <w:noWrap/>
            <w:vAlign w:val="center"/>
          </w:tcPr>
          <w:p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proofErr w:type="spellStart"/>
            <w:r w:rsidRPr="007001F1">
              <w:rPr>
                <w:sz w:val="22"/>
                <w:lang w:eastAsia="en-US"/>
              </w:rPr>
              <w:t>ante</w:t>
            </w:r>
            <w:proofErr w:type="spellEnd"/>
            <w:r w:rsidRPr="007001F1">
              <w:rPr>
                <w:sz w:val="22"/>
                <w:lang w:eastAsia="en-US"/>
              </w:rPr>
              <w:t xml:space="preserve"> kontroly? </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94B70" w:rsidRPr="007001F1" w:rsidTr="00DA30D4">
        <w:trPr>
          <w:trHeight w:val="414"/>
        </w:trPr>
        <w:tc>
          <w:tcPr>
            <w:tcW w:w="582" w:type="dxa"/>
            <w:vMerge w:val="restart"/>
            <w:shd w:val="clear" w:color="auto" w:fill="auto"/>
            <w:noWrap/>
            <w:vAlign w:val="center"/>
          </w:tcPr>
          <w:p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rsidR="00E94B70" w:rsidRPr="007001F1" w:rsidRDefault="00E94B70" w:rsidP="00A3755D">
            <w:pPr>
              <w:rPr>
                <w:color w:val="000000"/>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A3755D">
            <w:pPr>
              <w:autoSpaceDE w:val="0"/>
              <w:autoSpaceDN w:val="0"/>
              <w:adjustRightInd w:val="0"/>
              <w:jc w:val="both"/>
            </w:pPr>
            <w:r w:rsidRPr="007001F1">
              <w:rPr>
                <w:sz w:val="22"/>
                <w:szCs w:val="22"/>
              </w:rPr>
              <w:t>b) Je zmena zmluvy, RD, KZ uverejnená v profile verejného obstarávateľa alebo</w:t>
            </w:r>
            <w:r w:rsidR="00A3755D" w:rsidRPr="007001F1">
              <w:rPr>
                <w:sz w:val="22"/>
                <w:szCs w:val="22"/>
              </w:rPr>
              <w:t xml:space="preserve"> obstarávateľa v súlade so ZVO?</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D2171A">
            <w:pPr>
              <w:rPr>
                <w:color w:val="000000"/>
              </w:rPr>
            </w:pPr>
            <w:r w:rsidRPr="007001F1">
              <w:rPr>
                <w:sz w:val="22"/>
                <w:szCs w:val="22"/>
              </w:rPr>
              <w:t>c) Je zmena zmluvy zverejnená v súlade so zákonom o slobodnom prístupe k informáciám?</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rsidR="00D2171A" w:rsidRPr="007001F1" w:rsidRDefault="00D2171A" w:rsidP="00176686">
            <w:pPr>
              <w:jc w:val="both"/>
              <w:rPr>
                <w:color w:val="000000"/>
              </w:rPr>
            </w:pPr>
            <w:r w:rsidRPr="007001F1">
              <w:rPr>
                <w:color w:val="000000"/>
                <w:sz w:val="22"/>
                <w:szCs w:val="22"/>
              </w:rPr>
              <w:t>Odoslal Prijímateľ oznámenie o zmene spôsobom a v lehotách uvedených v §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E70D44" w:rsidRPr="007001F1" w:rsidRDefault="00E70D44" w:rsidP="00D2171A">
            <w:pPr>
              <w:jc w:val="center"/>
              <w:rPr>
                <w:color w:val="000000"/>
              </w:rPr>
            </w:pPr>
          </w:p>
        </w:tc>
        <w:tc>
          <w:tcPr>
            <w:tcW w:w="567" w:type="dxa"/>
            <w:shd w:val="clear" w:color="auto" w:fill="auto"/>
            <w:vAlign w:val="center"/>
          </w:tcPr>
          <w:p w:rsidR="00E70D44" w:rsidRPr="007001F1" w:rsidRDefault="00E70D44" w:rsidP="00D2171A">
            <w:pPr>
              <w:jc w:val="center"/>
              <w:rPr>
                <w:color w:val="000000"/>
              </w:rPr>
            </w:pPr>
          </w:p>
        </w:tc>
        <w:tc>
          <w:tcPr>
            <w:tcW w:w="776" w:type="dxa"/>
            <w:shd w:val="clear" w:color="auto" w:fill="auto"/>
            <w:vAlign w:val="center"/>
          </w:tcPr>
          <w:p w:rsidR="00E70D44" w:rsidRPr="007001F1" w:rsidRDefault="00E70D44" w:rsidP="00D2171A">
            <w:pPr>
              <w:jc w:val="center"/>
              <w:rPr>
                <w:color w:val="000000"/>
              </w:rPr>
            </w:pPr>
          </w:p>
        </w:tc>
        <w:tc>
          <w:tcPr>
            <w:tcW w:w="1398" w:type="dxa"/>
            <w:shd w:val="clear" w:color="auto" w:fill="auto"/>
            <w:vAlign w:val="center"/>
          </w:tcPr>
          <w:p w:rsidR="00E70D44" w:rsidRPr="007001F1" w:rsidRDefault="00E70D44" w:rsidP="00D2171A">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D2171A">
            <w:pPr>
              <w:jc w:val="center"/>
              <w:rPr>
                <w:color w:val="000000"/>
              </w:rPr>
            </w:pPr>
          </w:p>
        </w:tc>
        <w:tc>
          <w:tcPr>
            <w:tcW w:w="567" w:type="dxa"/>
            <w:shd w:val="clear" w:color="auto" w:fill="auto"/>
            <w:vAlign w:val="center"/>
          </w:tcPr>
          <w:p w:rsidR="00F57BCB" w:rsidRPr="007001F1" w:rsidRDefault="00F57BCB" w:rsidP="00D2171A">
            <w:pPr>
              <w:jc w:val="center"/>
              <w:rPr>
                <w:color w:val="000000"/>
              </w:rPr>
            </w:pPr>
          </w:p>
        </w:tc>
        <w:tc>
          <w:tcPr>
            <w:tcW w:w="776" w:type="dxa"/>
            <w:shd w:val="clear" w:color="auto" w:fill="auto"/>
            <w:vAlign w:val="center"/>
          </w:tcPr>
          <w:p w:rsidR="00F57BCB" w:rsidRPr="007001F1" w:rsidRDefault="00F57BCB" w:rsidP="00D2171A">
            <w:pPr>
              <w:jc w:val="center"/>
              <w:rPr>
                <w:color w:val="000000"/>
              </w:rPr>
            </w:pPr>
          </w:p>
        </w:tc>
        <w:tc>
          <w:tcPr>
            <w:tcW w:w="1398" w:type="dxa"/>
            <w:shd w:val="clear" w:color="auto" w:fill="auto"/>
            <w:vAlign w:val="center"/>
          </w:tcPr>
          <w:p w:rsidR="00F57BCB" w:rsidRPr="007001F1" w:rsidRDefault="00F57BCB"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F57BCB" w:rsidP="00D2171A">
            <w:pPr>
              <w:jc w:val="center"/>
              <w:rPr>
                <w:color w:val="000000"/>
              </w:rPr>
            </w:pPr>
            <w:r w:rsidRPr="007001F1">
              <w:rPr>
                <w:color w:val="000000"/>
                <w:sz w:val="22"/>
                <w:szCs w:val="22"/>
              </w:rPr>
              <w:t>7</w:t>
            </w:r>
          </w:p>
        </w:tc>
        <w:tc>
          <w:tcPr>
            <w:tcW w:w="4820" w:type="dxa"/>
            <w:gridSpan w:val="2"/>
            <w:shd w:val="clear" w:color="auto" w:fill="auto"/>
            <w:vAlign w:val="center"/>
          </w:tcPr>
          <w:p w:rsidR="00D2171A" w:rsidRPr="007001F1" w:rsidRDefault="00D2171A" w:rsidP="00D2171A">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76686">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300"/>
        </w:trPr>
        <w:tc>
          <w:tcPr>
            <w:tcW w:w="8710" w:type="dxa"/>
            <w:gridSpan w:val="7"/>
            <w:shd w:val="clear" w:color="auto" w:fill="auto"/>
            <w:noWrap/>
            <w:vAlign w:val="center"/>
          </w:tcPr>
          <w:p w:rsidR="00D2171A" w:rsidRPr="007001F1" w:rsidRDefault="00027816" w:rsidP="00D2171A">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4"/>
              <w:t>[1]</w:t>
            </w:r>
          </w:p>
          <w:p w:rsidR="00D2171A" w:rsidRPr="007001F1" w:rsidRDefault="00D2171A" w:rsidP="00D2171A">
            <w:pPr>
              <w:rPr>
                <w:sz w:val="20"/>
                <w:szCs w:val="2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DC4DA1">
              <w:rPr>
                <w:rStyle w:val="Odkaznapoznmkupodiarou"/>
                <w:b/>
                <w:bCs/>
                <w:sz w:val="22"/>
                <w:szCs w:val="22"/>
              </w:rPr>
              <w:footnoteReference w:customMarkFollows="1" w:id="125"/>
              <w:t>2</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lastRenderedPageBreak/>
              <w:t>Podpis:</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8710"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26"/>
              <w:t>3</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D2171A" w:rsidRDefault="00D2171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rsidTr="00634A35">
        <w:trPr>
          <w:trHeight w:val="645"/>
        </w:trPr>
        <w:tc>
          <w:tcPr>
            <w:tcW w:w="9087" w:type="dxa"/>
            <w:gridSpan w:val="7"/>
            <w:shd w:val="clear" w:color="000000" w:fill="60497A"/>
            <w:vAlign w:val="center"/>
            <w:hideMark/>
          </w:tcPr>
          <w:p w:rsidR="006D56F1" w:rsidRPr="007001F1" w:rsidRDefault="006D56F1" w:rsidP="00021036">
            <w:pPr>
              <w:jc w:val="center"/>
              <w:rPr>
                <w:b/>
                <w:bCs/>
                <w:color w:val="FFFFFF"/>
              </w:rPr>
            </w:pPr>
            <w:bookmarkStart w:id="45" w:name="KZ_45" w:colFirst="0" w:colLast="2"/>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B1766E" w:rsidRPr="00B1766E">
              <w:rPr>
                <w:b/>
                <w:bCs/>
                <w:color w:val="FFFFFF"/>
              </w:rPr>
              <w:t>100</w:t>
            </w:r>
            <w:r w:rsidR="00752989">
              <w:rPr>
                <w:b/>
                <w:bCs/>
                <w:color w:val="FFFFFF"/>
              </w:rPr>
              <w:t xml:space="preserve"> 000</w:t>
            </w:r>
            <w:r>
              <w:rPr>
                <w:b/>
                <w:bCs/>
                <w:color w:val="FFFFFF"/>
              </w:rPr>
              <w:t xml:space="preserve"> EUR</w:t>
            </w:r>
            <w:r w:rsidRPr="007001F1">
              <w:rPr>
                <w:b/>
                <w:bCs/>
                <w:color w:val="FFFFFF"/>
              </w:rPr>
              <w:t>- štandardná ex</w:t>
            </w:r>
            <w:r w:rsidR="00DC4DA1">
              <w:rPr>
                <w:b/>
                <w:bCs/>
                <w:color w:val="FFFFFF"/>
              </w:rPr>
              <w:t xml:space="preserve"> </w:t>
            </w:r>
            <w:r w:rsidRPr="007001F1">
              <w:rPr>
                <w:b/>
                <w:bCs/>
                <w:color w:val="FFFFFF"/>
              </w:rPr>
              <w:t>post kontrola</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660"/>
        </w:trPr>
        <w:tc>
          <w:tcPr>
            <w:tcW w:w="3751" w:type="dxa"/>
            <w:gridSpan w:val="2"/>
            <w:shd w:val="clear" w:color="auto" w:fill="auto"/>
            <w:vAlign w:val="center"/>
            <w:hideMark/>
          </w:tcPr>
          <w:p w:rsidR="006D56F1" w:rsidRPr="007001F1" w:rsidRDefault="006D56F1"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rsidTr="00634A35">
        <w:trPr>
          <w:trHeight w:val="33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xml:space="preserve">Zákazka </w:t>
            </w:r>
            <w:r>
              <w:rPr>
                <w:color w:val="000000"/>
                <w:sz w:val="22"/>
                <w:szCs w:val="22"/>
              </w:rPr>
              <w:t xml:space="preserve">nad </w:t>
            </w:r>
            <w:r w:rsidR="00B97099">
              <w:rPr>
                <w:color w:val="000000"/>
                <w:sz w:val="22"/>
                <w:szCs w:val="22"/>
              </w:rPr>
              <w:t>10</w:t>
            </w:r>
            <w:r>
              <w:rPr>
                <w:color w:val="000000"/>
                <w:sz w:val="22"/>
                <w:szCs w:val="22"/>
              </w:rPr>
              <w:t>0 000 EUR s DPH</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tcPr>
          <w:p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15"/>
        </w:trPr>
        <w:tc>
          <w:tcPr>
            <w:tcW w:w="774"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Poznámka</w:t>
            </w:r>
          </w:p>
        </w:tc>
      </w:tr>
      <w:tr w:rsidR="006D56F1" w:rsidRPr="007001F1" w:rsidTr="00634A35">
        <w:trPr>
          <w:trHeight w:val="20"/>
        </w:trPr>
        <w:tc>
          <w:tcPr>
            <w:tcW w:w="774" w:type="dxa"/>
            <w:shd w:val="clear" w:color="auto" w:fill="auto"/>
            <w:noWrap/>
            <w:vAlign w:val="center"/>
          </w:tcPr>
          <w:p w:rsidR="006D56F1" w:rsidRPr="007001F1" w:rsidRDefault="006D56F1" w:rsidP="00634A35">
            <w:pPr>
              <w:jc w:val="center"/>
              <w:rPr>
                <w:color w:val="000000"/>
              </w:rPr>
            </w:pPr>
            <w:r>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sidR="00CF7FB2">
              <w:rPr>
                <w:sz w:val="22"/>
                <w:szCs w:val="22"/>
              </w:rPr>
              <w:t xml:space="preserve"> </w:t>
            </w:r>
            <w:r w:rsidRPr="002D20F9">
              <w:rPr>
                <w:bCs/>
                <w:sz w:val="22"/>
                <w:szCs w:val="22"/>
              </w:rPr>
              <w:t>zákazky vyhlásené osobou, ktorej verejný obstarávateľ poskytne 50% a menej finančných prostriedkov z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776DCA">
        <w:trPr>
          <w:trHeight w:val="20"/>
        </w:trPr>
        <w:tc>
          <w:tcPr>
            <w:tcW w:w="774" w:type="dxa"/>
            <w:shd w:val="clear" w:color="auto" w:fill="auto"/>
            <w:noWrap/>
            <w:vAlign w:val="center"/>
            <w:hideMark/>
          </w:tcPr>
          <w:p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08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lastRenderedPageBreak/>
              <w:t>4</w:t>
            </w:r>
          </w:p>
        </w:tc>
        <w:tc>
          <w:tcPr>
            <w:tcW w:w="4628" w:type="dxa"/>
            <w:gridSpan w:val="2"/>
            <w:shd w:val="clear" w:color="auto" w:fill="auto"/>
            <w:vAlign w:val="center"/>
          </w:tcPr>
          <w:p w:rsidR="006D56F1" w:rsidRPr="00776DCA" w:rsidRDefault="006D56F1" w:rsidP="00EF6B03">
            <w:pPr>
              <w:pStyle w:val="Textkomentra"/>
              <w:jc w:val="both"/>
            </w:pPr>
            <w:r w:rsidRPr="00776DCA">
              <w:rPr>
                <w:sz w:val="22"/>
                <w:szCs w:val="22"/>
              </w:rPr>
              <w:t>Zverejnil prijímateľ výzvu na predkladanie ponúk na svojom alebo inom vhodnom webovom sídle v súlade s</w:t>
            </w:r>
            <w:r w:rsidR="00762865">
              <w:rPr>
                <w:sz w:val="22"/>
                <w:szCs w:val="22"/>
              </w:rPr>
              <w:t> </w:t>
            </w:r>
            <w:r w:rsidRPr="009A167E">
              <w:rPr>
                <w:sz w:val="22"/>
                <w:szCs w:val="22"/>
              </w:rPr>
              <w:t>Metodi</w:t>
            </w:r>
            <w:r w:rsidR="00762865" w:rsidRPr="009A167E">
              <w:rPr>
                <w:sz w:val="22"/>
                <w:szCs w:val="22"/>
              </w:rPr>
              <w:t>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EF6B03" w:rsidRPr="009A167E">
              <w:rPr>
                <w:sz w:val="22"/>
                <w:szCs w:val="22"/>
              </w:rPr>
              <w:t>?</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BC461E"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65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5</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762865" w:rsidRPr="009A167E">
              <w:rPr>
                <w:sz w:val="22"/>
                <w:szCs w:val="22"/>
              </w:rPr>
              <w:t xml:space="preserve">Metodickým pokynom č. 12,  v rámci ktorého je upravený spôsob </w:t>
            </w:r>
            <w:r w:rsidRPr="009A167E">
              <w:rPr>
                <w:sz w:val="22"/>
                <w:szCs w:val="22"/>
              </w:rPr>
              <w:t>zadávania zákaziek a kontroly zákaziek vyhlásených osobou, ktorej verejný obstarávateľ poskytne 50% a menej finančných prostriedkov z nenávratného finančného príspevku (NFP)</w:t>
            </w:r>
            <w:r w:rsidRPr="00776DCA">
              <w:rPr>
                <w:sz w:val="22"/>
                <w:szCs w:val="22"/>
              </w:rPr>
              <w:t xml:space="preserve"> na </w:t>
            </w:r>
            <w:r w:rsidR="00CF468C">
              <w:rPr>
                <w:sz w:val="22"/>
                <w:szCs w:val="22"/>
              </w:rPr>
              <w:t>e-</w:t>
            </w:r>
            <w:r w:rsidRPr="00776DCA">
              <w:rPr>
                <w:sz w:val="22"/>
                <w:szCs w:val="22"/>
              </w:rPr>
              <w:t xml:space="preserve">mailový kontakt </w:t>
            </w:r>
            <w:hyperlink r:id="rId18" w:history="1">
              <w:r w:rsidRPr="009A167E">
                <w:rPr>
                  <w:rStyle w:val="Hypertextovprepojenie"/>
                  <w:sz w:val="22"/>
                  <w:szCs w:val="22"/>
                </w:rPr>
                <w:t>zakazkycko@vlada.gov.sk</w:t>
              </w:r>
            </w:hyperlink>
            <w:r w:rsidRPr="00776DCA">
              <w:rPr>
                <w:sz w:val="22"/>
                <w:szCs w:val="22"/>
              </w:rPr>
              <w:t xml:space="preserve">?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6</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Zaslal prijímateľ výzvu na predkladanie ponúk v rovnaký deň minimálne trom vybraným záu</w:t>
            </w:r>
            <w:r w:rsidRPr="00BC461E">
              <w:rPr>
                <w:sz w:val="22"/>
                <w:szCs w:val="22"/>
              </w:rPr>
              <w:t>jemcom, ktorí sú oprávnení dodávať tovar, uskutočňovať stavebné práce alebo poskytovať služby v rozsahu predmetu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7</w:t>
            </w:r>
          </w:p>
        </w:tc>
        <w:tc>
          <w:tcPr>
            <w:tcW w:w="4628" w:type="dxa"/>
            <w:gridSpan w:val="2"/>
            <w:shd w:val="clear" w:color="auto" w:fill="auto"/>
            <w:vAlign w:val="center"/>
          </w:tcPr>
          <w:p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rsidR="00762865" w:rsidRPr="00776DCA"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8</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9</w:t>
            </w:r>
          </w:p>
        </w:tc>
        <w:tc>
          <w:tcPr>
            <w:tcW w:w="4628" w:type="dxa"/>
            <w:gridSpan w:val="2"/>
            <w:shd w:val="clear" w:color="auto" w:fill="auto"/>
            <w:vAlign w:val="center"/>
          </w:tcPr>
          <w:p w:rsidR="00762865" w:rsidRPr="00776DCA" w:rsidRDefault="00762865" w:rsidP="0076286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762865" w:rsidRPr="00BC461E"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6D56F1" w:rsidRPr="00BC461E" w:rsidRDefault="006D56F1" w:rsidP="00BC461E">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 a tak. že sa neodvolával najmä na konkrétneho výrobcu alebo značku? Umožnil predkladanie ekvivalentných produktov?</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shd w:val="clear" w:color="auto" w:fill="auto"/>
            <w:noWrap/>
            <w:vAlign w:val="center"/>
          </w:tcPr>
          <w:p w:rsidR="0004690F" w:rsidRDefault="00FE3D48" w:rsidP="00EF6B03">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 xml:space="preserve">Postupoval prijímateľ pri vyhodnocovaní </w:t>
            </w:r>
            <w:r w:rsidRPr="007001F1">
              <w:rPr>
                <w:sz w:val="22"/>
                <w:szCs w:val="22"/>
              </w:rPr>
              <w:lastRenderedPageBreak/>
              <w:t>predložených ponúk v súlade s výzvou na súťaž</w:t>
            </w:r>
            <w:r>
              <w:rPr>
                <w:sz w:val="22"/>
                <w:szCs w:val="22"/>
              </w:rPr>
              <w:t>?</w:t>
            </w:r>
          </w:p>
        </w:tc>
        <w:tc>
          <w:tcPr>
            <w:tcW w:w="567" w:type="dxa"/>
            <w:shd w:val="clear" w:color="auto" w:fill="auto"/>
            <w:vAlign w:val="center"/>
          </w:tcPr>
          <w:p w:rsidR="0004690F" w:rsidRPr="00776DCA"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lastRenderedPageBreak/>
              <w:t>1</w:t>
            </w:r>
            <w:r w:rsidR="009C31E1">
              <w:rPr>
                <w:color w:val="000000"/>
                <w:sz w:val="22"/>
                <w:szCs w:val="22"/>
              </w:rPr>
              <w:t>4</w:t>
            </w:r>
          </w:p>
        </w:tc>
        <w:tc>
          <w:tcPr>
            <w:tcW w:w="4628" w:type="dxa"/>
            <w:gridSpan w:val="2"/>
            <w:shd w:val="clear" w:color="auto" w:fill="auto"/>
            <w:vAlign w:val="center"/>
          </w:tcPr>
          <w:p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6D56F1" w:rsidRPr="00776DCA" w:rsidRDefault="006D56F1" w:rsidP="00901DE9">
            <w:pPr>
              <w:jc w:val="both"/>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901DE9" w:rsidRPr="007001F1" w:rsidTr="00634A35">
        <w:trPr>
          <w:trHeight w:val="20"/>
        </w:trPr>
        <w:tc>
          <w:tcPr>
            <w:tcW w:w="774" w:type="dxa"/>
            <w:shd w:val="clear" w:color="auto" w:fill="auto"/>
            <w:noWrap/>
            <w:vAlign w:val="center"/>
          </w:tcPr>
          <w:p w:rsidR="00901DE9" w:rsidRDefault="00FE3D48" w:rsidP="00EF6B03">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901DE9" w:rsidRPr="00776DCA" w:rsidRDefault="00901DE9" w:rsidP="00901DE9">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901DE9" w:rsidRPr="00BC461E" w:rsidRDefault="00901DE9" w:rsidP="00634A35">
            <w:pPr>
              <w:jc w:val="center"/>
              <w:rPr>
                <w:color w:val="000000"/>
              </w:rPr>
            </w:pPr>
          </w:p>
        </w:tc>
        <w:tc>
          <w:tcPr>
            <w:tcW w:w="567" w:type="dxa"/>
            <w:shd w:val="clear" w:color="auto" w:fill="auto"/>
            <w:vAlign w:val="center"/>
          </w:tcPr>
          <w:p w:rsidR="00901DE9" w:rsidRPr="00776DCA" w:rsidRDefault="00901DE9" w:rsidP="00634A35">
            <w:pPr>
              <w:jc w:val="center"/>
              <w:rPr>
                <w:color w:val="000000"/>
              </w:rPr>
            </w:pPr>
          </w:p>
        </w:tc>
        <w:tc>
          <w:tcPr>
            <w:tcW w:w="776" w:type="dxa"/>
            <w:shd w:val="clear" w:color="auto" w:fill="auto"/>
            <w:vAlign w:val="center"/>
          </w:tcPr>
          <w:p w:rsidR="00901DE9" w:rsidRPr="00776DCA" w:rsidRDefault="00901DE9" w:rsidP="00634A35">
            <w:pPr>
              <w:jc w:val="center"/>
              <w:rPr>
                <w:color w:val="000000"/>
              </w:rPr>
            </w:pPr>
          </w:p>
        </w:tc>
        <w:tc>
          <w:tcPr>
            <w:tcW w:w="1775" w:type="dxa"/>
            <w:shd w:val="clear" w:color="auto" w:fill="auto"/>
            <w:vAlign w:val="center"/>
          </w:tcPr>
          <w:p w:rsidR="00901DE9" w:rsidRPr="00776DCA" w:rsidRDefault="00901DE9"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FE3D48" w:rsidP="00EF6B03">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776DCA" w:rsidRDefault="00BE605A" w:rsidP="00634A35">
            <w:pPr>
              <w:jc w:val="center"/>
              <w:rPr>
                <w:color w:val="000000"/>
              </w:rPr>
            </w:pPr>
          </w:p>
        </w:tc>
        <w:tc>
          <w:tcPr>
            <w:tcW w:w="776" w:type="dxa"/>
            <w:shd w:val="clear" w:color="auto" w:fill="auto"/>
            <w:vAlign w:val="center"/>
          </w:tcPr>
          <w:p w:rsidR="00BE605A" w:rsidRPr="00776DCA" w:rsidRDefault="00BE605A" w:rsidP="00634A35">
            <w:pPr>
              <w:jc w:val="center"/>
              <w:rPr>
                <w:color w:val="000000"/>
              </w:rPr>
            </w:pPr>
          </w:p>
        </w:tc>
        <w:tc>
          <w:tcPr>
            <w:tcW w:w="1775" w:type="dxa"/>
            <w:shd w:val="clear" w:color="auto" w:fill="auto"/>
            <w:vAlign w:val="center"/>
          </w:tcPr>
          <w:p w:rsidR="00BE605A" w:rsidRPr="00776DCA" w:rsidRDefault="00BE605A"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pPr>
            <w:r w:rsidRPr="00776DCA">
              <w:rPr>
                <w:sz w:val="22"/>
                <w:szCs w:val="22"/>
              </w:rPr>
              <w:t>Je zmluva uzavretá v súlade s výzvou na predkladanie ponúk a s ponukou úspešného uchádzača?</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6D56F1" w:rsidRPr="00776DCA" w:rsidRDefault="006D56F1" w:rsidP="00634A35">
            <w:pPr>
              <w:jc w:val="both"/>
            </w:pPr>
            <w:r w:rsidRPr="00776DCA">
              <w:rPr>
                <w:sz w:val="22"/>
                <w:szCs w:val="22"/>
              </w:rPr>
              <w:t>Má výsledná zmluva všetky požadované náležitosti</w:t>
            </w:r>
            <w:r w:rsidRPr="00BC461E">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vMerge w:val="restart"/>
            <w:shd w:val="clear" w:color="auto" w:fill="auto"/>
            <w:noWrap/>
            <w:vAlign w:val="center"/>
          </w:tcPr>
          <w:p w:rsidR="0004690F" w:rsidRDefault="00FE3D48" w:rsidP="00634A35">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a) Je úspešný uchádzač zapísaný v registri partnerov verejného sektora?</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04690F" w:rsidRPr="007001F1" w:rsidTr="00634A35">
        <w:trPr>
          <w:trHeight w:val="20"/>
        </w:trPr>
        <w:tc>
          <w:tcPr>
            <w:tcW w:w="774" w:type="dxa"/>
            <w:vMerge/>
            <w:shd w:val="clear" w:color="auto" w:fill="auto"/>
            <w:noWrap/>
            <w:vAlign w:val="center"/>
          </w:tcPr>
          <w:p w:rsidR="0004690F" w:rsidRDefault="0004690F" w:rsidP="00634A35">
            <w:pPr>
              <w:jc w:val="center"/>
              <w:rPr>
                <w:color w:val="000000"/>
              </w:rPr>
            </w:pPr>
          </w:p>
        </w:tc>
        <w:tc>
          <w:tcPr>
            <w:tcW w:w="4628" w:type="dxa"/>
            <w:gridSpan w:val="2"/>
            <w:shd w:val="clear" w:color="auto" w:fill="auto"/>
            <w:vAlign w:val="center"/>
          </w:tcPr>
          <w:p w:rsidR="0004690F" w:rsidRPr="00776DCA" w:rsidRDefault="0004690F"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4</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5</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color w:val="000000"/>
                <w:sz w:val="22"/>
                <w:szCs w:val="22"/>
              </w:rPr>
              <w:t xml:space="preserve">Neboli identifikované iné porušenia pravidiel a </w:t>
            </w:r>
            <w:r w:rsidRPr="00776DCA">
              <w:rPr>
                <w:color w:val="000000"/>
                <w:sz w:val="22"/>
                <w:szCs w:val="22"/>
              </w:rPr>
              <w:lastRenderedPageBreak/>
              <w:t>postupov zadávania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lastRenderedPageBreak/>
              <w:t>2</w:t>
            </w:r>
            <w:r w:rsidR="009C31E1">
              <w:rPr>
                <w:color w:val="000000"/>
                <w:sz w:val="22"/>
                <w:szCs w:val="22"/>
              </w:rPr>
              <w:t>6</w:t>
            </w:r>
          </w:p>
        </w:tc>
        <w:tc>
          <w:tcPr>
            <w:tcW w:w="4628" w:type="dxa"/>
            <w:gridSpan w:val="2"/>
            <w:shd w:val="clear" w:color="auto" w:fill="auto"/>
            <w:vAlign w:val="center"/>
          </w:tcPr>
          <w:p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r w:rsidR="00DC4DA1">
              <w:rPr>
                <w:color w:val="000000"/>
                <w:sz w:val="22"/>
                <w:szCs w:val="22"/>
              </w:rPr>
              <w:t xml:space="preserve"> </w:t>
            </w:r>
            <w:r w:rsidRPr="009A167E">
              <w:rPr>
                <w:color w:val="000000"/>
                <w:sz w:val="22"/>
                <w:szCs w:val="22"/>
              </w:rPr>
              <w:t>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300"/>
        </w:trPr>
        <w:tc>
          <w:tcPr>
            <w:tcW w:w="9087" w:type="dxa"/>
            <w:gridSpan w:val="7"/>
            <w:shd w:val="clear" w:color="auto" w:fill="auto"/>
            <w:noWrap/>
            <w:vAlign w:val="center"/>
          </w:tcPr>
          <w:p w:rsidR="006D56F1" w:rsidRPr="007001F1" w:rsidRDefault="006D56F1" w:rsidP="00634A35">
            <w:pPr>
              <w:jc w:val="both"/>
              <w:rPr>
                <w:b/>
                <w:sz w:val="20"/>
                <w:szCs w:val="20"/>
              </w:rPr>
            </w:pPr>
            <w:r w:rsidRPr="007001F1">
              <w:rPr>
                <w:b/>
                <w:sz w:val="20"/>
                <w:szCs w:val="20"/>
              </w:rPr>
              <w:t>VYJADRENIE</w:t>
            </w:r>
          </w:p>
          <w:p w:rsidR="006D56F1" w:rsidRPr="007001F1" w:rsidRDefault="006D56F1"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7"/>
              <w:t>[1]</w:t>
            </w:r>
          </w:p>
          <w:p w:rsidR="006D56F1" w:rsidRPr="007001F1" w:rsidRDefault="006D56F1" w:rsidP="00021036">
            <w:pPr>
              <w:rPr>
                <w:b/>
                <w:bCs/>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128"/>
              <w:t>2</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9087" w:type="dxa"/>
            <w:gridSpan w:val="7"/>
            <w:shd w:val="clear" w:color="auto" w:fill="auto"/>
            <w:noWrap/>
            <w:vAlign w:val="bottom"/>
            <w:hideMark/>
          </w:tcPr>
          <w:p w:rsidR="006D56F1" w:rsidRPr="007001F1" w:rsidRDefault="006D56F1" w:rsidP="00634A35">
            <w:pPr>
              <w:jc w:val="cente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29"/>
              <w:t>3</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bookmarkEnd w:id="45"/>
    </w:tbl>
    <w:p w:rsidR="006D56F1" w:rsidRDefault="006D56F1" w:rsidP="00D2171A"/>
    <w:p w:rsidR="00231620" w:rsidRDefault="003408E8" w:rsidP="00B97099">
      <w:pPr>
        <w:tabs>
          <w:tab w:val="left" w:pos="8205"/>
        </w:tabs>
      </w:pPr>
      <w:r>
        <w:tab/>
      </w:r>
    </w:p>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A32D2D" w:rsidRDefault="00A32D2D"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4D4533">
            <w:pPr>
              <w:jc w:val="center"/>
              <w:rPr>
                <w:b/>
                <w:bCs/>
                <w:color w:val="FFFFFF"/>
              </w:rPr>
            </w:pPr>
            <w:bookmarkStart w:id="46" w:name="KZ_46"/>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901DE9" w:rsidRPr="00FE3D48">
              <w:rPr>
                <w:b/>
                <w:bCs/>
                <w:color w:val="FFFFFF"/>
              </w:rPr>
              <w:t>10</w:t>
            </w:r>
            <w:r w:rsidRPr="00FE3D48">
              <w:rPr>
                <w:b/>
                <w:bCs/>
                <w:color w:val="FFFFFF"/>
              </w:rPr>
              <w:t>0</w:t>
            </w:r>
            <w:r>
              <w:rPr>
                <w:b/>
                <w:bCs/>
                <w:color w:val="FFFFFF"/>
              </w:rPr>
              <w:t xml:space="preserve"> </w:t>
            </w:r>
            <w:r w:rsidR="00752989">
              <w:rPr>
                <w:b/>
                <w:bCs/>
                <w:color w:val="FFFFFF"/>
              </w:rPr>
              <w:t>000</w:t>
            </w:r>
            <w:r>
              <w:rPr>
                <w:b/>
                <w:bCs/>
                <w:color w:val="FFFFFF"/>
              </w:rPr>
              <w:t xml:space="preserve"> EUR</w:t>
            </w:r>
            <w:r w:rsidRPr="007001F1">
              <w:rPr>
                <w:b/>
                <w:bCs/>
                <w:color w:val="FFFFFF"/>
              </w:rPr>
              <w:t xml:space="preserve">- </w:t>
            </w:r>
            <w:r>
              <w:rPr>
                <w:b/>
                <w:bCs/>
                <w:color w:val="FFFFFF"/>
              </w:rPr>
              <w:t xml:space="preserve">druhá ex </w:t>
            </w:r>
            <w:proofErr w:type="spellStart"/>
            <w:r>
              <w:rPr>
                <w:b/>
                <w:bCs/>
                <w:color w:val="FFFFFF"/>
              </w:rPr>
              <w:t>ante</w:t>
            </w:r>
            <w:proofErr w:type="spellEnd"/>
            <w:r>
              <w:rPr>
                <w:b/>
                <w:bCs/>
                <w:color w:val="FFFFFF"/>
              </w:rPr>
              <w:t xml:space="preserve">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BC461E" w:rsidRDefault="004D4533" w:rsidP="00634A35">
            <w:pPr>
              <w:rPr>
                <w:color w:val="000000"/>
              </w:rPr>
            </w:pPr>
            <w:r w:rsidRPr="00BC461E">
              <w:rPr>
                <w:color w:val="000000"/>
                <w:sz w:val="22"/>
                <w:szCs w:val="22"/>
              </w:rPr>
              <w:t xml:space="preserve">Zákazka nad </w:t>
            </w:r>
            <w:r w:rsidR="00901DE9" w:rsidRPr="0098254D">
              <w:rPr>
                <w:color w:val="000000"/>
                <w:sz w:val="22"/>
                <w:szCs w:val="22"/>
              </w:rPr>
              <w:t>10</w:t>
            </w:r>
            <w:r w:rsidRPr="0098254D">
              <w:rPr>
                <w:color w:val="000000"/>
                <w:sz w:val="22"/>
                <w:szCs w:val="22"/>
              </w:rPr>
              <w:t>0 000 EUR s D</w:t>
            </w:r>
            <w:r w:rsidRPr="00BC461E">
              <w:rPr>
                <w:color w:val="000000"/>
                <w:sz w:val="22"/>
                <w:szCs w:val="22"/>
              </w:rPr>
              <w:t>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BC461E" w:rsidRDefault="004D4533" w:rsidP="00634A35">
            <w:pPr>
              <w:rPr>
                <w:color w:val="000000"/>
              </w:rPr>
            </w:pPr>
            <w:r w:rsidRPr="00BC461E">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7001F1" w:rsidRDefault="004D4533" w:rsidP="00021036">
            <w:pPr>
              <w:rPr>
                <w:color w:val="000000"/>
              </w:rPr>
            </w:pPr>
            <w:r>
              <w:rPr>
                <w:color w:val="000000"/>
                <w:sz w:val="22"/>
                <w:szCs w:val="22"/>
              </w:rPr>
              <w:t>Druhá ex</w:t>
            </w:r>
            <w:r w:rsidR="00DC4DA1">
              <w:rPr>
                <w:color w:val="000000"/>
                <w:sz w:val="22"/>
                <w:szCs w:val="22"/>
              </w:rPr>
              <w:t xml:space="preserve"> </w:t>
            </w:r>
            <w:proofErr w:type="spellStart"/>
            <w:r>
              <w:rPr>
                <w:color w:val="000000"/>
                <w:sz w:val="22"/>
                <w:szCs w:val="22"/>
              </w:rPr>
              <w:t>ante</w:t>
            </w:r>
            <w:proofErr w:type="spellEnd"/>
            <w:r w:rsidRPr="007001F1">
              <w:rPr>
                <w:color w:val="000000"/>
                <w:sz w:val="22"/>
                <w:szCs w:val="22"/>
              </w:rPr>
              <w:t xml:space="preserve">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A32D2D">
        <w:trPr>
          <w:trHeight w:val="858"/>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hideMark/>
          </w:tcPr>
          <w:p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9A6419">
        <w:trPr>
          <w:trHeight w:val="215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lastRenderedPageBreak/>
              <w:t>4</w:t>
            </w:r>
          </w:p>
        </w:tc>
        <w:tc>
          <w:tcPr>
            <w:tcW w:w="4628" w:type="dxa"/>
            <w:gridSpan w:val="2"/>
            <w:shd w:val="clear" w:color="auto" w:fill="auto"/>
            <w:vAlign w:val="center"/>
          </w:tcPr>
          <w:p w:rsidR="004D4533" w:rsidRPr="00BC461E" w:rsidRDefault="004D4533" w:rsidP="009A6419">
            <w:pPr>
              <w:pStyle w:val="Textkomentra"/>
              <w:jc w:val="both"/>
              <w:rPr>
                <w:color w:val="000000"/>
                <w:sz w:val="22"/>
                <w:szCs w:val="22"/>
              </w:rPr>
            </w:pPr>
            <w:r w:rsidRPr="00BC461E">
              <w:rPr>
                <w:sz w:val="22"/>
                <w:szCs w:val="22"/>
              </w:rPr>
              <w:t>Zverejnil prijímateľ výzvu na predkladanie ponúk na svojom alebo inom vhodnom webovom sídle v súlade s </w:t>
            </w:r>
            <w:r w:rsidR="0098254D" w:rsidRPr="009A167E">
              <w:rPr>
                <w:sz w:val="22"/>
                <w:szCs w:val="22"/>
              </w:rPr>
              <w:t>Metodickým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98254D" w:rsidRPr="009A167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2C35CA">
        <w:trPr>
          <w:trHeight w:val="2573"/>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5</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98254D" w:rsidRPr="009A167E">
              <w:rPr>
                <w:sz w:val="22"/>
                <w:szCs w:val="22"/>
              </w:rPr>
              <w:t>v Metodickom pokyne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 xml:space="preserve"> na </w:t>
            </w:r>
            <w:r w:rsidR="00F04AB0">
              <w:rPr>
                <w:sz w:val="22"/>
                <w:szCs w:val="22"/>
              </w:rPr>
              <w:t>e-</w:t>
            </w:r>
            <w:r w:rsidRPr="00BC461E">
              <w:rPr>
                <w:sz w:val="22"/>
                <w:szCs w:val="22"/>
              </w:rPr>
              <w:t xml:space="preserve">mailový kontakt </w:t>
            </w:r>
            <w:hyperlink r:id="rId19"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6</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Zaslal prijímateľ výzvu na predkladanie ponúk v rovnaký deň minimálne trom vybraným záujemcom, ktorí sú oprávnení dodávať tovar, uskutočňovať stavebné práce alebo poskytovať služby v rozsahu predmetu zákazky?</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7</w:t>
            </w:r>
          </w:p>
        </w:tc>
        <w:tc>
          <w:tcPr>
            <w:tcW w:w="4628" w:type="dxa"/>
            <w:gridSpan w:val="2"/>
            <w:shd w:val="clear" w:color="auto" w:fill="auto"/>
            <w:vAlign w:val="center"/>
          </w:tcPr>
          <w:p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9</w:t>
            </w:r>
          </w:p>
        </w:tc>
        <w:tc>
          <w:tcPr>
            <w:tcW w:w="4628" w:type="dxa"/>
            <w:gridSpan w:val="2"/>
            <w:shd w:val="clear" w:color="auto" w:fill="auto"/>
            <w:vAlign w:val="center"/>
          </w:tcPr>
          <w:p w:rsidR="0098254D" w:rsidRPr="00BC461E" w:rsidRDefault="0098254D" w:rsidP="00634A3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C35CA"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4D4533" w:rsidRPr="00BC461E" w:rsidRDefault="004D4533" w:rsidP="00BC461E">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 a tak. že sa neodvolával najmä na konkrétneho výrobcu alebo značku? Umožnil predkladanie ekvivalentných produktov?</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4D4533" w:rsidRPr="00BC461E" w:rsidRDefault="004D4533" w:rsidP="00634A35">
            <w:pPr>
              <w:jc w:val="both"/>
            </w:pPr>
            <w:r w:rsidRPr="00BC461E">
              <w:rPr>
                <w:sz w:val="22"/>
                <w:szCs w:val="22"/>
              </w:rPr>
              <w:t xml:space="preserve">Doručil úspešný uchádzač v stanovenej lehote </w:t>
            </w:r>
            <w:r w:rsidRPr="00BC461E">
              <w:rPr>
                <w:sz w:val="22"/>
                <w:szCs w:val="22"/>
              </w:rPr>
              <w:lastRenderedPageBreak/>
              <w:t>doklady preukazujúce splnenie podmienok účasti týkajúce sa finančného a ekonomického postavenia a technickej alebo odbornej spôsobilosti?</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lastRenderedPageBreak/>
              <w:t>1</w:t>
            </w:r>
            <w:r w:rsidR="009C31E1">
              <w:rPr>
                <w:color w:val="000000"/>
                <w:sz w:val="22"/>
                <w:szCs w:val="22"/>
              </w:rPr>
              <w:t>4</w:t>
            </w:r>
          </w:p>
        </w:tc>
        <w:tc>
          <w:tcPr>
            <w:tcW w:w="4628" w:type="dxa"/>
            <w:gridSpan w:val="2"/>
            <w:shd w:val="clear" w:color="auto" w:fill="auto"/>
            <w:vAlign w:val="center"/>
          </w:tcPr>
          <w:p w:rsidR="00BE605A" w:rsidRPr="00BC461E" w:rsidRDefault="00BE605A" w:rsidP="00634A35">
            <w:pPr>
              <w:jc w:val="both"/>
            </w:pPr>
            <w:r w:rsidRPr="007001F1">
              <w:rPr>
                <w:sz w:val="22"/>
                <w:szCs w:val="22"/>
              </w:rPr>
              <w:t>Postupoval prijímateľ pri vyhodnocovaní predložených ponúk v súlade s výzvou na súťaž?</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4D4533" w:rsidRPr="00BC461E" w:rsidRDefault="004D4533" w:rsidP="00634A35">
            <w:pPr>
              <w:jc w:val="both"/>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BE605A" w:rsidRPr="00BC461E" w:rsidRDefault="00BE605A" w:rsidP="00634A35">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DC46C6" w:rsidRPr="007001F1" w:rsidTr="00634A35">
        <w:trPr>
          <w:trHeight w:val="20"/>
        </w:trPr>
        <w:tc>
          <w:tcPr>
            <w:tcW w:w="774" w:type="dxa"/>
            <w:shd w:val="clear" w:color="auto" w:fill="auto"/>
            <w:noWrap/>
            <w:vAlign w:val="center"/>
          </w:tcPr>
          <w:p w:rsidR="00DC46C6" w:rsidRDefault="001D19EF" w:rsidP="00634A35">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DC46C6" w:rsidRDefault="00DC46C6"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DC46C6" w:rsidRPr="00BC461E" w:rsidRDefault="00DC46C6" w:rsidP="00634A35">
            <w:pPr>
              <w:jc w:val="center"/>
              <w:rPr>
                <w:color w:val="000000"/>
              </w:rPr>
            </w:pPr>
          </w:p>
        </w:tc>
        <w:tc>
          <w:tcPr>
            <w:tcW w:w="567" w:type="dxa"/>
            <w:shd w:val="clear" w:color="auto" w:fill="auto"/>
            <w:vAlign w:val="center"/>
          </w:tcPr>
          <w:p w:rsidR="00DC46C6" w:rsidRPr="00BC461E" w:rsidRDefault="00DC46C6" w:rsidP="00634A35">
            <w:pPr>
              <w:jc w:val="center"/>
              <w:rPr>
                <w:color w:val="000000"/>
              </w:rPr>
            </w:pPr>
          </w:p>
        </w:tc>
        <w:tc>
          <w:tcPr>
            <w:tcW w:w="776" w:type="dxa"/>
            <w:shd w:val="clear" w:color="auto" w:fill="auto"/>
            <w:vAlign w:val="center"/>
          </w:tcPr>
          <w:p w:rsidR="00DC46C6" w:rsidRPr="00BC461E" w:rsidRDefault="00DC46C6" w:rsidP="00634A35">
            <w:pPr>
              <w:jc w:val="center"/>
              <w:rPr>
                <w:color w:val="000000"/>
              </w:rPr>
            </w:pPr>
          </w:p>
        </w:tc>
        <w:tc>
          <w:tcPr>
            <w:tcW w:w="1775" w:type="dxa"/>
            <w:shd w:val="clear" w:color="auto" w:fill="auto"/>
            <w:vAlign w:val="center"/>
          </w:tcPr>
          <w:p w:rsidR="00DC46C6" w:rsidRPr="00BC461E" w:rsidRDefault="00DC46C6"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1D19EF" w:rsidP="009C31E1">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300"/>
        </w:trPr>
        <w:tc>
          <w:tcPr>
            <w:tcW w:w="9087" w:type="dxa"/>
            <w:gridSpan w:val="7"/>
            <w:shd w:val="clear" w:color="auto" w:fill="auto"/>
            <w:noWrap/>
            <w:vAlign w:val="center"/>
          </w:tcPr>
          <w:p w:rsidR="00E4470E" w:rsidRPr="007001F1" w:rsidRDefault="00E4470E" w:rsidP="00E4470E">
            <w:pPr>
              <w:jc w:val="both"/>
              <w:rPr>
                <w:b/>
                <w:sz w:val="20"/>
                <w:szCs w:val="20"/>
              </w:rPr>
            </w:pPr>
            <w:r w:rsidRPr="007001F1">
              <w:rPr>
                <w:b/>
                <w:sz w:val="20"/>
                <w:szCs w:val="20"/>
              </w:rPr>
              <w:t>VYJADRENIE</w:t>
            </w:r>
          </w:p>
          <w:p w:rsidR="00E4470E" w:rsidRPr="007001F1" w:rsidRDefault="00E4470E" w:rsidP="00E4470E">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0"/>
              <w:t>[1]</w:t>
            </w:r>
          </w:p>
          <w:p w:rsidR="00E4470E" w:rsidRPr="007001F1" w:rsidRDefault="00E4470E" w:rsidP="001D19EF">
            <w:pPr>
              <w:rPr>
                <w:b/>
                <w:bCs/>
                <w:color w:val="000000"/>
              </w:rPr>
            </w:pP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lastRenderedPageBreak/>
              <w:t>Kontrolu vykonal</w:t>
            </w:r>
            <w:r w:rsidR="00DC4DA1">
              <w:rPr>
                <w:rStyle w:val="Odkaznapoznmkupodiarou"/>
                <w:b/>
                <w:bCs/>
                <w:sz w:val="22"/>
                <w:szCs w:val="22"/>
              </w:rPr>
              <w:footnoteReference w:customMarkFollows="1" w:id="131"/>
              <w:t>2</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9087" w:type="dxa"/>
            <w:gridSpan w:val="7"/>
            <w:shd w:val="clear" w:color="auto" w:fill="auto"/>
            <w:noWrap/>
            <w:vAlign w:val="bottom"/>
            <w:hideMark/>
          </w:tcPr>
          <w:p w:rsidR="00E4470E" w:rsidRPr="007001F1" w:rsidRDefault="00E4470E" w:rsidP="00E4470E">
            <w:pPr>
              <w:jc w:val="cente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2"/>
              <w:t>3</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bl>
    <w:p w:rsidR="00231620" w:rsidRDefault="00231620" w:rsidP="00D2171A"/>
    <w:bookmarkEnd w:id="46"/>
    <w:p w:rsidR="00231620" w:rsidRDefault="00231620"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021036">
            <w:pPr>
              <w:jc w:val="center"/>
              <w:rPr>
                <w:b/>
                <w:bCs/>
                <w:color w:val="FFFFFF"/>
              </w:rPr>
            </w:pPr>
            <w:bookmarkStart w:id="47" w:name="KZ_47"/>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DC46C6">
              <w:rPr>
                <w:b/>
                <w:bCs/>
                <w:color w:val="FFFFFF"/>
              </w:rPr>
              <w:t>10</w:t>
            </w:r>
            <w:r>
              <w:rPr>
                <w:b/>
                <w:bCs/>
                <w:color w:val="FFFFFF"/>
              </w:rPr>
              <w:t xml:space="preserve">0 </w:t>
            </w:r>
            <w:r w:rsidR="00752989">
              <w:rPr>
                <w:b/>
                <w:bCs/>
                <w:color w:val="FFFFFF"/>
              </w:rPr>
              <w:t>000</w:t>
            </w:r>
            <w:r>
              <w:rPr>
                <w:b/>
                <w:bCs/>
                <w:color w:val="FFFFFF"/>
              </w:rPr>
              <w:t xml:space="preserve"> EUR</w:t>
            </w:r>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E70DCC" w:rsidRDefault="004D4533" w:rsidP="00634A35">
            <w:pPr>
              <w:rPr>
                <w:color w:val="000000"/>
              </w:rPr>
            </w:pPr>
            <w:r w:rsidRPr="00E70DCC">
              <w:rPr>
                <w:color w:val="000000"/>
                <w:sz w:val="22"/>
                <w:szCs w:val="22"/>
              </w:rPr>
              <w:t xml:space="preserve">Zákazka nad </w:t>
            </w:r>
            <w:r w:rsidR="00DC46C6">
              <w:rPr>
                <w:color w:val="000000"/>
                <w:sz w:val="22"/>
                <w:szCs w:val="22"/>
              </w:rPr>
              <w:t>10</w:t>
            </w:r>
            <w:r w:rsidRPr="00E70DCC">
              <w:rPr>
                <w:color w:val="000000"/>
                <w:sz w:val="22"/>
                <w:szCs w:val="22"/>
              </w:rPr>
              <w:t>0 000 EUR s DPH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E70DCC" w:rsidRDefault="004D4533" w:rsidP="00634A35">
            <w:pPr>
              <w:rPr>
                <w:color w:val="000000"/>
              </w:rPr>
            </w:pPr>
            <w:r w:rsidRPr="00E70DCC">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634A35">
        <w:trPr>
          <w:trHeight w:val="20"/>
        </w:trPr>
        <w:tc>
          <w:tcPr>
            <w:tcW w:w="774" w:type="dxa"/>
            <w:shd w:val="clear" w:color="auto" w:fill="auto"/>
            <w:noWrap/>
            <w:vAlign w:val="center"/>
            <w:hideMark/>
          </w:tcPr>
          <w:p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rsidR="00C23DE1" w:rsidRPr="00E70DCC" w:rsidRDefault="00C23DE1" w:rsidP="00C23DE1">
            <w:pPr>
              <w:jc w:val="both"/>
              <w:rPr>
                <w:color w:val="000000"/>
              </w:rPr>
            </w:pPr>
            <w:r w:rsidRPr="00E70DCC">
              <w:rPr>
                <w:color w:val="000000"/>
                <w:sz w:val="22"/>
                <w:szCs w:val="22"/>
              </w:rPr>
              <w:t>Je zmluva, ktorá bola uzatvorená, v súlade so závermi vykonanej druhej ex</w:t>
            </w:r>
            <w:r w:rsidR="00DC4DA1">
              <w:rPr>
                <w:color w:val="000000"/>
                <w:sz w:val="22"/>
                <w:szCs w:val="22"/>
              </w:rPr>
              <w:t xml:space="preserve"> </w:t>
            </w:r>
            <w:proofErr w:type="spellStart"/>
            <w:r w:rsidRPr="00E70DCC">
              <w:rPr>
                <w:color w:val="000000"/>
                <w:sz w:val="22"/>
                <w:szCs w:val="22"/>
              </w:rPr>
              <w:t>ante</w:t>
            </w:r>
            <w:proofErr w:type="spellEnd"/>
            <w:r w:rsidRPr="00E70DCC">
              <w:rPr>
                <w:color w:val="000000"/>
                <w:sz w:val="22"/>
                <w:szCs w:val="22"/>
              </w:rPr>
              <w:t xml:space="preserve"> kontroly a dokumentáciou v rámci nej schválenou? </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rsidR="00C23DE1" w:rsidRPr="00E70DCC" w:rsidRDefault="00C23DE1" w:rsidP="00C23DE1">
            <w:pPr>
              <w:jc w:val="both"/>
              <w:rPr>
                <w:color w:val="000000"/>
              </w:rPr>
            </w:pPr>
            <w:r w:rsidRPr="00E70DCC">
              <w:rPr>
                <w:sz w:val="22"/>
                <w:szCs w:val="22"/>
              </w:rPr>
              <w:t>Je zmluva uzavretá v súlade s výzvou na predkladanie ponúk a s ponukou úspešného uchádzača?</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4</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lastRenderedPageBreak/>
              <w:t>5</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6</w:t>
            </w:r>
          </w:p>
        </w:tc>
        <w:tc>
          <w:tcPr>
            <w:tcW w:w="4628" w:type="dxa"/>
            <w:gridSpan w:val="2"/>
            <w:shd w:val="clear" w:color="auto" w:fill="auto"/>
            <w:vAlign w:val="center"/>
          </w:tcPr>
          <w:p w:rsidR="004D4533" w:rsidRPr="00E70DCC" w:rsidRDefault="004D4533" w:rsidP="00634A35">
            <w:pPr>
              <w:jc w:val="both"/>
            </w:pPr>
            <w:r w:rsidRPr="00E70DCC">
              <w:rPr>
                <w:sz w:val="22"/>
                <w:szCs w:val="22"/>
              </w:rPr>
              <w:t xml:space="preserve">Má výsledná zmluva všetky požadované náležitosti podľa </w:t>
            </w:r>
            <w:r w:rsidR="00DC46C6" w:rsidRPr="00286190">
              <w:rPr>
                <w:sz w:val="22"/>
                <w:szCs w:val="22"/>
              </w:rPr>
              <w:t xml:space="preserve">Metodického pokynu č. 12,  v rámci ktorého je upravený spôsob </w:t>
            </w:r>
            <w:r w:rsidRPr="00286190">
              <w:rPr>
                <w:sz w:val="22"/>
                <w:szCs w:val="22"/>
              </w:rPr>
              <w:t>zadávania</w:t>
            </w:r>
            <w:r w:rsidR="00DC4DA1">
              <w:rPr>
                <w:sz w:val="22"/>
                <w:szCs w:val="22"/>
              </w:rPr>
              <w:t xml:space="preserve"> </w:t>
            </w:r>
            <w:r w:rsidRPr="009A6419">
              <w:rPr>
                <w:sz w:val="22"/>
                <w:szCs w:val="22"/>
              </w:rPr>
              <w:t xml:space="preserve">zákaziek a kontroly </w:t>
            </w:r>
            <w:r w:rsidRPr="00E70DCC">
              <w:rPr>
                <w:sz w:val="22"/>
                <w:szCs w:val="22"/>
              </w:rPr>
              <w:t>zákaziek vyhlásených osobou, ktorej verejný obstarávateľ poskytne 50% a menej finančných prostriedkov z nenávratného finančného príspevku (NFP)?</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7</w:t>
            </w:r>
          </w:p>
        </w:tc>
        <w:tc>
          <w:tcPr>
            <w:tcW w:w="4628" w:type="dxa"/>
            <w:gridSpan w:val="2"/>
            <w:shd w:val="clear" w:color="auto" w:fill="auto"/>
            <w:vAlign w:val="center"/>
          </w:tcPr>
          <w:p w:rsidR="004D4533" w:rsidRPr="00E70DCC" w:rsidRDefault="004D4533" w:rsidP="00634A35">
            <w:pPr>
              <w:jc w:val="both"/>
            </w:pPr>
            <w:r w:rsidRPr="00E70DCC">
              <w:rPr>
                <w:color w:val="000000"/>
                <w:sz w:val="22"/>
                <w:szCs w:val="22"/>
              </w:rPr>
              <w:t>Bola zmluva podpísaná oprávnenou osobou/oprávnenými osobami?</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8</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9</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300"/>
        </w:trPr>
        <w:tc>
          <w:tcPr>
            <w:tcW w:w="9087" w:type="dxa"/>
            <w:gridSpan w:val="7"/>
            <w:shd w:val="clear" w:color="auto" w:fill="auto"/>
            <w:noWrap/>
            <w:vAlign w:val="center"/>
          </w:tcPr>
          <w:p w:rsidR="004D4533" w:rsidRPr="007001F1" w:rsidRDefault="004D4533" w:rsidP="00634A35">
            <w:pPr>
              <w:jc w:val="both"/>
              <w:rPr>
                <w:b/>
                <w:sz w:val="20"/>
                <w:szCs w:val="20"/>
              </w:rPr>
            </w:pPr>
            <w:r w:rsidRPr="007001F1">
              <w:rPr>
                <w:b/>
                <w:sz w:val="20"/>
                <w:szCs w:val="20"/>
              </w:rPr>
              <w:t>VYJADRENIE</w:t>
            </w:r>
          </w:p>
          <w:p w:rsidR="004D4533" w:rsidRPr="007001F1" w:rsidRDefault="004D4533"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3"/>
              <w:t>[1]</w:t>
            </w:r>
          </w:p>
          <w:p w:rsidR="004D4533" w:rsidRPr="007001F1" w:rsidRDefault="004D4533" w:rsidP="001D19EF">
            <w:pPr>
              <w:rPr>
                <w:b/>
                <w:bCs/>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134"/>
              <w:t>2</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9087" w:type="dxa"/>
            <w:gridSpan w:val="7"/>
            <w:shd w:val="clear" w:color="auto" w:fill="auto"/>
            <w:noWrap/>
            <w:vAlign w:val="bottom"/>
            <w:hideMark/>
          </w:tcPr>
          <w:p w:rsidR="004D4533" w:rsidRPr="007001F1" w:rsidRDefault="004D4533" w:rsidP="00634A35">
            <w:pPr>
              <w:jc w:val="cente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5"/>
              <w:t>3</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bl>
    <w:p w:rsidR="00231620" w:rsidRDefault="00231620" w:rsidP="00D2171A"/>
    <w:bookmarkEnd w:id="47"/>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231620" w:rsidRPr="007001F1" w:rsidTr="00634A35">
        <w:trPr>
          <w:trHeight w:val="645"/>
        </w:trPr>
        <w:tc>
          <w:tcPr>
            <w:tcW w:w="9087" w:type="dxa"/>
            <w:gridSpan w:val="7"/>
            <w:shd w:val="clear" w:color="000000" w:fill="60497A"/>
            <w:vAlign w:val="center"/>
            <w:hideMark/>
          </w:tcPr>
          <w:p w:rsidR="00231620" w:rsidRPr="007001F1" w:rsidRDefault="00231620" w:rsidP="00021036">
            <w:pPr>
              <w:jc w:val="center"/>
              <w:rPr>
                <w:b/>
                <w:bCs/>
                <w:color w:val="FFFFFF"/>
              </w:rPr>
            </w:pPr>
            <w:bookmarkStart w:id="48" w:name="KZ_48" w:colFirst="0" w:colLast="1"/>
            <w:r w:rsidRPr="007001F1">
              <w:rPr>
                <w:b/>
                <w:bCs/>
                <w:color w:val="FFFFFF"/>
              </w:rPr>
              <w:lastRenderedPageBreak/>
              <w:t xml:space="preserve">Kontrolný zoznam k finančnej kontrole </w:t>
            </w:r>
            <w:r>
              <w:rPr>
                <w:b/>
                <w:bCs/>
                <w:color w:val="FFFFFF"/>
              </w:rPr>
              <w:t xml:space="preserve">zákazky vyhlásenej osobou, ktorej verejný obstarávateľ </w:t>
            </w:r>
            <w:r w:rsidRPr="003408E8">
              <w:rPr>
                <w:b/>
                <w:bCs/>
                <w:color w:val="FFFFFF"/>
              </w:rPr>
              <w:t xml:space="preserve">poskytne 50% a menej finančných prostriedkov z NFP </w:t>
            </w:r>
            <w:r w:rsidRPr="003408E8">
              <w:rPr>
                <w:b/>
                <w:bCs/>
                <w:color w:val="FFFFFF"/>
              </w:rPr>
              <w:br/>
              <w:t xml:space="preserve">-zákazka do </w:t>
            </w:r>
            <w:r w:rsidR="00DC46C6" w:rsidRPr="003408E8">
              <w:rPr>
                <w:b/>
                <w:bCs/>
                <w:color w:val="FFFFFF"/>
              </w:rPr>
              <w:t>10</w:t>
            </w:r>
            <w:r w:rsidRPr="003408E8">
              <w:rPr>
                <w:b/>
                <w:bCs/>
                <w:color w:val="FFFFFF"/>
              </w:rPr>
              <w:t xml:space="preserve">0 </w:t>
            </w:r>
            <w:r w:rsidR="00752989">
              <w:rPr>
                <w:b/>
                <w:bCs/>
                <w:color w:val="FFFFFF"/>
              </w:rPr>
              <w:t>000</w:t>
            </w:r>
            <w:r w:rsidRPr="003408E8">
              <w:rPr>
                <w:b/>
                <w:bCs/>
                <w:color w:val="FFFFFF"/>
              </w:rPr>
              <w:t xml:space="preserve"> EUR</w:t>
            </w:r>
            <w:r w:rsidRPr="007001F1">
              <w:rPr>
                <w:b/>
                <w:bCs/>
                <w:color w:val="FFFFFF"/>
              </w:rPr>
              <w:t xml:space="preserve"> - štandardná ex</w:t>
            </w:r>
            <w:r w:rsidR="00DC4DA1">
              <w:rPr>
                <w:b/>
                <w:bCs/>
                <w:color w:val="FFFFFF"/>
              </w:rPr>
              <w:t xml:space="preserve"> </w:t>
            </w:r>
            <w:r w:rsidRPr="007001F1">
              <w:rPr>
                <w:b/>
                <w:bCs/>
                <w:color w:val="FFFFFF"/>
              </w:rPr>
              <w:t>post kontrola</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programu</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660"/>
        </w:trPr>
        <w:tc>
          <w:tcPr>
            <w:tcW w:w="3751" w:type="dxa"/>
            <w:gridSpan w:val="2"/>
            <w:shd w:val="clear" w:color="auto" w:fill="auto"/>
            <w:vAlign w:val="center"/>
            <w:hideMark/>
          </w:tcPr>
          <w:p w:rsidR="00231620" w:rsidRPr="007001F1" w:rsidRDefault="00231620"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projektu a prijímateľa</w:t>
            </w:r>
          </w:p>
        </w:tc>
      </w:tr>
      <w:tr w:rsidR="00231620" w:rsidRPr="007001F1" w:rsidTr="00634A35">
        <w:trPr>
          <w:trHeight w:val="33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zákazky</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231620" w:rsidRPr="00E70DCC" w:rsidRDefault="00231620" w:rsidP="00634A35">
            <w:pPr>
              <w:rPr>
                <w:color w:val="000000"/>
              </w:rPr>
            </w:pPr>
            <w:r w:rsidRPr="00E70DCC">
              <w:rPr>
                <w:color w:val="000000"/>
                <w:sz w:val="22"/>
                <w:szCs w:val="22"/>
              </w:rPr>
              <w:t xml:space="preserve">Zákazka do </w:t>
            </w:r>
            <w:r w:rsidR="00DC46C6" w:rsidRPr="003408E8">
              <w:rPr>
                <w:color w:val="000000"/>
                <w:sz w:val="22"/>
                <w:szCs w:val="22"/>
              </w:rPr>
              <w:t>10</w:t>
            </w:r>
            <w:r w:rsidRPr="003408E8">
              <w:rPr>
                <w:color w:val="000000"/>
                <w:sz w:val="22"/>
                <w:szCs w:val="22"/>
              </w:rPr>
              <w:t>0 000 EUR</w:t>
            </w:r>
            <w:r w:rsidRPr="00E70DCC">
              <w:rPr>
                <w:color w:val="000000"/>
                <w:sz w:val="22"/>
                <w:szCs w:val="22"/>
              </w:rPr>
              <w:t xml:space="preserve"> s DPH</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231620" w:rsidRPr="00E70DCC" w:rsidRDefault="00231620" w:rsidP="00634A35">
            <w:pPr>
              <w:rPr>
                <w:color w:val="000000"/>
              </w:rPr>
            </w:pPr>
            <w:r w:rsidRPr="00E70DCC">
              <w:rPr>
                <w:bCs/>
                <w:color w:val="FFFFFF"/>
                <w:sz w:val="22"/>
                <w:szCs w:val="22"/>
              </w:rPr>
              <w:t>Zákazka vyhlásená osobou, ktorej verejný obstarávateľ poskytne 50% a menej finančných prostriedkov z NFP</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tcPr>
          <w:p w:rsidR="00231620" w:rsidRPr="007001F1" w:rsidRDefault="00231620"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231620" w:rsidRPr="00E70DCC" w:rsidRDefault="00231620" w:rsidP="00021036">
            <w:pPr>
              <w:rPr>
                <w:color w:val="000000"/>
              </w:rPr>
            </w:pPr>
            <w:r w:rsidRPr="00E70DCC">
              <w:rPr>
                <w:color w:val="000000"/>
                <w:sz w:val="22"/>
                <w:szCs w:val="22"/>
              </w:rPr>
              <w:t>Štandardná ex</w:t>
            </w:r>
            <w:r w:rsidR="00DC4DA1">
              <w:rPr>
                <w:color w:val="000000"/>
                <w:sz w:val="22"/>
                <w:szCs w:val="22"/>
              </w:rPr>
              <w:t xml:space="preserve"> </w:t>
            </w:r>
            <w:r w:rsidRPr="00E70DCC">
              <w:rPr>
                <w:color w:val="000000"/>
                <w:sz w:val="22"/>
                <w:szCs w:val="22"/>
              </w:rPr>
              <w:t>post kontrola</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231620" w:rsidRPr="007001F1"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15"/>
        </w:trPr>
        <w:tc>
          <w:tcPr>
            <w:tcW w:w="774"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Poznámka</w:t>
            </w:r>
          </w:p>
        </w:tc>
      </w:tr>
      <w:tr w:rsidR="0097414E" w:rsidRPr="007001F1" w:rsidTr="004B5668">
        <w:trPr>
          <w:trHeight w:val="1128"/>
        </w:trPr>
        <w:tc>
          <w:tcPr>
            <w:tcW w:w="774" w:type="dxa"/>
            <w:vMerge w:val="restart"/>
            <w:shd w:val="clear" w:color="auto" w:fill="auto"/>
            <w:noWrap/>
            <w:vAlign w:val="center"/>
          </w:tcPr>
          <w:p w:rsidR="0097414E" w:rsidRPr="007001F1" w:rsidRDefault="0097414E" w:rsidP="00634A35">
            <w:pPr>
              <w:jc w:val="center"/>
              <w:rPr>
                <w:color w:val="000000"/>
              </w:rPr>
            </w:pPr>
            <w:r>
              <w:rPr>
                <w:color w:val="000000"/>
                <w:sz w:val="22"/>
                <w:szCs w:val="22"/>
              </w:rPr>
              <w:t>1</w:t>
            </w:r>
          </w:p>
        </w:tc>
        <w:tc>
          <w:tcPr>
            <w:tcW w:w="4628" w:type="dxa"/>
            <w:gridSpan w:val="2"/>
            <w:shd w:val="clear" w:color="auto" w:fill="auto"/>
            <w:vAlign w:val="center"/>
          </w:tcPr>
          <w:p w:rsidR="0097414E" w:rsidRPr="00E70DCC" w:rsidRDefault="0097414E" w:rsidP="0097414E">
            <w:pPr>
              <w:jc w:val="both"/>
              <w:rPr>
                <w:color w:val="000000"/>
              </w:rPr>
            </w:pPr>
            <w:r w:rsidRPr="004E28D7">
              <w:rPr>
                <w:color w:val="000000"/>
                <w:sz w:val="22"/>
                <w:szCs w:val="22"/>
              </w:rPr>
              <w:t xml:space="preserve">a)Je zmluva, ktorá bola uzavretá s úspešným uchádzačom, spojená s možnosťou uplatnenia postupu pre </w:t>
            </w:r>
            <w:r w:rsidRPr="004E28D7">
              <w:rPr>
                <w:bCs/>
                <w:sz w:val="22"/>
                <w:szCs w:val="22"/>
              </w:rPr>
              <w:t xml:space="preserve">zákazky vyhlásené osobou, ktorej verejný obstarávateľ poskytne 50% a menej finančných prostriedkov z NFP? </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97414E" w:rsidRPr="007001F1" w:rsidTr="00634A35">
        <w:trPr>
          <w:trHeight w:val="20"/>
        </w:trPr>
        <w:tc>
          <w:tcPr>
            <w:tcW w:w="774" w:type="dxa"/>
            <w:vMerge/>
            <w:shd w:val="clear" w:color="auto" w:fill="auto"/>
            <w:noWrap/>
            <w:vAlign w:val="center"/>
          </w:tcPr>
          <w:p w:rsidR="0097414E" w:rsidRDefault="0097414E" w:rsidP="00634A35">
            <w:pPr>
              <w:jc w:val="center"/>
              <w:rPr>
                <w:color w:val="000000"/>
              </w:rPr>
            </w:pPr>
          </w:p>
        </w:tc>
        <w:tc>
          <w:tcPr>
            <w:tcW w:w="4628" w:type="dxa"/>
            <w:gridSpan w:val="2"/>
            <w:shd w:val="clear" w:color="auto" w:fill="auto"/>
            <w:vAlign w:val="center"/>
          </w:tcPr>
          <w:p w:rsidR="0097414E" w:rsidRPr="00E70DCC" w:rsidRDefault="0097414E" w:rsidP="00634A35">
            <w:pPr>
              <w:jc w:val="both"/>
              <w:rPr>
                <w:color w:val="000000"/>
              </w:rPr>
            </w:pPr>
            <w:r>
              <w:rPr>
                <w:color w:val="000000"/>
                <w:sz w:val="22"/>
                <w:szCs w:val="22"/>
              </w:rPr>
              <w:t>b)</w:t>
            </w:r>
            <w:r w:rsidRPr="00E70DCC">
              <w:rPr>
                <w:color w:val="000000"/>
                <w:sz w:val="22"/>
                <w:szCs w:val="22"/>
              </w:rPr>
              <w:t xml:space="preserve">Nedošlo k rozdeleniu zákazky na samostatné zákazky s cieľom vyhnúť sa použitiu postupov spojených so zadávaním zákaziek nad </w:t>
            </w:r>
            <w:r w:rsidRPr="00DC46C6">
              <w:rPr>
                <w:color w:val="000000"/>
                <w:sz w:val="22"/>
                <w:szCs w:val="22"/>
              </w:rPr>
              <w:t>100 000 eur</w:t>
            </w:r>
            <w:r w:rsidRPr="00E70DCC">
              <w:rPr>
                <w:color w:val="000000"/>
                <w:sz w:val="22"/>
                <w:szCs w:val="22"/>
              </w:rPr>
              <w:t>?</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231620" w:rsidRPr="007001F1" w:rsidTr="00634A35">
        <w:trPr>
          <w:trHeight w:val="20"/>
        </w:trPr>
        <w:tc>
          <w:tcPr>
            <w:tcW w:w="774" w:type="dxa"/>
            <w:shd w:val="clear" w:color="auto" w:fill="auto"/>
            <w:noWrap/>
            <w:vAlign w:val="center"/>
            <w:hideMark/>
          </w:tcPr>
          <w:p w:rsidR="00231620" w:rsidRPr="007001F1" w:rsidRDefault="00231620" w:rsidP="00634A35">
            <w:pPr>
              <w:jc w:val="center"/>
              <w:rPr>
                <w:color w:val="000000"/>
              </w:rPr>
            </w:pPr>
            <w:r>
              <w:rPr>
                <w:color w:val="000000"/>
                <w:sz w:val="22"/>
                <w:szCs w:val="22"/>
              </w:rPr>
              <w:t>2</w:t>
            </w:r>
          </w:p>
        </w:tc>
        <w:tc>
          <w:tcPr>
            <w:tcW w:w="4628" w:type="dxa"/>
            <w:gridSpan w:val="2"/>
            <w:shd w:val="clear" w:color="auto" w:fill="auto"/>
            <w:vAlign w:val="center"/>
            <w:hideMark/>
          </w:tcPr>
          <w:p w:rsidR="00231620" w:rsidRPr="00E70DCC" w:rsidRDefault="00231620"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776"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1775"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3</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 xml:space="preserve">Je uzavretá zmluva  z pohľadu kontroly predmetu, </w:t>
            </w:r>
            <w:r w:rsidRPr="00E70DCC">
              <w:rPr>
                <w:color w:val="000000"/>
                <w:sz w:val="22"/>
                <w:szCs w:val="22"/>
              </w:rPr>
              <w:lastRenderedPageBreak/>
              <w:t>návrhu zmluvných podmienok a iných údajov vo vecnom súlade so schválenou žiadosťou o  NFP a účinnou Zmluvou o poskytnutí NFP?</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lastRenderedPageBreak/>
              <w:t>4</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Sú vynaložené náklady na predmet zákazky primerané jeho kvalite a cene?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5</w:t>
            </w:r>
          </w:p>
        </w:tc>
        <w:tc>
          <w:tcPr>
            <w:tcW w:w="4628" w:type="dxa"/>
            <w:gridSpan w:val="2"/>
            <w:shd w:val="clear" w:color="auto" w:fill="auto"/>
            <w:vAlign w:val="center"/>
          </w:tcPr>
          <w:p w:rsidR="00231620" w:rsidRPr="00E70DCC" w:rsidRDefault="00231620" w:rsidP="003408E8">
            <w:pPr>
              <w:jc w:val="both"/>
              <w:rPr>
                <w:color w:val="000000"/>
              </w:rPr>
            </w:pPr>
            <w:r w:rsidRPr="00E70DCC">
              <w:rPr>
                <w:sz w:val="22"/>
                <w:szCs w:val="22"/>
              </w:rPr>
              <w:t xml:space="preserve">Zaslal prijímateľ výzvu na predkladanie ponúk minimálne trom vybraným záujemcom, resp. vykonal </w:t>
            </w:r>
            <w:r w:rsidR="003408E8">
              <w:rPr>
                <w:sz w:val="22"/>
                <w:szCs w:val="22"/>
              </w:rPr>
              <w:t xml:space="preserve">prijímateľ </w:t>
            </w:r>
            <w:r w:rsidRPr="00E70DCC">
              <w:rPr>
                <w:sz w:val="22"/>
                <w:szCs w:val="22"/>
              </w:rPr>
              <w:t>prieskum trhu iným preukázateľným spôsobom (napr. cez web stránky, katalógy a pod.)</w:t>
            </w:r>
            <w:r w:rsidR="003408E8">
              <w:rPr>
                <w:sz w:val="22"/>
                <w:szCs w:val="22"/>
              </w:rPr>
              <w:t>v rámci ktorého identifikoval min. troch uchádzačov</w:t>
            </w:r>
            <w:r w:rsidRPr="00E70DCC">
              <w:rPr>
                <w:sz w:val="22"/>
                <w:szCs w:val="22"/>
              </w:rPr>
              <w:t xml:space="preserve">, ktorí sú oprávnení dodávať tovar, uskutočňovať stavebné práce alebo poskytovať služby v rozsahu predmetu zákazky?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 predmet zákazky popísaný jednoznačne, jasne a určito?</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7</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8</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2C35CA" w:rsidP="00634A35">
            <w:pPr>
              <w:jc w:val="center"/>
              <w:rPr>
                <w:color w:val="000000"/>
              </w:rPr>
            </w:pPr>
            <w:r>
              <w:rPr>
                <w:color w:val="000000"/>
                <w:sz w:val="22"/>
                <w:szCs w:val="22"/>
              </w:rPr>
              <w:t>9</w:t>
            </w:r>
          </w:p>
        </w:tc>
        <w:tc>
          <w:tcPr>
            <w:tcW w:w="4628" w:type="dxa"/>
            <w:gridSpan w:val="2"/>
            <w:shd w:val="clear" w:color="auto" w:fill="auto"/>
            <w:vAlign w:val="center"/>
          </w:tcPr>
          <w:p w:rsidR="003408E8" w:rsidRPr="00E70DCC" w:rsidRDefault="003408E8" w:rsidP="003408E8">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o jedinečnosti predmetu zákazky, napr. odborným alebo znaleckým posudkom?</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1D19EF" w:rsidP="00634A35">
            <w:pPr>
              <w:jc w:val="center"/>
              <w:rPr>
                <w:color w:val="000000"/>
              </w:rPr>
            </w:pPr>
            <w:r>
              <w:rPr>
                <w:color w:val="000000"/>
                <w:sz w:val="22"/>
                <w:szCs w:val="22"/>
              </w:rPr>
              <w:t>10</w:t>
            </w:r>
          </w:p>
        </w:tc>
        <w:tc>
          <w:tcPr>
            <w:tcW w:w="4628" w:type="dxa"/>
            <w:gridSpan w:val="2"/>
            <w:shd w:val="clear" w:color="auto" w:fill="auto"/>
            <w:vAlign w:val="center"/>
          </w:tcPr>
          <w:p w:rsidR="003408E8" w:rsidRDefault="003408E8" w:rsidP="00C10ED5">
            <w:pPr>
              <w:jc w:val="both"/>
            </w:pPr>
            <w:r>
              <w:rPr>
                <w:sz w:val="22"/>
                <w:szCs w:val="22"/>
              </w:rPr>
              <w:t xml:space="preserve">Bola lehota na predkladanie ponúk stanovená minimálne na 7 pracovných dní odo dňa </w:t>
            </w:r>
            <w:r w:rsidR="00C10ED5">
              <w:rPr>
                <w:sz w:val="22"/>
                <w:szCs w:val="22"/>
              </w:rPr>
              <w:t>oslovenia min. troch potenciálnych dodávateľov</w:t>
            </w:r>
            <w:r>
              <w:rPr>
                <w:sz w:val="22"/>
                <w:szCs w:val="22"/>
              </w:rPr>
              <w:t>?</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11</w:t>
            </w:r>
          </w:p>
        </w:tc>
        <w:tc>
          <w:tcPr>
            <w:tcW w:w="4628" w:type="dxa"/>
            <w:gridSpan w:val="2"/>
            <w:shd w:val="clear" w:color="auto" w:fill="auto"/>
            <w:vAlign w:val="center"/>
          </w:tcPr>
          <w:p w:rsidR="00C10ED5" w:rsidRDefault="00C10ED5" w:rsidP="00510AB5">
            <w:pPr>
              <w:jc w:val="both"/>
            </w:pPr>
            <w:r w:rsidRPr="007001F1">
              <w:rPr>
                <w:sz w:val="22"/>
                <w:szCs w:val="22"/>
              </w:rPr>
              <w:t xml:space="preserve">Postupoval prijímateľ pri vyhodnocovaní predložených ponúk v súlade s výzvou na </w:t>
            </w:r>
            <w:r w:rsidR="00510AB5">
              <w:rPr>
                <w:sz w:val="22"/>
                <w:szCs w:val="22"/>
              </w:rPr>
              <w:t>predkladanie ponúk</w:t>
            </w:r>
            <w:r>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2</w:t>
            </w:r>
          </w:p>
        </w:tc>
        <w:tc>
          <w:tcPr>
            <w:tcW w:w="4628" w:type="dxa"/>
            <w:gridSpan w:val="2"/>
            <w:shd w:val="clear" w:color="auto" w:fill="auto"/>
            <w:vAlign w:val="center"/>
          </w:tcPr>
          <w:p w:rsidR="00231620" w:rsidRPr="00E70DCC" w:rsidRDefault="00231620" w:rsidP="00634A35">
            <w:pPr>
              <w:jc w:val="both"/>
            </w:pPr>
            <w:r w:rsidRPr="00E70DCC">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13</w:t>
            </w:r>
          </w:p>
        </w:tc>
        <w:tc>
          <w:tcPr>
            <w:tcW w:w="4628" w:type="dxa"/>
            <w:gridSpan w:val="2"/>
            <w:shd w:val="clear" w:color="auto" w:fill="auto"/>
            <w:vAlign w:val="center"/>
          </w:tcPr>
          <w:p w:rsidR="00C10ED5" w:rsidRPr="00E70DCC" w:rsidRDefault="00C10ED5"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4</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Vyhotovil prijímateľ z priebehu zadávania zákazky záznam z prieskumu trhu, so všetkými požadovanými náležitosťami podľa </w:t>
            </w:r>
            <w:r w:rsidR="00C10ED5" w:rsidRPr="00286190">
              <w:rPr>
                <w:sz w:val="22"/>
                <w:szCs w:val="22"/>
              </w:rPr>
              <w:t xml:space="preserve">Metodického pokynu č. 12,  v rámci ktorého je upravený spôsob </w:t>
            </w:r>
            <w:r w:rsidRPr="00286190">
              <w:rPr>
                <w:sz w:val="22"/>
                <w:szCs w:val="22"/>
              </w:rPr>
              <w:t xml:space="preserve">zadávania zákaziek a kontroly zákaziek vyhlásených osobou, ktorej verejný obstarávateľ poskytne 50% a menej finančných prostriedkov </w:t>
            </w:r>
            <w:r w:rsidRPr="00286190">
              <w:rPr>
                <w:sz w:val="22"/>
                <w:szCs w:val="22"/>
              </w:rPr>
              <w:lastRenderedPageBreak/>
              <w:t>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lastRenderedPageBreak/>
              <w:t>1</w:t>
            </w:r>
            <w:r w:rsidR="001D19EF">
              <w:rPr>
                <w:color w:val="000000"/>
                <w:sz w:val="22"/>
                <w:szCs w:val="22"/>
              </w:rPr>
              <w:t>5</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kritériá na vyhodnotenie ponúk stanovené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7</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8</w:t>
            </w:r>
          </w:p>
        </w:tc>
        <w:tc>
          <w:tcPr>
            <w:tcW w:w="4628" w:type="dxa"/>
            <w:gridSpan w:val="2"/>
            <w:shd w:val="clear" w:color="auto" w:fill="auto"/>
            <w:vAlign w:val="center"/>
          </w:tcPr>
          <w:p w:rsidR="00231620" w:rsidRPr="00E70DCC" w:rsidRDefault="00231620" w:rsidP="00634A35">
            <w:pPr>
              <w:jc w:val="both"/>
            </w:pPr>
            <w:r w:rsidRPr="00E70DCC">
              <w:rPr>
                <w:sz w:val="22"/>
                <w:szCs w:val="22"/>
              </w:rPr>
              <w:t>Je zmluva/objednávka uzavretá v súlade s výzvou na predkladanie ponúk a s ponukou úspešného uchádzača?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9</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Má výsledná zmluva/objednávka všetky požadované náležitosti podľa </w:t>
            </w:r>
            <w:r w:rsidR="002F2DD7"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20</w:t>
            </w:r>
          </w:p>
        </w:tc>
        <w:tc>
          <w:tcPr>
            <w:tcW w:w="4628" w:type="dxa"/>
            <w:gridSpan w:val="2"/>
            <w:shd w:val="clear" w:color="auto" w:fill="auto"/>
            <w:vAlign w:val="center"/>
          </w:tcPr>
          <w:p w:rsidR="00231620" w:rsidRPr="00E70DCC" w:rsidRDefault="00231620" w:rsidP="00634A35">
            <w:pPr>
              <w:jc w:val="both"/>
            </w:pPr>
            <w:r w:rsidRPr="00E70DCC">
              <w:rPr>
                <w:color w:val="000000"/>
                <w:sz w:val="22"/>
                <w:szCs w:val="22"/>
              </w:rPr>
              <w:t>Bola objednávka alebo zmluva podpísaná oprávnenou osobou/oprávnenými osobami?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21</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22</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D06E6" w:rsidP="00634A35">
            <w:pPr>
              <w:jc w:val="center"/>
              <w:rPr>
                <w:color w:val="000000"/>
              </w:rPr>
            </w:pPr>
            <w:r>
              <w:rPr>
                <w:color w:val="000000"/>
                <w:sz w:val="22"/>
                <w:szCs w:val="22"/>
              </w:rPr>
              <w:t>2</w:t>
            </w:r>
            <w:r w:rsidR="001D19EF">
              <w:rPr>
                <w:color w:val="000000"/>
                <w:sz w:val="22"/>
                <w:szCs w:val="22"/>
              </w:rPr>
              <w:t>3</w:t>
            </w:r>
          </w:p>
        </w:tc>
        <w:tc>
          <w:tcPr>
            <w:tcW w:w="4628" w:type="dxa"/>
            <w:gridSpan w:val="2"/>
            <w:shd w:val="clear" w:color="auto" w:fill="auto"/>
            <w:vAlign w:val="center"/>
          </w:tcPr>
          <w:p w:rsidR="00231620" w:rsidRPr="00E70DCC" w:rsidRDefault="00231620" w:rsidP="00634A35">
            <w:pPr>
              <w:pStyle w:val="Textkomentra"/>
              <w:jc w:val="both"/>
              <w:rPr>
                <w:color w:val="000000"/>
                <w:sz w:val="22"/>
                <w:szCs w:val="22"/>
              </w:rPr>
            </w:pPr>
            <w:r w:rsidRPr="00E70DCC">
              <w:rPr>
                <w:color w:val="000000"/>
                <w:sz w:val="22"/>
                <w:szCs w:val="22"/>
              </w:rPr>
              <w:t xml:space="preserve">Je výber úspešného uchádzača odôvodnený vykonaním a riadnym zdokumentovaním prieskumu trhu a </w:t>
            </w:r>
            <w:r w:rsidRPr="00E70DCC">
              <w:rPr>
                <w:sz w:val="22"/>
                <w:szCs w:val="22"/>
              </w:rPr>
              <w:t xml:space="preserve">boli vo výzve na predkladanie ponúk definované všetky požadované náležitosti podľa </w:t>
            </w:r>
            <w:r w:rsidR="001D19EF"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300"/>
        </w:trPr>
        <w:tc>
          <w:tcPr>
            <w:tcW w:w="9087" w:type="dxa"/>
            <w:gridSpan w:val="7"/>
            <w:shd w:val="clear" w:color="auto" w:fill="auto"/>
            <w:noWrap/>
            <w:vAlign w:val="center"/>
          </w:tcPr>
          <w:p w:rsidR="00231620" w:rsidRPr="007001F1" w:rsidRDefault="00231620" w:rsidP="00634A35">
            <w:pPr>
              <w:jc w:val="both"/>
              <w:rPr>
                <w:b/>
                <w:sz w:val="20"/>
                <w:szCs w:val="20"/>
              </w:rPr>
            </w:pPr>
            <w:r w:rsidRPr="007001F1">
              <w:rPr>
                <w:b/>
                <w:sz w:val="20"/>
                <w:szCs w:val="20"/>
              </w:rPr>
              <w:t>VYJADRENIE</w:t>
            </w:r>
          </w:p>
          <w:p w:rsidR="00231620" w:rsidRPr="007001F1" w:rsidRDefault="00231620"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6"/>
              <w:t>[1]</w:t>
            </w:r>
          </w:p>
          <w:p w:rsidR="00231620" w:rsidRPr="007001F1" w:rsidRDefault="00231620" w:rsidP="00634A35">
            <w:pPr>
              <w:rPr>
                <w:b/>
                <w:bCs/>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Kontrolu vykonal</w:t>
            </w:r>
            <w:r w:rsidR="00DC4DA1">
              <w:rPr>
                <w:rStyle w:val="Odkaznapoznmkupodiarou"/>
                <w:b/>
                <w:bCs/>
                <w:sz w:val="22"/>
                <w:szCs w:val="22"/>
              </w:rPr>
              <w:footnoteReference w:customMarkFollows="1" w:id="137"/>
              <w:t>2</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Dátum: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lastRenderedPageBreak/>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9087" w:type="dxa"/>
            <w:gridSpan w:val="7"/>
            <w:shd w:val="clear" w:color="auto" w:fill="auto"/>
            <w:noWrap/>
            <w:vAlign w:val="bottom"/>
            <w:hideMark/>
          </w:tcPr>
          <w:p w:rsidR="00231620" w:rsidRPr="007001F1" w:rsidRDefault="00231620" w:rsidP="00634A35">
            <w:pPr>
              <w:jc w:val="cente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8"/>
              <w:t>3</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Dátum: </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bookmarkEnd w:id="48"/>
    </w:tbl>
    <w:p w:rsidR="00231620" w:rsidRDefault="00231620"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193C9C" w:rsidRDefault="00193C9C" w:rsidP="00D2171A"/>
    <w:p w:rsidR="00193C9C" w:rsidRDefault="00193C9C" w:rsidP="00D2171A"/>
    <w:p w:rsidR="00193C9C" w:rsidRDefault="00193C9C" w:rsidP="00D2171A"/>
    <w:p w:rsidR="00193C9C" w:rsidRDefault="00193C9C" w:rsidP="00D2171A"/>
    <w:p w:rsidR="00E4470E" w:rsidRDefault="00E4470E"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021036">
            <w:pPr>
              <w:spacing w:line="256" w:lineRule="auto"/>
              <w:jc w:val="center"/>
              <w:rPr>
                <w:b/>
                <w:bCs/>
                <w:color w:val="FFFFFF"/>
                <w:lang w:eastAsia="en-US"/>
              </w:rPr>
            </w:pPr>
            <w:bookmarkStart w:id="49" w:name="KZ_49"/>
            <w:r w:rsidRPr="00BE7850">
              <w:rPr>
                <w:b/>
                <w:bCs/>
                <w:color w:val="FFFFFF"/>
                <w:sz w:val="22"/>
                <w:szCs w:val="22"/>
              </w:rPr>
              <w:lastRenderedPageBreak/>
              <w:t xml:space="preserve">Kontrolný zoznam k finančnej kontrole zadávania čiastkových zmlúv, zadávaných na základe rámcových dohôd – </w:t>
            </w:r>
            <w:r w:rsidR="006F3D3D" w:rsidRPr="006F3D3D">
              <w:rPr>
                <w:b/>
                <w:bCs/>
                <w:color w:val="FFFFFF"/>
                <w:sz w:val="22"/>
                <w:szCs w:val="22"/>
              </w:rPr>
              <w:t>štandardná ex</w:t>
            </w:r>
            <w:r w:rsidR="006F3D3D">
              <w:rPr>
                <w:b/>
                <w:bCs/>
                <w:color w:val="FFFFFF"/>
                <w:sz w:val="22"/>
                <w:szCs w:val="22"/>
              </w:rPr>
              <w:t xml:space="preserve"> </w:t>
            </w:r>
            <w:r w:rsidR="006F3D3D" w:rsidRPr="006F3D3D">
              <w:rPr>
                <w:b/>
                <w:bCs/>
                <w:color w:val="FFFFFF"/>
                <w:sz w:val="22"/>
                <w:szCs w:val="22"/>
              </w:rPr>
              <w:t>post kontrola</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DF158C">
            <w:pPr>
              <w:spacing w:line="256" w:lineRule="auto"/>
              <w:rPr>
                <w:lang w:eastAsia="en-US"/>
              </w:rPr>
            </w:pPr>
            <w:r w:rsidRPr="00BE7850">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roofErr w:type="spellStart"/>
            <w:r w:rsidRPr="00BE7850">
              <w:rPr>
                <w:color w:val="000000"/>
                <w:sz w:val="22"/>
                <w:szCs w:val="22"/>
                <w:lang w:eastAsia="en-US"/>
              </w:rPr>
              <w:t>Link</w:t>
            </w:r>
            <w:proofErr w:type="spellEnd"/>
            <w:r w:rsidRPr="00BE7850">
              <w:rPr>
                <w:color w:val="000000"/>
                <w:sz w:val="22"/>
                <w:szCs w:val="22"/>
                <w:lang w:eastAsia="en-US"/>
              </w:rPr>
              <w:t xml:space="preserve">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w:t>
            </w:r>
            <w:r>
              <w:rPr>
                <w:color w:val="000000"/>
                <w:sz w:val="22"/>
                <w:szCs w:val="22"/>
              </w:rPr>
              <w:lastRenderedPageBreak/>
              <w:t>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lastRenderedPageBreak/>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p w:rsidR="00E4470E" w:rsidRPr="00BE7850" w:rsidRDefault="00E4470E" w:rsidP="00634A35">
            <w:pPr>
              <w:spacing w:line="256" w:lineRule="auto"/>
              <w:jc w:val="center"/>
              <w:rPr>
                <w:color w:val="000000"/>
                <w:lang w:eastAsia="en-US"/>
              </w:rPr>
            </w:pPr>
            <w:r w:rsidRPr="00BE7850">
              <w:rPr>
                <w:color w:val="000000"/>
                <w:sz w:val="22"/>
                <w:szCs w:val="22"/>
                <w:lang w:eastAsia="en-US"/>
              </w:rPr>
              <w:lastRenderedPageBreak/>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lastRenderedPageBreak/>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Pr>
                <w:sz w:val="22"/>
                <w:szCs w:val="22"/>
                <w:lang w:eastAsia="en-US"/>
              </w:rPr>
              <w:t>Je čiastková</w:t>
            </w:r>
            <w:r w:rsidR="004E28D7">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9A6419">
            <w:pPr>
              <w:spacing w:line="256" w:lineRule="auto"/>
              <w:jc w:val="both"/>
              <w:rPr>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b/>
                <w:lang w:eastAsia="en-US"/>
              </w:rPr>
            </w:pPr>
            <w:r w:rsidRPr="00BE7850">
              <w:rPr>
                <w:b/>
                <w:sz w:val="22"/>
                <w:szCs w:val="22"/>
                <w:lang w:eastAsia="en-US"/>
              </w:rPr>
              <w:t>VYJADRENIE</w:t>
            </w:r>
          </w:p>
          <w:p w:rsidR="00E4470E" w:rsidRPr="00BE7850" w:rsidRDefault="00E4470E" w:rsidP="00634A35">
            <w:pPr>
              <w:spacing w:line="256" w:lineRule="auto"/>
              <w:jc w:val="both"/>
              <w:rPr>
                <w:lang w:eastAsia="en-US"/>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9"/>
              <w:t>[1]</w:t>
            </w:r>
          </w:p>
          <w:p w:rsidR="00E4470E" w:rsidRPr="00BE7850" w:rsidRDefault="00E4470E" w:rsidP="00634A35">
            <w:pPr>
              <w:spacing w:line="256" w:lineRule="auto"/>
              <w:rPr>
                <w:lang w:eastAsia="en-US"/>
              </w:rPr>
            </w:pPr>
          </w:p>
          <w:p w:rsidR="00E4470E" w:rsidRPr="00BE7850" w:rsidRDefault="00E4470E" w:rsidP="00634A35">
            <w:pPr>
              <w:spacing w:line="256" w:lineRule="auto"/>
              <w:rPr>
                <w:lang w:eastAsia="en-US"/>
              </w:rPr>
            </w:pP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lastRenderedPageBreak/>
              <w:t>Kontrolu vykonal</w:t>
            </w:r>
            <w:r w:rsidR="00323C2E">
              <w:rPr>
                <w:rStyle w:val="Odkaznapoznmkupodiarou"/>
                <w:b/>
                <w:bCs/>
                <w:sz w:val="22"/>
                <w:szCs w:val="22"/>
                <w:lang w:eastAsia="en-US"/>
              </w:rPr>
              <w:footnoteReference w:customMarkFollows="1" w:id="140"/>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141"/>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bl>
    <w:p w:rsidR="00E4470E" w:rsidRDefault="00E4470E"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bookmarkEnd w:id="49"/>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B16726" w:rsidRDefault="00B16726" w:rsidP="00D2171A"/>
    <w:p w:rsidR="00B16726" w:rsidRDefault="00B16726" w:rsidP="00D2171A"/>
    <w:p w:rsidR="00B16726" w:rsidRDefault="00B16726" w:rsidP="00D2171A"/>
    <w:p w:rsidR="001B6240" w:rsidRDefault="001B624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92882">
            <w:pPr>
              <w:spacing w:line="256" w:lineRule="auto"/>
              <w:jc w:val="center"/>
              <w:rPr>
                <w:b/>
                <w:bCs/>
                <w:color w:val="FFFFFF"/>
                <w:lang w:eastAsia="en-US"/>
              </w:rPr>
            </w:pPr>
            <w:bookmarkStart w:id="50" w:name="KZ_50" w:colFirst="0" w:colLast="1"/>
            <w:r w:rsidRPr="00564F9B">
              <w:rPr>
                <w:b/>
                <w:bCs/>
                <w:color w:val="FFFFFF"/>
                <w:sz w:val="22"/>
                <w:szCs w:val="22"/>
              </w:rPr>
              <w:lastRenderedPageBreak/>
              <w:t xml:space="preserve">Kontrolný zoznam k administratívnej kontrole zadávania čiastkových zmlúv zadávaných na základe rámcových dohôd – </w:t>
            </w:r>
            <w:r w:rsidR="006F3D3D" w:rsidRPr="006F3D3D">
              <w:rPr>
                <w:b/>
                <w:bCs/>
                <w:color w:val="FFFFFF"/>
                <w:sz w:val="22"/>
                <w:szCs w:val="22"/>
              </w:rPr>
              <w:t>druhá ex</w:t>
            </w:r>
            <w:r w:rsidR="006F3D3D">
              <w:rPr>
                <w:b/>
                <w:bCs/>
                <w:color w:val="FFFFFF"/>
                <w:sz w:val="22"/>
                <w:szCs w:val="22"/>
              </w:rPr>
              <w:t xml:space="preserve"> </w:t>
            </w:r>
            <w:proofErr w:type="spellStart"/>
            <w:r w:rsidR="006F3D3D" w:rsidRPr="006F3D3D">
              <w:rPr>
                <w:b/>
                <w:bCs/>
                <w:color w:val="FFFFFF"/>
                <w:sz w:val="22"/>
                <w:szCs w:val="22"/>
              </w:rPr>
              <w:t>ante</w:t>
            </w:r>
            <w:proofErr w:type="spellEnd"/>
            <w:r w:rsidR="006F3D3D" w:rsidRPr="006F3D3D">
              <w:rPr>
                <w:b/>
                <w:bCs/>
                <w:color w:val="FFFFFF"/>
                <w:sz w:val="22"/>
                <w:szCs w:val="22"/>
              </w:rPr>
              <w:t xml:space="preserve"> kontrola</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DF158C">
            <w:pPr>
              <w:spacing w:line="256" w:lineRule="auto"/>
              <w:rPr>
                <w:lang w:eastAsia="en-US"/>
              </w:rPr>
            </w:pPr>
            <w:r w:rsidRPr="00564F9B">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proofErr w:type="spellStart"/>
            <w:r w:rsidRPr="00564F9B">
              <w:rPr>
                <w:b/>
                <w:color w:val="000000"/>
                <w:sz w:val="22"/>
                <w:szCs w:val="22"/>
                <w:lang w:eastAsia="en-US"/>
              </w:rPr>
              <w:t>ante</w:t>
            </w:r>
            <w:proofErr w:type="spellEnd"/>
            <w:r w:rsidRPr="00564F9B">
              <w:rPr>
                <w:b/>
                <w:color w:val="000000"/>
                <w:sz w:val="22"/>
                <w:szCs w:val="22"/>
                <w:lang w:eastAsia="en-US"/>
              </w:rPr>
              <w:t xml:space="preserve"> kontrola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lastRenderedPageBreak/>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82"/>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b/>
                <w:lang w:eastAsia="en-US"/>
              </w:rPr>
            </w:pPr>
            <w:r w:rsidRPr="00564F9B">
              <w:rPr>
                <w:b/>
                <w:sz w:val="22"/>
                <w:szCs w:val="22"/>
                <w:lang w:eastAsia="en-US"/>
              </w:rPr>
              <w:t>VYJADRENIE</w:t>
            </w:r>
          </w:p>
          <w:p w:rsidR="001B6240" w:rsidRPr="00564F9B" w:rsidRDefault="006605DD" w:rsidP="00692882">
            <w:pPr>
              <w:spacing w:line="256" w:lineRule="auto"/>
              <w:rPr>
                <w:color w:val="000000"/>
                <w:lang w:eastAsia="en-US"/>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2"/>
              <w:t>[1]</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143"/>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144"/>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bookmarkEnd w:id="50"/>
    </w:tbl>
    <w:p w:rsidR="001B6240" w:rsidRDefault="001B6240" w:rsidP="00D2171A"/>
    <w:p w:rsidR="009A6419" w:rsidRDefault="009A6419" w:rsidP="00D2171A"/>
    <w:p w:rsidR="009A6419" w:rsidRDefault="009A6419" w:rsidP="00D2171A"/>
    <w:p w:rsidR="00B16726" w:rsidRDefault="00B16726" w:rsidP="00D2171A"/>
    <w:p w:rsidR="00B16726" w:rsidRDefault="00B16726" w:rsidP="00D2171A"/>
    <w:p w:rsidR="00B16726" w:rsidRDefault="00B16726" w:rsidP="00D2171A"/>
    <w:p w:rsidR="00B16726" w:rsidRDefault="00B16726" w:rsidP="00D2171A"/>
    <w:p w:rsidR="009A6419" w:rsidRDefault="009A6419"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bookmarkStart w:id="51" w:name="KZ_51" w:colFirst="0" w:colLast="1"/>
            <w:r w:rsidRPr="009A2A75">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následná ex</w:t>
            </w:r>
            <w:r w:rsidR="006F3D3D">
              <w:rPr>
                <w:b/>
                <w:bCs/>
                <w:color w:val="FFFFFF"/>
                <w:sz w:val="22"/>
                <w:szCs w:val="22"/>
              </w:rPr>
              <w:t xml:space="preserve"> </w:t>
            </w:r>
            <w:r w:rsidR="006F3D3D" w:rsidRPr="006F3D3D">
              <w:rPr>
                <w:b/>
                <w:bCs/>
                <w:color w:val="FFFFFF"/>
                <w:sz w:val="22"/>
                <w:szCs w:val="22"/>
              </w:rPr>
              <w:t>post kontrola</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DF158C">
            <w:pPr>
              <w:spacing w:line="256" w:lineRule="auto"/>
              <w:rPr>
                <w:color w:val="000000"/>
                <w:lang w:eastAsia="en-US"/>
              </w:rPr>
            </w:pPr>
            <w:r w:rsidRPr="009A2A75">
              <w:rPr>
                <w:color w:val="000000"/>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roofErr w:type="spellStart"/>
            <w:r w:rsidRPr="009A2A75">
              <w:rPr>
                <w:color w:val="000000"/>
                <w:sz w:val="22"/>
                <w:szCs w:val="22"/>
                <w:lang w:eastAsia="en-US"/>
              </w:rPr>
              <w:t>Link</w:t>
            </w:r>
            <w:proofErr w:type="spellEnd"/>
            <w:r w:rsidRPr="009A2A75">
              <w:rPr>
                <w:color w:val="000000"/>
                <w:sz w:val="22"/>
                <w:szCs w:val="22"/>
                <w:lang w:eastAsia="en-US"/>
              </w:rPr>
              <w:t xml:space="preserve">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lastRenderedPageBreak/>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proofErr w:type="spellStart"/>
            <w:r>
              <w:rPr>
                <w:color w:val="000000"/>
                <w:sz w:val="22"/>
                <w:szCs w:val="22"/>
              </w:rPr>
              <w:t>ante</w:t>
            </w:r>
            <w:proofErr w:type="spellEnd"/>
            <w:r>
              <w:rPr>
                <w:color w:val="000000"/>
                <w:sz w:val="22"/>
                <w:szCs w:val="22"/>
              </w:rPr>
              <w:t xml:space="preserv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tc>
      </w:tr>
      <w:tr w:rsidR="000B25C7" w:rsidRPr="009A2A75"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1C2935">
            <w:pPr>
              <w:spacing w:line="256" w:lineRule="auto"/>
              <w:jc w:val="both"/>
              <w:rPr>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564F9B" w:rsidRDefault="000B25C7"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b/>
                <w:lang w:eastAsia="en-US"/>
              </w:rPr>
            </w:pPr>
            <w:r w:rsidRPr="009A2A75">
              <w:rPr>
                <w:b/>
                <w:sz w:val="22"/>
                <w:szCs w:val="22"/>
                <w:lang w:eastAsia="en-US"/>
              </w:rPr>
              <w:t>VYJADRENIE</w:t>
            </w:r>
          </w:p>
          <w:p w:rsidR="000B25C7" w:rsidRPr="009A2A75" w:rsidRDefault="000B25C7" w:rsidP="00634A35">
            <w:pPr>
              <w:spacing w:line="256" w:lineRule="auto"/>
              <w:jc w:val="both"/>
              <w:rPr>
                <w:lang w:eastAsia="en-US"/>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5"/>
              <w:t>[1]</w:t>
            </w:r>
          </w:p>
          <w:p w:rsidR="000B25C7" w:rsidRPr="009A2A75" w:rsidRDefault="000B25C7" w:rsidP="00634A35">
            <w:pPr>
              <w:spacing w:line="256" w:lineRule="auto"/>
              <w:rPr>
                <w:color w:val="000000"/>
                <w:lang w:eastAsia="en-US"/>
              </w:rPr>
            </w:pP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146"/>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147"/>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lastRenderedPageBreak/>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bookmarkEnd w:id="51"/>
    </w:tbl>
    <w:p w:rsidR="000B25C7" w:rsidRDefault="000B25C7" w:rsidP="00D2171A"/>
    <w:p w:rsidR="000B25C7" w:rsidRDefault="000B25C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0B25C7" w:rsidRDefault="000B25C7" w:rsidP="00D2171A"/>
    <w:p w:rsidR="00CE1CC2" w:rsidRDefault="00CE1CC2"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53" w:name="KZ_52" w:colFirst="0" w:colLast="1"/>
            <w:r w:rsidRPr="007001F1">
              <w:rPr>
                <w:b/>
                <w:bCs/>
                <w:color w:val="FFFFFF"/>
              </w:rPr>
              <w:lastRenderedPageBreak/>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proofErr w:type="spellStart"/>
            <w:r w:rsidRPr="007001F1">
              <w:rPr>
                <w:b/>
                <w:bCs/>
                <w:color w:val="FFFFFF"/>
              </w:rPr>
              <w:t>ante</w:t>
            </w:r>
            <w:proofErr w:type="spellEnd"/>
            <w:r w:rsidRPr="007001F1">
              <w:rPr>
                <w:b/>
                <w:bCs/>
                <w:color w:val="FFFFFF"/>
              </w:rPr>
              <w:t xml:space="preserv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 xml:space="preserve"> 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236"/>
        </w:trPr>
        <w:tc>
          <w:tcPr>
            <w:tcW w:w="582" w:type="dxa"/>
            <w:vMerge w:val="restart"/>
            <w:shd w:val="clear" w:color="auto" w:fill="auto"/>
            <w:noWrap/>
            <w:vAlign w:val="center"/>
          </w:tcPr>
          <w:p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BC1C04" w:rsidRPr="007001F1" w:rsidTr="00184A99">
        <w:trPr>
          <w:trHeight w:val="236"/>
        </w:trPr>
        <w:tc>
          <w:tcPr>
            <w:tcW w:w="582" w:type="dxa"/>
            <w:vMerge/>
            <w:shd w:val="clear" w:color="auto" w:fill="auto"/>
            <w:noWrap/>
            <w:vAlign w:val="center"/>
          </w:tcPr>
          <w:p w:rsidR="00BC1C04" w:rsidRPr="007001F1"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F42686" w:rsidRPr="007001F1" w:rsidTr="00184A99">
        <w:trPr>
          <w:trHeight w:val="236"/>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4B5668">
        <w:trPr>
          <w:trHeight w:val="29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nebola PHZ určená v zmysle písm. d) tohto bodu), aktualizovaný rozpočet zo žiadosti o NFP, štátna </w:t>
            </w:r>
            <w:r w:rsidRPr="007001F1">
              <w:rPr>
                <w:color w:val="000000"/>
                <w:sz w:val="22"/>
                <w:szCs w:val="22"/>
              </w:rPr>
              <w:lastRenderedPageBreak/>
              <w:t>cenová expertíza a pod.?</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12"/>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f) Uviedol verejný obstarávateľ PHZ v</w:t>
            </w:r>
            <w:r w:rsidR="004E28D7">
              <w:rPr>
                <w:color w:val="000000"/>
                <w:sz w:val="22"/>
                <w:szCs w:val="22"/>
              </w:rPr>
              <w:t> </w:t>
            </w:r>
            <w:r w:rsidRPr="007001F1">
              <w:rPr>
                <w:color w:val="000000"/>
                <w:sz w:val="22"/>
                <w:szCs w:val="22"/>
              </w:rPr>
              <w:t>oznámení</w:t>
            </w:r>
            <w:r w:rsidR="004E28D7">
              <w:rPr>
                <w:color w:val="000000"/>
                <w:sz w:val="22"/>
                <w:szCs w:val="22"/>
              </w:rPr>
              <w:t xml:space="preserve"> </w:t>
            </w:r>
            <w:r w:rsidRPr="007001F1">
              <w:rPr>
                <w:color w:val="000000"/>
                <w:sz w:val="22"/>
                <w:szCs w:val="22"/>
              </w:rPr>
              <w:t>o vyhlásení verejného obstarávania v zmysle § 6 ods. 17 ZVO</w:t>
            </w:r>
            <w:r w:rsidR="00323C2E">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tcPr>
          <w:p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1268"/>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323C2E" w:rsidRPr="007001F1" w:rsidTr="00184A99">
        <w:trPr>
          <w:trHeight w:val="1268"/>
        </w:trPr>
        <w:tc>
          <w:tcPr>
            <w:tcW w:w="582" w:type="dxa"/>
            <w:vMerge/>
            <w:shd w:val="clear" w:color="auto" w:fill="auto"/>
            <w:noWrap/>
            <w:vAlign w:val="center"/>
          </w:tcPr>
          <w:p w:rsidR="00323C2E" w:rsidRPr="007001F1" w:rsidRDefault="00323C2E" w:rsidP="00184A99">
            <w:pPr>
              <w:jc w:val="center"/>
              <w:rPr>
                <w:color w:val="000000"/>
                <w:sz w:val="22"/>
                <w:szCs w:val="22"/>
              </w:rPr>
            </w:pPr>
          </w:p>
        </w:tc>
        <w:tc>
          <w:tcPr>
            <w:tcW w:w="4820" w:type="dxa"/>
            <w:gridSpan w:val="2"/>
            <w:shd w:val="clear" w:color="auto" w:fill="auto"/>
            <w:vAlign w:val="center"/>
          </w:tcPr>
          <w:p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rsidR="00323C2E" w:rsidRPr="007001F1" w:rsidRDefault="00323C2E" w:rsidP="00184A99">
            <w:pPr>
              <w:jc w:val="both"/>
              <w:rPr>
                <w:color w:val="000000"/>
                <w:sz w:val="22"/>
                <w:szCs w:val="22"/>
              </w:rPr>
            </w:pPr>
          </w:p>
        </w:tc>
        <w:tc>
          <w:tcPr>
            <w:tcW w:w="567" w:type="dxa"/>
            <w:shd w:val="clear" w:color="auto" w:fill="auto"/>
            <w:vAlign w:val="center"/>
          </w:tcPr>
          <w:p w:rsidR="00323C2E" w:rsidRPr="007001F1" w:rsidRDefault="00323C2E" w:rsidP="00184A99">
            <w:pPr>
              <w:jc w:val="both"/>
              <w:rPr>
                <w:color w:val="000000"/>
                <w:sz w:val="22"/>
                <w:szCs w:val="22"/>
              </w:rPr>
            </w:pPr>
          </w:p>
        </w:tc>
        <w:tc>
          <w:tcPr>
            <w:tcW w:w="776" w:type="dxa"/>
            <w:shd w:val="clear" w:color="auto" w:fill="auto"/>
            <w:vAlign w:val="center"/>
          </w:tcPr>
          <w:p w:rsidR="00323C2E" w:rsidRPr="007001F1" w:rsidRDefault="00323C2E" w:rsidP="00184A99">
            <w:pPr>
              <w:jc w:val="both"/>
              <w:rPr>
                <w:color w:val="000000"/>
                <w:sz w:val="22"/>
                <w:szCs w:val="22"/>
              </w:rPr>
            </w:pPr>
          </w:p>
        </w:tc>
        <w:tc>
          <w:tcPr>
            <w:tcW w:w="1775" w:type="dxa"/>
            <w:shd w:val="clear" w:color="auto" w:fill="auto"/>
            <w:vAlign w:val="center"/>
          </w:tcPr>
          <w:p w:rsidR="00323C2E" w:rsidRPr="007001F1" w:rsidRDefault="00323C2E" w:rsidP="00184A99">
            <w:pPr>
              <w:jc w:val="both"/>
              <w:rPr>
                <w:color w:val="000000"/>
                <w:sz w:val="22"/>
                <w:szCs w:val="22"/>
              </w:rPr>
            </w:pPr>
          </w:p>
        </w:tc>
      </w:tr>
      <w:tr w:rsidR="00F42686" w:rsidRPr="007001F1" w:rsidTr="00184A99">
        <w:trPr>
          <w:trHeight w:val="126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84"/>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6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shd w:val="clear" w:color="auto" w:fill="auto"/>
            <w:noWrap/>
            <w:vAlign w:val="center"/>
          </w:tcPr>
          <w:p w:rsidR="00F42686" w:rsidRPr="007001F1" w:rsidRDefault="00F42686" w:rsidP="00F42686">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lastRenderedPageBreak/>
              <w:t>verejného obstarávania</w:t>
            </w:r>
            <w:r w:rsidRPr="005842CE">
              <w:rPr>
                <w:color w:val="000000"/>
                <w:sz w:val="22"/>
                <w:szCs w:val="22"/>
              </w:rPr>
              <w:t xml:space="preserve">  publikačnému úradu?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lastRenderedPageBreak/>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30"/>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lastRenderedPageBreak/>
              <w:t>1</w:t>
            </w: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3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2</w:t>
            </w:r>
            <w:r w:rsidR="00CF7FB2">
              <w:rPr>
                <w:color w:val="000000"/>
                <w:sz w:val="22"/>
                <w:szCs w:val="22"/>
              </w:rPr>
              <w:t>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center"/>
          </w:tcPr>
          <w:p w:rsidR="00F42686" w:rsidRPr="007001F1" w:rsidRDefault="00F42686" w:rsidP="00184A99">
            <w:pPr>
              <w:jc w:val="both"/>
              <w:rPr>
                <w:b/>
                <w:sz w:val="20"/>
                <w:szCs w:val="20"/>
              </w:rPr>
            </w:pPr>
            <w:r w:rsidRPr="007001F1">
              <w:rPr>
                <w:b/>
                <w:sz w:val="20"/>
                <w:szCs w:val="20"/>
              </w:rPr>
              <w:t>VYJADRENIE</w:t>
            </w:r>
          </w:p>
          <w:p w:rsidR="00F42686" w:rsidRPr="007001F1" w:rsidRDefault="00F42686" w:rsidP="00184A99">
            <w:pPr>
              <w:jc w:val="both"/>
              <w:rPr>
                <w:sz w:val="20"/>
                <w:szCs w:val="20"/>
              </w:rPr>
            </w:pPr>
          </w:p>
          <w:p w:rsidR="002B7DB8" w:rsidRPr="00A20234" w:rsidRDefault="002B7DB8" w:rsidP="002B7DB8">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8"/>
              <w:t>[1]</w:t>
            </w:r>
          </w:p>
          <w:p w:rsidR="00F42686" w:rsidRPr="007001F1" w:rsidRDefault="00F42686" w:rsidP="00184A99">
            <w:pPr>
              <w:rPr>
                <w:b/>
                <w:bCs/>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149"/>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150"/>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bookmarkEnd w:id="53"/>
    </w:tbl>
    <w:p w:rsidR="000B25C7" w:rsidRDefault="000B25C7" w:rsidP="00D2171A"/>
    <w:p w:rsidR="000B25C7" w:rsidRDefault="000B25C7"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193C9C" w:rsidRDefault="00193C9C" w:rsidP="00D2171A"/>
    <w:p w:rsidR="00193C9C" w:rsidRDefault="00193C9C" w:rsidP="00D2171A"/>
    <w:p w:rsidR="00193C9C" w:rsidRDefault="00193C9C" w:rsidP="00D2171A"/>
    <w:p w:rsidR="00F42686" w:rsidRDefault="00F42686"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F42686" w:rsidRDefault="00F42686" w:rsidP="00D2171A"/>
    <w:p w:rsidR="00F42686" w:rsidRDefault="00F42686"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54" w:name="KZ_53"/>
            <w:r w:rsidRPr="007001F1">
              <w:rPr>
                <w:b/>
                <w:bCs/>
                <w:color w:val="FFFFFF"/>
              </w:rPr>
              <w:lastRenderedPageBreak/>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proofErr w:type="spellStart"/>
            <w:r w:rsidRPr="007001F1">
              <w:rPr>
                <w:b/>
                <w:bCs/>
                <w:color w:val="FFFFFF"/>
              </w:rPr>
              <w:t>ante</w:t>
            </w:r>
            <w:proofErr w:type="spellEnd"/>
            <w:r w:rsidRPr="007001F1">
              <w:rPr>
                <w:b/>
                <w:bCs/>
                <w:color w:val="FFFFFF"/>
              </w:rPr>
              <w:t xml:space="preserv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F42686" w:rsidRPr="007001F1" w:rsidTr="00184A99">
        <w:trPr>
          <w:trHeight w:val="344"/>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323C2E" w:rsidRPr="007001F1" w:rsidTr="00184A99">
        <w:trPr>
          <w:trHeight w:val="344"/>
        </w:trPr>
        <w:tc>
          <w:tcPr>
            <w:tcW w:w="582" w:type="dxa"/>
            <w:shd w:val="clear" w:color="auto" w:fill="auto"/>
            <w:noWrap/>
            <w:vAlign w:val="center"/>
          </w:tcPr>
          <w:p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23C2E" w:rsidRPr="007001F1" w:rsidRDefault="00323C2E" w:rsidP="00184A99">
            <w:pPr>
              <w:jc w:val="center"/>
              <w:rPr>
                <w:color w:val="000000"/>
                <w:sz w:val="22"/>
                <w:szCs w:val="22"/>
              </w:rPr>
            </w:pPr>
          </w:p>
        </w:tc>
        <w:tc>
          <w:tcPr>
            <w:tcW w:w="567" w:type="dxa"/>
            <w:shd w:val="clear" w:color="auto" w:fill="auto"/>
            <w:vAlign w:val="center"/>
          </w:tcPr>
          <w:p w:rsidR="00323C2E" w:rsidRPr="007001F1" w:rsidRDefault="00323C2E" w:rsidP="00184A99">
            <w:pPr>
              <w:jc w:val="center"/>
              <w:rPr>
                <w:color w:val="000000"/>
                <w:sz w:val="22"/>
                <w:szCs w:val="22"/>
              </w:rPr>
            </w:pPr>
          </w:p>
        </w:tc>
        <w:tc>
          <w:tcPr>
            <w:tcW w:w="776" w:type="dxa"/>
            <w:shd w:val="clear" w:color="auto" w:fill="auto"/>
            <w:vAlign w:val="center"/>
          </w:tcPr>
          <w:p w:rsidR="00323C2E" w:rsidRPr="007001F1" w:rsidRDefault="00323C2E" w:rsidP="00184A99">
            <w:pPr>
              <w:jc w:val="center"/>
              <w:rPr>
                <w:color w:val="000000"/>
                <w:sz w:val="22"/>
                <w:szCs w:val="22"/>
              </w:rPr>
            </w:pPr>
          </w:p>
        </w:tc>
        <w:tc>
          <w:tcPr>
            <w:tcW w:w="1775" w:type="dxa"/>
            <w:shd w:val="clear" w:color="auto" w:fill="auto"/>
            <w:vAlign w:val="center"/>
          </w:tcPr>
          <w:p w:rsidR="00323C2E" w:rsidRPr="007001F1" w:rsidRDefault="00323C2E" w:rsidP="00184A99">
            <w:pPr>
              <w:jc w:val="center"/>
              <w:rPr>
                <w:color w:val="000000"/>
                <w:sz w:val="22"/>
                <w:szCs w:val="22"/>
              </w:rPr>
            </w:pPr>
          </w:p>
        </w:tc>
      </w:tr>
      <w:tr w:rsidR="00F42686" w:rsidRPr="007001F1" w:rsidTr="00184A99">
        <w:trPr>
          <w:trHeight w:val="344"/>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dynamického nákupného systému a uverejnená </w:t>
            </w:r>
            <w:r w:rsidR="00323C2E">
              <w:rPr>
                <w:color w:val="000000"/>
                <w:sz w:val="22"/>
                <w:szCs w:val="22"/>
              </w:rPr>
              <w:lastRenderedPageBreak/>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323C2E" w:rsidP="00184A99">
            <w:pPr>
              <w:jc w:val="center"/>
              <w:rPr>
                <w:color w:val="000000"/>
              </w:rPr>
            </w:pPr>
            <w:r>
              <w:rPr>
                <w:color w:val="000000"/>
                <w:sz w:val="22"/>
                <w:szCs w:val="22"/>
              </w:rPr>
              <w:lastRenderedPageBreak/>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vMerge w:val="restart"/>
            <w:shd w:val="clear" w:color="auto" w:fill="auto"/>
            <w:noWrap/>
            <w:vAlign w:val="center"/>
          </w:tcPr>
          <w:p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val="restart"/>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3</w:t>
            </w: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A3143C" w:rsidRPr="007001F1" w:rsidRDefault="00A3143C" w:rsidP="00184A99">
            <w:pPr>
              <w:jc w:val="center"/>
              <w:rPr>
                <w:color w:val="000000"/>
                <w:sz w:val="22"/>
                <w:szCs w:val="22"/>
              </w:rPr>
            </w:pPr>
          </w:p>
        </w:tc>
        <w:tc>
          <w:tcPr>
            <w:tcW w:w="567" w:type="dxa"/>
            <w:shd w:val="clear" w:color="auto" w:fill="auto"/>
            <w:vAlign w:val="center"/>
          </w:tcPr>
          <w:p w:rsidR="00A3143C" w:rsidRPr="007001F1" w:rsidRDefault="00A3143C" w:rsidP="00184A99">
            <w:pPr>
              <w:jc w:val="center"/>
              <w:rPr>
                <w:color w:val="000000"/>
                <w:sz w:val="22"/>
                <w:szCs w:val="22"/>
              </w:rPr>
            </w:pPr>
          </w:p>
        </w:tc>
        <w:tc>
          <w:tcPr>
            <w:tcW w:w="776" w:type="dxa"/>
            <w:shd w:val="clear" w:color="auto" w:fill="auto"/>
            <w:vAlign w:val="center"/>
          </w:tcPr>
          <w:p w:rsidR="00A3143C" w:rsidRPr="007001F1" w:rsidRDefault="00A3143C" w:rsidP="00184A99">
            <w:pPr>
              <w:jc w:val="center"/>
              <w:rPr>
                <w:color w:val="000000"/>
                <w:sz w:val="22"/>
                <w:szCs w:val="22"/>
              </w:rPr>
            </w:pPr>
          </w:p>
        </w:tc>
        <w:tc>
          <w:tcPr>
            <w:tcW w:w="1775" w:type="dxa"/>
            <w:shd w:val="clear" w:color="auto" w:fill="auto"/>
            <w:vAlign w:val="center"/>
          </w:tcPr>
          <w:p w:rsidR="00A3143C" w:rsidRPr="007001F1" w:rsidRDefault="00A3143C" w:rsidP="00184A99">
            <w:pPr>
              <w:jc w:val="center"/>
              <w:rPr>
                <w:color w:val="000000"/>
                <w:sz w:val="22"/>
                <w:szCs w:val="22"/>
              </w:rPr>
            </w:pPr>
          </w:p>
        </w:tc>
      </w:tr>
      <w:tr w:rsidR="00F42686" w:rsidRPr="007001F1" w:rsidTr="00184A99">
        <w:trPr>
          <w:trHeight w:val="20"/>
        </w:trPr>
        <w:tc>
          <w:tcPr>
            <w:tcW w:w="582" w:type="dxa"/>
            <w:shd w:val="clear" w:color="auto" w:fill="auto"/>
            <w:noWrap/>
            <w:vAlign w:val="center"/>
            <w:hideMark/>
          </w:tcPr>
          <w:p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140"/>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92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w:t>
            </w:r>
            <w:r>
              <w:rPr>
                <w:sz w:val="22"/>
                <w:szCs w:val="22"/>
              </w:rPr>
              <w:br/>
            </w:r>
            <w:r w:rsidRPr="007001F1">
              <w:rPr>
                <w:sz w:val="22"/>
                <w:szCs w:val="22"/>
              </w:rPr>
              <w:t>ex</w:t>
            </w:r>
            <w:r w:rsidR="00A3143C">
              <w:rPr>
                <w:sz w:val="22"/>
                <w:szCs w:val="22"/>
              </w:rPr>
              <w:t xml:space="preserve"> </w:t>
            </w:r>
            <w:proofErr w:type="spellStart"/>
            <w:r w:rsidRPr="007001F1">
              <w:rPr>
                <w:sz w:val="22"/>
                <w:szCs w:val="22"/>
              </w:rPr>
              <w:t>ante</w:t>
            </w:r>
            <w:proofErr w:type="spellEnd"/>
            <w:r w:rsidRPr="007001F1">
              <w:rPr>
                <w:sz w:val="22"/>
                <w:szCs w:val="22"/>
              </w:rPr>
              <w:t xml:space="preserve"> kontroly</w:t>
            </w:r>
            <w:r>
              <w:rPr>
                <w:sz w:val="22"/>
                <w:szCs w:val="22"/>
              </w:rPr>
              <w:t>, ak relevantné</w:t>
            </w:r>
            <w:r w:rsidRPr="007001F1">
              <w:rPr>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A3143C" w:rsidRPr="007001F1" w:rsidTr="00184A99">
        <w:trPr>
          <w:trHeight w:val="20"/>
        </w:trPr>
        <w:tc>
          <w:tcPr>
            <w:tcW w:w="582" w:type="dxa"/>
            <w:vMerge w:val="restart"/>
            <w:shd w:val="clear" w:color="auto" w:fill="auto"/>
            <w:noWrap/>
            <w:vAlign w:val="center"/>
          </w:tcPr>
          <w:p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A3143C" w:rsidRPr="007001F1" w:rsidTr="00184A99">
        <w:trPr>
          <w:trHeight w:val="20"/>
        </w:trPr>
        <w:tc>
          <w:tcPr>
            <w:tcW w:w="582" w:type="dxa"/>
            <w:vMerge/>
            <w:shd w:val="clear" w:color="auto" w:fill="auto"/>
            <w:noWrap/>
            <w:vAlign w:val="center"/>
          </w:tcPr>
          <w:p w:rsidR="00A3143C" w:rsidRDefault="00A3143C" w:rsidP="00184A99">
            <w:pPr>
              <w:jc w:val="center"/>
              <w:rPr>
                <w:color w:val="000000"/>
                <w:sz w:val="22"/>
                <w:szCs w:val="22"/>
              </w:rPr>
            </w:pP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F42686" w:rsidRPr="007001F1" w:rsidTr="00184A99">
        <w:trPr>
          <w:trHeight w:val="885"/>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575"/>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21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66"/>
        </w:trPr>
        <w:tc>
          <w:tcPr>
            <w:tcW w:w="582" w:type="dxa"/>
            <w:vMerge w:val="restart"/>
            <w:shd w:val="clear" w:color="auto" w:fill="auto"/>
            <w:noWrap/>
            <w:vAlign w:val="center"/>
            <w:hideMark/>
          </w:tcPr>
          <w:p w:rsidR="00F42686" w:rsidRDefault="00A3143C" w:rsidP="00184A99">
            <w:pPr>
              <w:jc w:val="center"/>
              <w:rPr>
                <w:color w:val="000000"/>
              </w:rPr>
            </w:pPr>
            <w:r>
              <w:rPr>
                <w:color w:val="000000"/>
                <w:sz w:val="22"/>
                <w:szCs w:val="22"/>
              </w:rPr>
              <w:t>22</w:t>
            </w:r>
          </w:p>
          <w:p w:rsidR="00F42686" w:rsidRPr="007001F1" w:rsidRDefault="00F42686" w:rsidP="00184A99">
            <w:pPr>
              <w:jc w:val="center"/>
              <w:rPr>
                <w:color w:val="000000"/>
              </w:rPr>
            </w:pP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16"/>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32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63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60"/>
        </w:trPr>
        <w:tc>
          <w:tcPr>
            <w:tcW w:w="582" w:type="dxa"/>
            <w:vMerge w:val="restart"/>
            <w:shd w:val="clear" w:color="auto" w:fill="auto"/>
            <w:noWrap/>
            <w:vAlign w:val="center"/>
            <w:hideMark/>
          </w:tcPr>
          <w:p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7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1013"/>
        </w:trPr>
        <w:tc>
          <w:tcPr>
            <w:tcW w:w="582" w:type="dxa"/>
            <w:vMerge w:val="restart"/>
            <w:shd w:val="clear" w:color="auto" w:fill="auto"/>
            <w:noWrap/>
            <w:vAlign w:val="center"/>
            <w:hideMark/>
          </w:tcPr>
          <w:p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6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4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57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81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39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58"/>
        </w:trPr>
        <w:tc>
          <w:tcPr>
            <w:tcW w:w="582" w:type="dxa"/>
            <w:shd w:val="clear" w:color="auto" w:fill="auto"/>
            <w:noWrap/>
            <w:vAlign w:val="center"/>
          </w:tcPr>
          <w:p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V prípade, ak rozdelil verejný obstarávateľ zákazku na samostatné časti, dodržal všetky ustanovenia § 28ZVO?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425"/>
        </w:trPr>
        <w:tc>
          <w:tcPr>
            <w:tcW w:w="582" w:type="dxa"/>
            <w:vMerge w:val="restart"/>
            <w:shd w:val="clear" w:color="auto" w:fill="auto"/>
            <w:noWrap/>
            <w:vAlign w:val="center"/>
          </w:tcPr>
          <w:p w:rsidR="00F42686" w:rsidRPr="007001F1" w:rsidRDefault="00F42686">
            <w:pPr>
              <w:jc w:val="center"/>
              <w:rPr>
                <w:color w:val="000000"/>
              </w:rPr>
            </w:pPr>
            <w:r w:rsidRPr="007001F1">
              <w:rPr>
                <w:color w:val="000000"/>
                <w:sz w:val="22"/>
                <w:szCs w:val="22"/>
              </w:rPr>
              <w:t>2</w:t>
            </w:r>
            <w:r w:rsidR="00A3143C">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B82B81" w:rsidRPr="007001F1" w:rsidTr="00184A99">
        <w:trPr>
          <w:trHeight w:val="425"/>
        </w:trPr>
        <w:tc>
          <w:tcPr>
            <w:tcW w:w="582" w:type="dxa"/>
            <w:vMerge/>
            <w:shd w:val="clear" w:color="auto" w:fill="auto"/>
            <w:noWrap/>
            <w:vAlign w:val="center"/>
          </w:tcPr>
          <w:p w:rsidR="00B82B81" w:rsidRPr="007001F1" w:rsidRDefault="00B82B81">
            <w:pPr>
              <w:jc w:val="center"/>
              <w:rPr>
                <w:color w:val="000000"/>
                <w:sz w:val="22"/>
                <w:szCs w:val="22"/>
              </w:rPr>
            </w:pPr>
          </w:p>
        </w:tc>
        <w:tc>
          <w:tcPr>
            <w:tcW w:w="4820" w:type="dxa"/>
            <w:gridSpan w:val="2"/>
            <w:shd w:val="clear" w:color="auto" w:fill="auto"/>
            <w:vAlign w:val="center"/>
          </w:tcPr>
          <w:p w:rsidR="00B82B81" w:rsidRPr="007001F1" w:rsidRDefault="00B82B81" w:rsidP="00184A99">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184A99">
            <w:pPr>
              <w:jc w:val="center"/>
              <w:rPr>
                <w:color w:val="000000"/>
              </w:rPr>
            </w:pPr>
          </w:p>
        </w:tc>
        <w:tc>
          <w:tcPr>
            <w:tcW w:w="567" w:type="dxa"/>
            <w:shd w:val="clear" w:color="auto" w:fill="auto"/>
            <w:vAlign w:val="center"/>
          </w:tcPr>
          <w:p w:rsidR="00B82B81" w:rsidRPr="007001F1" w:rsidRDefault="00B82B81" w:rsidP="00184A99">
            <w:pPr>
              <w:jc w:val="center"/>
              <w:rPr>
                <w:color w:val="000000"/>
              </w:rPr>
            </w:pPr>
          </w:p>
        </w:tc>
        <w:tc>
          <w:tcPr>
            <w:tcW w:w="776" w:type="dxa"/>
            <w:shd w:val="clear" w:color="auto" w:fill="auto"/>
            <w:vAlign w:val="center"/>
          </w:tcPr>
          <w:p w:rsidR="00B82B81" w:rsidRPr="007001F1" w:rsidRDefault="00B82B81" w:rsidP="00184A99">
            <w:pPr>
              <w:jc w:val="center"/>
              <w:rPr>
                <w:color w:val="000000"/>
              </w:rPr>
            </w:pPr>
          </w:p>
        </w:tc>
        <w:tc>
          <w:tcPr>
            <w:tcW w:w="1775" w:type="dxa"/>
            <w:shd w:val="clear" w:color="auto" w:fill="auto"/>
            <w:vAlign w:val="center"/>
          </w:tcPr>
          <w:p w:rsidR="00B82B81" w:rsidRPr="007001F1" w:rsidRDefault="00B82B81" w:rsidP="00184A99">
            <w:pPr>
              <w:jc w:val="center"/>
              <w:rPr>
                <w:color w:val="000000"/>
              </w:rPr>
            </w:pPr>
          </w:p>
        </w:tc>
      </w:tr>
      <w:tr w:rsidR="00F42686" w:rsidRPr="007001F1" w:rsidTr="00184A99">
        <w:trPr>
          <w:trHeight w:val="84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2D20F9" w:rsidRDefault="00B82B81" w:rsidP="002D20F9">
            <w:pPr>
              <w:pStyle w:val="Odsekzoznamu"/>
              <w:numPr>
                <w:ilvl w:val="0"/>
                <w:numId w:val="34"/>
              </w:numPr>
              <w:ind w:left="5" w:firstLine="0"/>
              <w:jc w:val="both"/>
              <w:rPr>
                <w:color w:val="000000"/>
              </w:rPr>
            </w:pPr>
            <w:r w:rsidRPr="002D20F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30</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A3143C">
            <w:pPr>
              <w:jc w:val="center"/>
              <w:rPr>
                <w:color w:val="000000"/>
              </w:rPr>
            </w:pPr>
            <w:r>
              <w:rPr>
                <w:color w:val="000000"/>
                <w:sz w:val="22"/>
                <w:szCs w:val="22"/>
              </w:rPr>
              <w:t>31</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center"/>
          </w:tcPr>
          <w:p w:rsidR="00F42686" w:rsidRPr="007001F1" w:rsidRDefault="00F42686" w:rsidP="00184A99">
            <w:pPr>
              <w:jc w:val="both"/>
              <w:rPr>
                <w:b/>
                <w:sz w:val="20"/>
                <w:szCs w:val="20"/>
              </w:rPr>
            </w:pPr>
            <w:r w:rsidRPr="007001F1">
              <w:rPr>
                <w:b/>
                <w:sz w:val="20"/>
                <w:szCs w:val="20"/>
              </w:rPr>
              <w:t>VYJADRENIE</w:t>
            </w:r>
          </w:p>
          <w:p w:rsidR="00F42686" w:rsidRPr="007001F1" w:rsidRDefault="00F42686" w:rsidP="00184A99">
            <w:pPr>
              <w:jc w:val="both"/>
              <w:rPr>
                <w:sz w:val="20"/>
                <w:szCs w:val="20"/>
              </w:rPr>
            </w:pPr>
          </w:p>
          <w:p w:rsidR="00F42686" w:rsidRPr="00692882" w:rsidRDefault="002B7DB8" w:rsidP="00692882">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1"/>
              <w:t>[1]</w:t>
            </w:r>
          </w:p>
          <w:p w:rsidR="00F42686" w:rsidRPr="007001F1" w:rsidRDefault="00F42686" w:rsidP="00184A99">
            <w:pPr>
              <w:rPr>
                <w:b/>
                <w:bCs/>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152"/>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53"/>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C2935">
        <w:trPr>
          <w:trHeight w:val="764"/>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bl>
    <w:p w:rsidR="00F42686" w:rsidRDefault="00F42686" w:rsidP="00D2171A">
      <w:bookmarkStart w:id="55" w:name="KZ_54"/>
      <w:bookmarkEnd w:id="54"/>
    </w:p>
    <w:p w:rsidR="001C2935" w:rsidRDefault="001C2935" w:rsidP="00D2171A"/>
    <w:p w:rsidR="001C2935" w:rsidRDefault="001C2935"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1C2935" w:rsidRDefault="001C2935" w:rsidP="00D2171A"/>
    <w:p w:rsidR="001C2935" w:rsidRDefault="001C2935"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rsidTr="007C0534">
        <w:trPr>
          <w:trHeight w:val="645"/>
        </w:trPr>
        <w:tc>
          <w:tcPr>
            <w:tcW w:w="9087" w:type="dxa"/>
            <w:gridSpan w:val="7"/>
            <w:shd w:val="clear" w:color="000000" w:fill="60497A"/>
            <w:vAlign w:val="center"/>
            <w:hideMark/>
          </w:tcPr>
          <w:bookmarkEnd w:id="55"/>
          <w:p w:rsidR="001C2935" w:rsidRPr="007001F1" w:rsidRDefault="001C2935" w:rsidP="007C0534">
            <w:pPr>
              <w:jc w:val="center"/>
              <w:rPr>
                <w:b/>
                <w:bCs/>
                <w:color w:val="FFFFFF"/>
              </w:rPr>
            </w:pPr>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660"/>
        </w:trPr>
        <w:tc>
          <w:tcPr>
            <w:tcW w:w="3559" w:type="dxa"/>
            <w:gridSpan w:val="2"/>
            <w:shd w:val="clear" w:color="auto" w:fill="auto"/>
            <w:vAlign w:val="center"/>
            <w:hideMark/>
          </w:tcPr>
          <w:p w:rsidR="001C2935" w:rsidRPr="007001F1" w:rsidRDefault="001C2935"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rsidTr="007C0534">
        <w:trPr>
          <w:trHeight w:val="33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Nadlimitná zákazka</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Dynamický nákupný systém</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15"/>
        </w:trPr>
        <w:tc>
          <w:tcPr>
            <w:tcW w:w="582"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Poznámka</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 xml:space="preserve">podľa </w:t>
            </w:r>
            <w:r w:rsidRPr="007001F1">
              <w:rPr>
                <w:color w:val="000000"/>
                <w:sz w:val="22"/>
                <w:szCs w:val="22"/>
              </w:rPr>
              <w:lastRenderedPageBreak/>
              <w:t>Systému riadenia EŠIF, v časti kontrola verejného obstarávania - 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lastRenderedPageBreak/>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505"/>
        </w:trPr>
        <w:tc>
          <w:tcPr>
            <w:tcW w:w="582" w:type="dxa"/>
            <w:vMerge w:val="restart"/>
            <w:shd w:val="clear" w:color="auto" w:fill="auto"/>
            <w:noWrap/>
            <w:vAlign w:val="center"/>
            <w:hideMark/>
          </w:tcPr>
          <w:p w:rsidR="001C2935" w:rsidRPr="007001F1" w:rsidRDefault="001C2935" w:rsidP="007C0534">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28"/>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50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5</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491"/>
        </w:trPr>
        <w:tc>
          <w:tcPr>
            <w:tcW w:w="582" w:type="dxa"/>
            <w:vMerge w:val="restart"/>
            <w:shd w:val="clear" w:color="auto" w:fill="auto"/>
            <w:noWrap/>
            <w:vAlign w:val="center"/>
          </w:tcPr>
          <w:p w:rsidR="001C2935" w:rsidRPr="007001F1" w:rsidRDefault="001C2935" w:rsidP="007C0534">
            <w:pPr>
              <w:jc w:val="center"/>
              <w:rPr>
                <w:color w:val="000000"/>
              </w:rPr>
            </w:pPr>
            <w:r w:rsidRPr="007001F1">
              <w:rPr>
                <w:color w:val="000000"/>
                <w:sz w:val="22"/>
                <w:szCs w:val="22"/>
              </w:rPr>
              <w:t>6</w:t>
            </w: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761612" w:rsidRPr="007001F1" w:rsidTr="007C0534">
        <w:trPr>
          <w:trHeight w:val="675"/>
        </w:trPr>
        <w:tc>
          <w:tcPr>
            <w:tcW w:w="582" w:type="dxa"/>
            <w:vMerge w:val="restart"/>
            <w:shd w:val="clear" w:color="auto" w:fill="auto"/>
            <w:noWrap/>
            <w:vAlign w:val="center"/>
          </w:tcPr>
          <w:p w:rsidR="00761612" w:rsidRPr="007001F1" w:rsidRDefault="00761612" w:rsidP="007C0534">
            <w:pPr>
              <w:jc w:val="center"/>
              <w:rPr>
                <w:color w:val="000000"/>
              </w:rPr>
            </w:pPr>
            <w:r>
              <w:rPr>
                <w:color w:val="000000"/>
              </w:rPr>
              <w:t>7</w:t>
            </w: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761612" w:rsidRPr="007001F1" w:rsidTr="007C0534">
        <w:trPr>
          <w:trHeight w:val="675"/>
        </w:trPr>
        <w:tc>
          <w:tcPr>
            <w:tcW w:w="582" w:type="dxa"/>
            <w:vMerge/>
            <w:shd w:val="clear" w:color="auto" w:fill="auto"/>
            <w:noWrap/>
            <w:vAlign w:val="center"/>
          </w:tcPr>
          <w:p w:rsidR="00761612" w:rsidRPr="007001F1" w:rsidRDefault="00761612" w:rsidP="007C0534">
            <w:pPr>
              <w:jc w:val="center"/>
              <w:rPr>
                <w:color w:val="000000"/>
              </w:rPr>
            </w:pP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761612" w:rsidP="007C0534">
            <w:pPr>
              <w:jc w:val="center"/>
              <w:rPr>
                <w:color w:val="000000"/>
              </w:rPr>
            </w:pPr>
            <w:r>
              <w:rPr>
                <w:color w:val="000000"/>
                <w:sz w:val="22"/>
                <w:szCs w:val="22"/>
              </w:rPr>
              <w:t>8</w:t>
            </w:r>
          </w:p>
        </w:tc>
        <w:tc>
          <w:tcPr>
            <w:tcW w:w="4820" w:type="dxa"/>
            <w:gridSpan w:val="2"/>
            <w:shd w:val="clear" w:color="auto" w:fill="auto"/>
            <w:vAlign w:val="center"/>
            <w:hideMark/>
          </w:tcPr>
          <w:p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center"/>
          </w:tcPr>
          <w:p w:rsidR="001C2935" w:rsidRPr="007001F1" w:rsidRDefault="001C2935" w:rsidP="007C0534">
            <w:pPr>
              <w:jc w:val="both"/>
              <w:rPr>
                <w:b/>
                <w:sz w:val="20"/>
                <w:szCs w:val="20"/>
              </w:rPr>
            </w:pPr>
            <w:r w:rsidRPr="007001F1">
              <w:rPr>
                <w:b/>
                <w:sz w:val="20"/>
                <w:szCs w:val="20"/>
              </w:rPr>
              <w:t>VYJADRENIE</w:t>
            </w:r>
          </w:p>
          <w:p w:rsidR="001C2935" w:rsidRPr="007001F1" w:rsidRDefault="001C2935" w:rsidP="007C0534">
            <w:pPr>
              <w:jc w:val="both"/>
              <w:rPr>
                <w:sz w:val="20"/>
                <w:szCs w:val="20"/>
              </w:rPr>
            </w:pPr>
          </w:p>
          <w:p w:rsidR="001C2935" w:rsidRPr="00A20234" w:rsidRDefault="001C2935" w:rsidP="007C0534">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4"/>
              <w:t>[1]</w:t>
            </w:r>
          </w:p>
          <w:p w:rsidR="001C2935" w:rsidRPr="007001F1" w:rsidRDefault="001C2935" w:rsidP="007C0534"/>
          <w:p w:rsidR="001C2935" w:rsidRPr="007001F1" w:rsidRDefault="001C2935" w:rsidP="007C0534">
            <w:pPr>
              <w:rPr>
                <w:b/>
                <w:bCs/>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Kontrolu vykonal</w:t>
            </w:r>
            <w:r w:rsidR="00A3143C">
              <w:rPr>
                <w:rStyle w:val="Odkaznapoznmkupodiarou"/>
                <w:b/>
                <w:bCs/>
                <w:sz w:val="22"/>
                <w:szCs w:val="22"/>
              </w:rPr>
              <w:footnoteReference w:customMarkFollows="1" w:id="155"/>
              <w:t>2</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lastRenderedPageBreak/>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bottom"/>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56"/>
              <w:t>3</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bl>
    <w:p w:rsidR="001C2935" w:rsidRDefault="001C2935" w:rsidP="001C2935"/>
    <w:p w:rsidR="001C2935" w:rsidRDefault="001C2935" w:rsidP="001C2935"/>
    <w:p w:rsidR="00AE38ED" w:rsidRDefault="00AE38ED"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AE38ED" w:rsidRDefault="00AE38ED" w:rsidP="00D2171A"/>
    <w:p w:rsidR="00AE38ED" w:rsidRDefault="00AE38ED" w:rsidP="00D2171A"/>
    <w:p w:rsidR="00193C9C" w:rsidRDefault="00193C9C" w:rsidP="00D2171A"/>
    <w:p w:rsidR="00193C9C" w:rsidRDefault="00193C9C" w:rsidP="00D2171A"/>
    <w:p w:rsidR="00193C9C" w:rsidRDefault="00193C9C" w:rsidP="00D2171A"/>
    <w:p w:rsidR="00193C9C" w:rsidRDefault="00193C9C"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rsidTr="00184A99">
        <w:trPr>
          <w:trHeight w:val="645"/>
        </w:trPr>
        <w:tc>
          <w:tcPr>
            <w:tcW w:w="9087" w:type="dxa"/>
            <w:gridSpan w:val="7"/>
            <w:shd w:val="clear" w:color="auto" w:fill="60497A"/>
            <w:vAlign w:val="center"/>
            <w:hideMark/>
          </w:tcPr>
          <w:p w:rsidR="00F42686" w:rsidRPr="007001F1" w:rsidRDefault="00F42686" w:rsidP="00184A99">
            <w:pPr>
              <w:jc w:val="center"/>
              <w:rPr>
                <w:b/>
                <w:bCs/>
                <w:color w:val="FFFFFF"/>
              </w:rPr>
            </w:pPr>
            <w:bookmarkStart w:id="56" w:name="KZ_55" w:colFirst="0" w:colLast="1"/>
            <w:r w:rsidRPr="007001F1">
              <w:rPr>
                <w:b/>
                <w:bCs/>
                <w:color w:val="FFFFFF"/>
              </w:rPr>
              <w:lastRenderedPageBreak/>
              <w:t>Kontrolný zoznam k finančnej kontrole VO</w:t>
            </w:r>
          </w:p>
          <w:p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587"/>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rsidTr="00184A99">
        <w:trPr>
          <w:trHeight w:val="34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sidRPr="004B5668">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384"/>
        </w:trPr>
        <w:tc>
          <w:tcPr>
            <w:tcW w:w="582" w:type="dxa"/>
            <w:vMerge w:val="restart"/>
            <w:shd w:val="clear" w:color="auto" w:fill="auto"/>
            <w:noWrap/>
            <w:vAlign w:val="center"/>
          </w:tcPr>
          <w:p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BC1C04" w:rsidRPr="007001F1" w:rsidTr="00184A99">
        <w:trPr>
          <w:trHeight w:val="384"/>
        </w:trPr>
        <w:tc>
          <w:tcPr>
            <w:tcW w:w="582" w:type="dxa"/>
            <w:vMerge/>
            <w:shd w:val="clear" w:color="auto" w:fill="auto"/>
            <w:noWrap/>
            <w:vAlign w:val="center"/>
          </w:tcPr>
          <w:p w:rsidR="00BC1C04"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 xml:space="preserve">b) V prípade, že verejný obstarávateľ využil prípravné trhové konzultácie, postupoval podľa § 25 </w:t>
            </w:r>
            <w:r>
              <w:rPr>
                <w:color w:val="000000"/>
                <w:sz w:val="22"/>
                <w:szCs w:val="22"/>
              </w:rPr>
              <w:lastRenderedPageBreak/>
              <w:t>ZVO?</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Default="00F42686" w:rsidP="00184A99">
            <w:pPr>
              <w:jc w:val="center"/>
              <w:rPr>
                <w:color w:val="000000"/>
              </w:rPr>
            </w:pPr>
            <w:r>
              <w:rPr>
                <w:color w:val="000000"/>
                <w:sz w:val="22"/>
                <w:szCs w:val="22"/>
              </w:rPr>
              <w:lastRenderedPageBreak/>
              <w:t>2</w:t>
            </w:r>
          </w:p>
        </w:tc>
        <w:tc>
          <w:tcPr>
            <w:tcW w:w="4820" w:type="dxa"/>
            <w:gridSpan w:val="2"/>
            <w:shd w:val="clear" w:color="auto" w:fill="auto"/>
            <w:vAlign w:val="center"/>
          </w:tcPr>
          <w:p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f) Uviedol verejný obstarávateľ PHZ v</w:t>
            </w:r>
            <w:r w:rsidR="00A3143C">
              <w:rPr>
                <w:color w:val="000000"/>
                <w:sz w:val="22"/>
                <w:szCs w:val="22"/>
              </w:rPr>
              <w:t> </w:t>
            </w:r>
            <w:r w:rsidRPr="007001F1">
              <w:rPr>
                <w:color w:val="000000"/>
                <w:sz w:val="22"/>
                <w:szCs w:val="22"/>
              </w:rPr>
              <w:t>oznámení</w:t>
            </w:r>
            <w:r w:rsidR="00A3143C">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A3143C">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lastRenderedPageBreak/>
              <w:t>12</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tcPr>
          <w:p w:rsidR="00A3143C" w:rsidRPr="00A3143C"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384"/>
        </w:trPr>
        <w:tc>
          <w:tcPr>
            <w:tcW w:w="582" w:type="dxa"/>
            <w:vMerge/>
            <w:shd w:val="clear" w:color="auto" w:fill="auto"/>
            <w:noWrap/>
            <w:vAlign w:val="center"/>
          </w:tcPr>
          <w:p w:rsidR="003C3E90" w:rsidRDefault="003C3E90" w:rsidP="00184A99">
            <w:pPr>
              <w:jc w:val="center"/>
              <w:rPr>
                <w:color w:val="000000"/>
                <w:sz w:val="22"/>
                <w:szCs w:val="22"/>
              </w:rPr>
            </w:pPr>
          </w:p>
        </w:tc>
        <w:tc>
          <w:tcPr>
            <w:tcW w:w="4820" w:type="dxa"/>
            <w:gridSpan w:val="2"/>
            <w:shd w:val="clear" w:color="auto" w:fill="auto"/>
            <w:vAlign w:val="center"/>
          </w:tcPr>
          <w:p w:rsidR="003C3E90" w:rsidRPr="007001F1" w:rsidRDefault="003C3E90" w:rsidP="00184A99">
            <w:pPr>
              <w:jc w:val="both"/>
              <w:rPr>
                <w:color w:val="000000"/>
                <w:sz w:val="22"/>
                <w:szCs w:val="22"/>
              </w:rPr>
            </w:pPr>
            <w:r w:rsidRPr="0059014F">
              <w:rPr>
                <w:color w:val="000000"/>
                <w:sz w:val="22"/>
                <w:szCs w:val="22"/>
              </w:rPr>
              <w:t>b)</w:t>
            </w:r>
            <w:r w:rsidRPr="0059014F">
              <w:rPr>
                <w:color w:val="000000"/>
                <w:sz w:val="22"/>
                <w:szCs w:val="22"/>
              </w:rPr>
              <w:tab/>
              <w:t>V prípade, ak verejný obstarávateľ rozdelil dynamický nákupný systém do kategórií tovarov, služieb alebo stavebných prác, uviedol primerané podmienky účasti pre každú kategóriu?</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C3E90"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rPr>
                <w:color w:val="000000"/>
              </w:rPr>
            </w:pPr>
            <w:r>
              <w:rPr>
                <w:color w:val="000000"/>
                <w:sz w:val="22"/>
                <w:szCs w:val="22"/>
              </w:rPr>
              <w:t xml:space="preserve"> 14</w:t>
            </w:r>
          </w:p>
        </w:tc>
        <w:tc>
          <w:tcPr>
            <w:tcW w:w="4820" w:type="dxa"/>
            <w:gridSpan w:val="2"/>
            <w:shd w:val="clear" w:color="auto" w:fill="auto"/>
            <w:vAlign w:val="center"/>
          </w:tcPr>
          <w:p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hideMark/>
          </w:tcPr>
          <w:p w:rsidR="00F42686" w:rsidRPr="007001F1" w:rsidRDefault="00F42686" w:rsidP="00184A99">
            <w:pPr>
              <w:jc w:val="center"/>
              <w:rPr>
                <w:color w:val="000000"/>
              </w:rPr>
            </w:pPr>
          </w:p>
        </w:tc>
        <w:tc>
          <w:tcPr>
            <w:tcW w:w="4820" w:type="dxa"/>
            <w:gridSpan w:val="2"/>
            <w:shd w:val="clear" w:color="auto" w:fill="auto"/>
            <w:vAlign w:val="center"/>
            <w:hideMark/>
          </w:tcPr>
          <w:p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F42686" w:rsidP="00184A99">
            <w:pPr>
              <w:jc w:val="center"/>
              <w:rPr>
                <w:color w:val="000000"/>
              </w:rPr>
            </w:pPr>
            <w:r>
              <w:rPr>
                <w:color w:val="000000"/>
                <w:sz w:val="22"/>
                <w:szCs w:val="22"/>
              </w:rPr>
              <w:lastRenderedPageBreak/>
              <w:t>16</w:t>
            </w:r>
          </w:p>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2D20F9">
        <w:trPr>
          <w:trHeight w:val="307"/>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17</w:t>
            </w:r>
          </w:p>
        </w:tc>
        <w:tc>
          <w:tcPr>
            <w:tcW w:w="4820" w:type="dxa"/>
            <w:gridSpan w:val="2"/>
            <w:shd w:val="clear" w:color="auto" w:fill="auto"/>
            <w:vAlign w:val="center"/>
          </w:tcPr>
          <w:p w:rsidR="00F42686" w:rsidRPr="007001F1" w:rsidRDefault="003C3E90" w:rsidP="00F42686">
            <w:pPr>
              <w:jc w:val="both"/>
              <w:rPr>
                <w:color w:val="000000"/>
              </w:rPr>
            </w:pPr>
            <w:r w:rsidRPr="009B78DC">
              <w:rPr>
                <w:color w:val="000000"/>
                <w:sz w:val="22"/>
                <w:szCs w:val="22"/>
              </w:rPr>
              <w:t>Bola lehota na predloženie žiadostí o účasť aspoň 30 dní odo dňa odoslania oznámenia o vyhlásení verejného obstarávania  publikačnému úradu?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18</w:t>
            </w:r>
          </w:p>
        </w:tc>
        <w:tc>
          <w:tcPr>
            <w:tcW w:w="4820" w:type="dxa"/>
            <w:gridSpan w:val="2"/>
            <w:shd w:val="clear" w:color="auto" w:fill="auto"/>
            <w:vAlign w:val="center"/>
          </w:tcPr>
          <w:p w:rsidR="003C3E90" w:rsidRPr="009B78DC" w:rsidRDefault="003C3E90" w:rsidP="00F42686">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3C3E90">
              <w:rPr>
                <w:color w:val="000000"/>
                <w:sz w:val="22"/>
                <w:szCs w:val="22"/>
              </w:rPr>
              <w:t>9</w:t>
            </w: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Bola bezodkladne po zriadení dynamického nákupného systému vypracovaná správa o zriadení dynamického nákupného systému a uverejnená v profile súlade s § 60 ods. 10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3C3E90"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a) </w:t>
            </w:r>
            <w:r w:rsidRPr="00B82B81">
              <w:rPr>
                <w:color w:val="000000"/>
                <w:sz w:val="22"/>
                <w:szCs w:val="22"/>
              </w:rPr>
              <w:t xml:space="preserve">Posudzoval verejný obstarávateľ splnenie podmienok účasti v súlade s oznámením  o vyhlásení </w:t>
            </w:r>
            <w:r w:rsidRPr="00B8031B">
              <w:rPr>
                <w:color w:val="000000"/>
                <w:sz w:val="22"/>
                <w:szCs w:val="22"/>
              </w:rPr>
              <w:t>verejného obstarávania a súťažnými podkladmi?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2</w:t>
            </w:r>
            <w:r w:rsidR="003C3E90">
              <w:rPr>
                <w:color w:val="000000"/>
                <w:sz w:val="22"/>
                <w:szCs w:val="22"/>
              </w:rPr>
              <w:t>1</w:t>
            </w:r>
          </w:p>
        </w:tc>
        <w:tc>
          <w:tcPr>
            <w:tcW w:w="4820" w:type="dxa"/>
            <w:gridSpan w:val="2"/>
            <w:shd w:val="clear" w:color="auto" w:fill="auto"/>
            <w:vAlign w:val="center"/>
          </w:tcPr>
          <w:p w:rsidR="00F42686" w:rsidRPr="007001F1" w:rsidRDefault="00AE38ED">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C3E90">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w:t>
            </w:r>
            <w:r w:rsidR="003C3E90">
              <w:rPr>
                <w:color w:val="000000"/>
                <w:sz w:val="22"/>
                <w:szCs w:val="22"/>
              </w:rPr>
              <w:t>ktorí predložili žiadosti o účasť</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184A99">
            <w:pPr>
              <w:jc w:val="center"/>
              <w:rPr>
                <w:color w:val="000000"/>
              </w:rPr>
            </w:pPr>
            <w:r>
              <w:rPr>
                <w:color w:val="000000"/>
                <w:sz w:val="22"/>
                <w:szCs w:val="22"/>
              </w:rPr>
              <w:t>2</w:t>
            </w:r>
            <w:r w:rsidR="003C3E90">
              <w:rPr>
                <w:color w:val="000000"/>
                <w:sz w:val="22"/>
                <w:szCs w:val="22"/>
              </w:rPr>
              <w:t>2</w:t>
            </w:r>
          </w:p>
        </w:tc>
        <w:tc>
          <w:tcPr>
            <w:tcW w:w="4820" w:type="dxa"/>
            <w:gridSpan w:val="2"/>
            <w:shd w:val="clear" w:color="auto" w:fill="auto"/>
            <w:vAlign w:val="center"/>
          </w:tcPr>
          <w:p w:rsidR="00AE38ED" w:rsidRDefault="003C3E90" w:rsidP="00F42686">
            <w:pPr>
              <w:jc w:val="both"/>
              <w:rPr>
                <w:color w:val="000000"/>
              </w:rPr>
            </w:pPr>
            <w:r w:rsidRPr="009B78DC">
              <w:rPr>
                <w:color w:val="000000"/>
                <w:sz w:val="22"/>
                <w:szCs w:val="22"/>
              </w:rPr>
              <w:t>Boli žiadosti o účasť predložené po lehote na predloženie žiadosti o účasť vyhodnotené v lehote podľa § 60 ods. 13 ZVO?</w:t>
            </w:r>
          </w:p>
        </w:tc>
        <w:tc>
          <w:tcPr>
            <w:tcW w:w="567" w:type="dxa"/>
            <w:shd w:val="clear" w:color="auto" w:fill="auto"/>
            <w:vAlign w:val="center"/>
          </w:tcPr>
          <w:p w:rsidR="00AE38ED" w:rsidRPr="007001F1" w:rsidRDefault="00AE38ED" w:rsidP="00184A99">
            <w:pPr>
              <w:jc w:val="center"/>
              <w:rPr>
                <w:b/>
                <w:bCs/>
                <w:color w:val="000000"/>
              </w:rPr>
            </w:pPr>
          </w:p>
        </w:tc>
        <w:tc>
          <w:tcPr>
            <w:tcW w:w="567" w:type="dxa"/>
            <w:shd w:val="clear" w:color="auto" w:fill="auto"/>
            <w:vAlign w:val="center"/>
          </w:tcPr>
          <w:p w:rsidR="00AE38ED" w:rsidRPr="007001F1" w:rsidRDefault="00AE38ED" w:rsidP="00184A99">
            <w:pPr>
              <w:jc w:val="center"/>
              <w:rPr>
                <w:b/>
                <w:bCs/>
                <w:color w:val="000000"/>
              </w:rPr>
            </w:pPr>
          </w:p>
        </w:tc>
        <w:tc>
          <w:tcPr>
            <w:tcW w:w="850" w:type="dxa"/>
            <w:shd w:val="clear" w:color="auto" w:fill="auto"/>
            <w:vAlign w:val="center"/>
          </w:tcPr>
          <w:p w:rsidR="00AE38ED" w:rsidRPr="007001F1" w:rsidRDefault="00AE38ED" w:rsidP="00184A99">
            <w:pPr>
              <w:jc w:val="center"/>
              <w:rPr>
                <w:b/>
                <w:bCs/>
                <w:color w:val="000000"/>
              </w:rPr>
            </w:pPr>
          </w:p>
        </w:tc>
        <w:tc>
          <w:tcPr>
            <w:tcW w:w="1701" w:type="dxa"/>
            <w:shd w:val="clear" w:color="auto" w:fill="auto"/>
            <w:vAlign w:val="center"/>
          </w:tcPr>
          <w:p w:rsidR="00AE38ED" w:rsidRPr="007001F1" w:rsidRDefault="00AE38ED"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23</w:t>
            </w:r>
          </w:p>
        </w:tc>
        <w:tc>
          <w:tcPr>
            <w:tcW w:w="4820" w:type="dxa"/>
            <w:gridSpan w:val="2"/>
            <w:shd w:val="clear" w:color="auto" w:fill="auto"/>
            <w:vAlign w:val="center"/>
          </w:tcPr>
          <w:p w:rsidR="003C3E90" w:rsidRPr="009B78DC" w:rsidRDefault="003C3E90" w:rsidP="00F42686">
            <w:pPr>
              <w:jc w:val="both"/>
              <w:rPr>
                <w:color w:val="000000"/>
                <w:sz w:val="22"/>
                <w:szCs w:val="22"/>
              </w:rPr>
            </w:pPr>
            <w:r w:rsidRPr="009B78DC">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3C3E90">
            <w:pPr>
              <w:jc w:val="center"/>
              <w:rPr>
                <w:color w:val="000000"/>
              </w:rPr>
            </w:pPr>
            <w:r>
              <w:rPr>
                <w:color w:val="000000"/>
                <w:sz w:val="22"/>
                <w:szCs w:val="22"/>
              </w:rPr>
              <w:t>2</w:t>
            </w:r>
            <w:r w:rsidR="003C3E90">
              <w:rPr>
                <w:color w:val="000000"/>
                <w:sz w:val="22"/>
                <w:szCs w:val="22"/>
              </w:rPr>
              <w:t>4</w:t>
            </w:r>
          </w:p>
        </w:tc>
        <w:tc>
          <w:tcPr>
            <w:tcW w:w="4820" w:type="dxa"/>
            <w:gridSpan w:val="2"/>
            <w:shd w:val="clear" w:color="auto" w:fill="auto"/>
            <w:vAlign w:val="center"/>
          </w:tcPr>
          <w:p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4B5668">
        <w:trPr>
          <w:trHeight w:val="293"/>
        </w:trPr>
        <w:tc>
          <w:tcPr>
            <w:tcW w:w="582" w:type="dxa"/>
            <w:shd w:val="clear" w:color="auto" w:fill="auto"/>
            <w:noWrap/>
            <w:vAlign w:val="center"/>
          </w:tcPr>
          <w:p w:rsidR="00AE38ED" w:rsidRDefault="00AE38ED" w:rsidP="00AE38ED">
            <w:pPr>
              <w:jc w:val="center"/>
              <w:rPr>
                <w:color w:val="000000"/>
              </w:rPr>
            </w:pPr>
            <w:r>
              <w:rPr>
                <w:color w:val="000000"/>
                <w:sz w:val="22"/>
                <w:szCs w:val="22"/>
              </w:rPr>
              <w:t>2</w:t>
            </w:r>
            <w:r w:rsidR="003C3E90">
              <w:rPr>
                <w:color w:val="000000"/>
                <w:sz w:val="22"/>
                <w:szCs w:val="22"/>
              </w:rPr>
              <w:t>5</w:t>
            </w:r>
          </w:p>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 xml:space="preserve">Boli záujemcovia nezaradení do dynamického nákupného systému oprávnene a bola im zaslaná informácia o nezaradení do dynamického nákupného </w:t>
            </w:r>
            <w:r>
              <w:rPr>
                <w:color w:val="000000"/>
                <w:sz w:val="22"/>
                <w:szCs w:val="22"/>
              </w:rPr>
              <w:lastRenderedPageBreak/>
              <w:t>systému?</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lastRenderedPageBreak/>
              <w:t>2</w:t>
            </w:r>
            <w:r w:rsidR="003C3E90">
              <w:rPr>
                <w:color w:val="000000"/>
                <w:sz w:val="22"/>
                <w:szCs w:val="22"/>
              </w:rPr>
              <w:t>6</w:t>
            </w:r>
          </w:p>
        </w:tc>
        <w:tc>
          <w:tcPr>
            <w:tcW w:w="4820" w:type="dxa"/>
            <w:gridSpan w:val="2"/>
            <w:shd w:val="clear" w:color="auto" w:fill="auto"/>
            <w:vAlign w:val="center"/>
          </w:tcPr>
          <w:p w:rsidR="00AE38ED" w:rsidRPr="007001F1" w:rsidRDefault="003C3E90" w:rsidP="00E00B50">
            <w:pPr>
              <w:jc w:val="both"/>
              <w:rPr>
                <w:color w:val="000000"/>
              </w:rPr>
            </w:pPr>
            <w:r>
              <w:rPr>
                <w:color w:val="000000"/>
                <w:sz w:val="22"/>
                <w:szCs w:val="22"/>
              </w:rPr>
              <w:t>Obsahovala informácia o nezaradení záujemcu do dynamického nákupného systému id</w:t>
            </w:r>
            <w:r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80"/>
        </w:trPr>
        <w:tc>
          <w:tcPr>
            <w:tcW w:w="582" w:type="dxa"/>
            <w:vMerge w:val="restart"/>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9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8</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8732DC">
        <w:trPr>
          <w:trHeight w:val="5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9</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8732DC">
        <w:trPr>
          <w:trHeight w:val="55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30</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1C2935">
        <w:trPr>
          <w:trHeight w:val="73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31</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rsidP="00AE38ED">
            <w:pPr>
              <w:jc w:val="center"/>
              <w:rPr>
                <w:color w:val="000000"/>
              </w:rPr>
            </w:pPr>
            <w:r>
              <w:rPr>
                <w:color w:val="000000"/>
                <w:sz w:val="22"/>
                <w:szCs w:val="22"/>
              </w:rPr>
              <w:t>32</w:t>
            </w:r>
          </w:p>
        </w:tc>
        <w:tc>
          <w:tcPr>
            <w:tcW w:w="4820" w:type="dxa"/>
            <w:gridSpan w:val="2"/>
            <w:shd w:val="clear" w:color="auto" w:fill="auto"/>
            <w:vAlign w:val="center"/>
          </w:tcPr>
          <w:p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pPr>
              <w:jc w:val="center"/>
              <w:rPr>
                <w:color w:val="000000"/>
              </w:rPr>
            </w:pPr>
            <w:r>
              <w:rPr>
                <w:color w:val="000000"/>
                <w:sz w:val="22"/>
                <w:szCs w:val="22"/>
              </w:rPr>
              <w:t>33</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184A99">
        <w:trPr>
          <w:trHeight w:val="859"/>
        </w:trPr>
        <w:tc>
          <w:tcPr>
            <w:tcW w:w="582" w:type="dxa"/>
            <w:vMerge w:val="restart"/>
            <w:shd w:val="clear" w:color="auto" w:fill="auto"/>
            <w:noWrap/>
            <w:vAlign w:val="center"/>
          </w:tcPr>
          <w:p w:rsidR="003C3E90" w:rsidRDefault="003C3E90" w:rsidP="00AE38ED">
            <w:pPr>
              <w:jc w:val="center"/>
              <w:rPr>
                <w:color w:val="000000"/>
              </w:rPr>
            </w:pPr>
            <w:r>
              <w:rPr>
                <w:color w:val="000000"/>
                <w:sz w:val="22"/>
                <w:szCs w:val="22"/>
              </w:rPr>
              <w:t>34</w:t>
            </w:r>
          </w:p>
        </w:tc>
        <w:tc>
          <w:tcPr>
            <w:tcW w:w="4820" w:type="dxa"/>
            <w:gridSpan w:val="2"/>
            <w:shd w:val="clear" w:color="auto" w:fill="auto"/>
            <w:vAlign w:val="center"/>
          </w:tcPr>
          <w:p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a obsahovala náležitosti podľa § 61 ods. 8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4B5668">
        <w:trPr>
          <w:trHeight w:val="293"/>
        </w:trPr>
        <w:tc>
          <w:tcPr>
            <w:tcW w:w="582" w:type="dxa"/>
            <w:vMerge/>
            <w:shd w:val="clear" w:color="auto" w:fill="auto"/>
            <w:noWrap/>
            <w:vAlign w:val="center"/>
          </w:tcPr>
          <w:p w:rsidR="003C3E90" w:rsidRDefault="003C3E90" w:rsidP="00AE38ED">
            <w:pPr>
              <w:jc w:val="center"/>
              <w:rPr>
                <w:color w:val="000000"/>
                <w:sz w:val="22"/>
                <w:szCs w:val="22"/>
              </w:rPr>
            </w:pPr>
          </w:p>
        </w:tc>
        <w:tc>
          <w:tcPr>
            <w:tcW w:w="4820" w:type="dxa"/>
            <w:gridSpan w:val="2"/>
            <w:shd w:val="clear" w:color="auto" w:fill="auto"/>
            <w:vAlign w:val="center"/>
          </w:tcPr>
          <w:p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lastRenderedPageBreak/>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r>
              <w:rPr>
                <w:color w:val="000000"/>
                <w:sz w:val="22"/>
                <w:szCs w:val="22"/>
              </w:rPr>
              <w:lastRenderedPageBreak/>
              <w:t>3</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07"/>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pPr>
            <w:r w:rsidRPr="00B82B81">
              <w:rPr>
                <w:color w:val="000000"/>
                <w:sz w:val="22"/>
                <w:szCs w:val="22"/>
              </w:rPr>
              <w:t>Vylúčil verejný obstarávateľ z VO uchádzača alebo záujemcu v súlade s § 40 ods. 6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7"/>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a) Bola zriadená komisia na vyhodnotenie ponúk v súlade s § 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7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8</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288"/>
        </w:trPr>
        <w:tc>
          <w:tcPr>
            <w:tcW w:w="582" w:type="dxa"/>
            <w:vMerge w:val="restart"/>
            <w:shd w:val="clear" w:color="auto" w:fill="auto"/>
            <w:noWrap/>
            <w:hideMark/>
          </w:tcPr>
          <w:p w:rsidR="00AE38ED" w:rsidRPr="007001F1" w:rsidRDefault="00AE38ED" w:rsidP="00AE38ED">
            <w:pPr>
              <w:jc w:val="center"/>
              <w:rPr>
                <w:color w:val="000000"/>
              </w:rPr>
            </w:pPr>
          </w:p>
          <w:p w:rsidR="00AE38ED" w:rsidRPr="007001F1" w:rsidRDefault="00AE38ED">
            <w:pPr>
              <w:jc w:val="center"/>
              <w:rPr>
                <w:color w:val="000000"/>
              </w:rPr>
            </w:pPr>
            <w:r>
              <w:rPr>
                <w:color w:val="000000"/>
                <w:sz w:val="22"/>
                <w:szCs w:val="22"/>
              </w:rPr>
              <w:t>3</w:t>
            </w:r>
            <w:r w:rsidR="003C3E90">
              <w:rPr>
                <w:color w:val="000000"/>
                <w:sz w:val="22"/>
                <w:szCs w:val="22"/>
              </w:rPr>
              <w:t>9</w:t>
            </w: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pPr>
              <w:jc w:val="center"/>
              <w:rPr>
                <w:color w:val="000000"/>
              </w:rPr>
            </w:pPr>
            <w:r>
              <w:rPr>
                <w:color w:val="000000"/>
                <w:sz w:val="22"/>
                <w:szCs w:val="22"/>
              </w:rPr>
              <w:t>40</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41</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42</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b) Oznámil verejný obstarávateľ  neúspešnému uchádzačovi, že neuspel a dôvody neprijatia jeho </w:t>
            </w:r>
            <w:r w:rsidRPr="007001F1">
              <w:rPr>
                <w:color w:val="000000"/>
                <w:sz w:val="22"/>
                <w:szCs w:val="22"/>
              </w:rPr>
              <w:lastRenderedPageBreak/>
              <w:t>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rsidP="003C3E90">
            <w:pPr>
              <w:jc w:val="center"/>
              <w:rPr>
                <w:color w:val="000000"/>
              </w:rPr>
            </w:pPr>
            <w:r>
              <w:rPr>
                <w:color w:val="000000"/>
                <w:sz w:val="22"/>
                <w:szCs w:val="22"/>
              </w:rPr>
              <w:lastRenderedPageBreak/>
              <w:t>43</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V prípade, ak rozdelil verejný obstarávateľ zákazku na samostatné časti, dodržal všetky ustanovenia § 28</w:t>
            </w:r>
            <w:r w:rsidR="00B16726">
              <w:rPr>
                <w:color w:val="000000"/>
                <w:sz w:val="22"/>
                <w:szCs w:val="22"/>
              </w:rPr>
              <w:t xml:space="preserve"> </w:t>
            </w:r>
            <w:r w:rsidRPr="007001F1">
              <w:rPr>
                <w:color w:val="000000"/>
                <w:sz w:val="22"/>
                <w:szCs w:val="22"/>
              </w:rPr>
              <w:t>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9949E6" w:rsidP="00AE38ED">
            <w:pPr>
              <w:jc w:val="center"/>
              <w:rPr>
                <w:color w:val="000000"/>
              </w:rPr>
            </w:pPr>
            <w:r>
              <w:rPr>
                <w:color w:val="000000"/>
                <w:sz w:val="22"/>
                <w:szCs w:val="22"/>
              </w:rPr>
              <w:t>4</w:t>
            </w:r>
            <w:r w:rsidR="003C3E90">
              <w:rPr>
                <w:color w:val="000000"/>
                <w:sz w:val="22"/>
                <w:szCs w:val="22"/>
              </w:rPr>
              <w:t>4</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B82B81" w:rsidRPr="007001F1" w:rsidTr="00184A99">
        <w:trPr>
          <w:trHeight w:val="406"/>
        </w:trPr>
        <w:tc>
          <w:tcPr>
            <w:tcW w:w="582" w:type="dxa"/>
            <w:vMerge/>
            <w:shd w:val="clear" w:color="auto" w:fill="auto"/>
            <w:noWrap/>
            <w:vAlign w:val="center"/>
          </w:tcPr>
          <w:p w:rsidR="00B82B81" w:rsidRDefault="00B82B81" w:rsidP="00AE38ED">
            <w:pPr>
              <w:jc w:val="center"/>
              <w:rPr>
                <w:color w:val="000000"/>
                <w:sz w:val="22"/>
                <w:szCs w:val="22"/>
              </w:rPr>
            </w:pPr>
          </w:p>
        </w:tc>
        <w:tc>
          <w:tcPr>
            <w:tcW w:w="4820" w:type="dxa"/>
            <w:gridSpan w:val="2"/>
            <w:shd w:val="clear" w:color="auto" w:fill="auto"/>
            <w:vAlign w:val="center"/>
          </w:tcPr>
          <w:p w:rsidR="00B82B81" w:rsidRPr="007001F1" w:rsidRDefault="00B82B8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AE38ED">
            <w:pPr>
              <w:jc w:val="center"/>
              <w:rPr>
                <w:b/>
                <w:bCs/>
                <w:color w:val="000000"/>
              </w:rPr>
            </w:pPr>
          </w:p>
        </w:tc>
        <w:tc>
          <w:tcPr>
            <w:tcW w:w="567" w:type="dxa"/>
            <w:shd w:val="clear" w:color="auto" w:fill="auto"/>
            <w:vAlign w:val="center"/>
          </w:tcPr>
          <w:p w:rsidR="00B82B81" w:rsidRPr="007001F1" w:rsidRDefault="00B82B81" w:rsidP="00AE38ED">
            <w:pPr>
              <w:jc w:val="center"/>
              <w:rPr>
                <w:b/>
                <w:bCs/>
                <w:color w:val="000000"/>
              </w:rPr>
            </w:pPr>
          </w:p>
        </w:tc>
        <w:tc>
          <w:tcPr>
            <w:tcW w:w="850" w:type="dxa"/>
            <w:shd w:val="clear" w:color="auto" w:fill="auto"/>
            <w:vAlign w:val="center"/>
          </w:tcPr>
          <w:p w:rsidR="00B82B81" w:rsidRPr="007001F1" w:rsidRDefault="00B82B81" w:rsidP="00AE38ED">
            <w:pPr>
              <w:jc w:val="center"/>
              <w:rPr>
                <w:b/>
                <w:bCs/>
                <w:color w:val="000000"/>
              </w:rPr>
            </w:pPr>
          </w:p>
        </w:tc>
        <w:tc>
          <w:tcPr>
            <w:tcW w:w="1701" w:type="dxa"/>
            <w:shd w:val="clear" w:color="auto" w:fill="auto"/>
            <w:vAlign w:val="center"/>
          </w:tcPr>
          <w:p w:rsidR="00B82B81" w:rsidRPr="007001F1" w:rsidRDefault="00B82B81"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2D20F9" w:rsidRDefault="00B82B81" w:rsidP="002D20F9">
            <w:pPr>
              <w:pStyle w:val="Odsekzoznamu"/>
              <w:numPr>
                <w:ilvl w:val="0"/>
                <w:numId w:val="34"/>
              </w:numPr>
              <w:ind w:left="5" w:firstLine="142"/>
              <w:jc w:val="both"/>
              <w:rPr>
                <w:color w:val="000000"/>
              </w:rPr>
            </w:pPr>
            <w:r>
              <w:rPr>
                <w:color w:val="000000"/>
                <w:sz w:val="22"/>
                <w:szCs w:val="22"/>
              </w:rPr>
              <w:t xml:space="preserve">Spĺňa úspešný uchádzač </w:t>
            </w:r>
            <w:r w:rsidRPr="007001F1">
              <w:rPr>
                <w:color w:val="000000"/>
                <w:sz w:val="22"/>
                <w:szCs w:val="22"/>
              </w:rPr>
              <w:t>podmienk</w:t>
            </w:r>
            <w:r>
              <w:rPr>
                <w:color w:val="000000"/>
                <w:sz w:val="22"/>
                <w:szCs w:val="22"/>
              </w:rPr>
              <w:t>y</w:t>
            </w:r>
            <w:r w:rsidRPr="007001F1">
              <w:rPr>
                <w:color w:val="000000"/>
                <w:sz w:val="22"/>
                <w:szCs w:val="22"/>
              </w:rPr>
              <w:t xml:space="preserve"> účasti </w:t>
            </w:r>
            <w:r>
              <w:rPr>
                <w:color w:val="000000"/>
                <w:sz w:val="22"/>
                <w:szCs w:val="22"/>
              </w:rPr>
              <w:t xml:space="preserve">stanovené </w:t>
            </w:r>
            <w:r w:rsidRPr="007001F1">
              <w:rPr>
                <w:color w:val="000000"/>
                <w:sz w:val="22"/>
                <w:szCs w:val="22"/>
              </w:rPr>
              <w:t xml:space="preserve">v </w:t>
            </w:r>
            <w:r>
              <w:rPr>
                <w:color w:val="000000"/>
                <w:sz w:val="22"/>
                <w:szCs w:val="22"/>
              </w:rPr>
              <w:t>oznámení</w:t>
            </w:r>
            <w:r w:rsidRPr="007001F1">
              <w:rPr>
                <w:color w:val="000000"/>
                <w:sz w:val="22"/>
                <w:szCs w:val="22"/>
              </w:rPr>
              <w:t xml:space="preserve">  o vyhlásení </w:t>
            </w:r>
            <w:r>
              <w:rPr>
                <w:color w:val="000000"/>
                <w:sz w:val="22"/>
                <w:szCs w:val="22"/>
              </w:rPr>
              <w:t>verejného obstarávania a súťažných podkladoch?</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AE38ED">
            <w:pPr>
              <w:jc w:val="center"/>
              <w:rPr>
                <w:color w:val="000000"/>
              </w:rPr>
            </w:pPr>
            <w:r>
              <w:rPr>
                <w:color w:val="000000"/>
                <w:sz w:val="22"/>
                <w:szCs w:val="22"/>
              </w:rPr>
              <w:t>4</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Default="00AE38ED">
            <w:pPr>
              <w:jc w:val="center"/>
              <w:rPr>
                <w:color w:val="000000"/>
              </w:rPr>
            </w:pPr>
            <w:r>
              <w:rPr>
                <w:color w:val="000000"/>
                <w:sz w:val="22"/>
                <w:szCs w:val="22"/>
              </w:rPr>
              <w:t>4</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Default="00AE38ED" w:rsidP="00AE38ED">
            <w:pPr>
              <w:jc w:val="center"/>
              <w:rPr>
                <w:color w:val="000000"/>
              </w:rPr>
            </w:pPr>
            <w:r>
              <w:rPr>
                <w:color w:val="000000"/>
                <w:sz w:val="22"/>
                <w:szCs w:val="22"/>
              </w:rPr>
              <w:t>4</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300"/>
        </w:trPr>
        <w:tc>
          <w:tcPr>
            <w:tcW w:w="9087" w:type="dxa"/>
            <w:gridSpan w:val="7"/>
            <w:shd w:val="clear" w:color="auto" w:fill="auto"/>
            <w:noWrap/>
            <w:vAlign w:val="center"/>
          </w:tcPr>
          <w:p w:rsidR="00AE38ED" w:rsidRPr="007001F1" w:rsidRDefault="00AE38ED" w:rsidP="00AE38ED">
            <w:pPr>
              <w:jc w:val="both"/>
              <w:rPr>
                <w:b/>
                <w:sz w:val="20"/>
                <w:szCs w:val="20"/>
              </w:rPr>
            </w:pPr>
            <w:r w:rsidRPr="007001F1">
              <w:rPr>
                <w:b/>
                <w:sz w:val="20"/>
                <w:szCs w:val="20"/>
              </w:rPr>
              <w:t>VYJADRENIE</w:t>
            </w:r>
          </w:p>
          <w:p w:rsidR="00AE38ED" w:rsidRPr="007001F1" w:rsidRDefault="00AE38ED" w:rsidP="00AE38ED">
            <w:pPr>
              <w:jc w:val="both"/>
              <w:rPr>
                <w:sz w:val="20"/>
                <w:szCs w:val="20"/>
              </w:rPr>
            </w:pPr>
          </w:p>
          <w:p w:rsidR="00AE38ED" w:rsidRPr="00A20234" w:rsidRDefault="00AE38ED" w:rsidP="00AE38E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7"/>
              <w:t>[1]</w:t>
            </w:r>
          </w:p>
          <w:p w:rsidR="00AE38ED" w:rsidRPr="007001F1" w:rsidRDefault="00AE38ED" w:rsidP="00AE38ED">
            <w:pPr>
              <w:rPr>
                <w:b/>
                <w:bCs/>
                <w:color w:val="000000"/>
              </w:rPr>
            </w:pP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158"/>
              <w:t>2</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9087" w:type="dxa"/>
            <w:gridSpan w:val="7"/>
            <w:shd w:val="clear" w:color="auto" w:fill="auto"/>
            <w:noWrap/>
            <w:vAlign w:val="bottom"/>
            <w:hideMark/>
          </w:tcPr>
          <w:p w:rsidR="00AE38ED" w:rsidRPr="007001F1" w:rsidRDefault="00AE38ED" w:rsidP="00AE38ED">
            <w:pPr>
              <w:jc w:val="cente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159"/>
              <w:t>3</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bookmarkEnd w:id="56"/>
    </w:tbl>
    <w:p w:rsidR="00F42686" w:rsidRDefault="00F42686" w:rsidP="004E28D7"/>
    <w:p w:rsidR="00D9048D" w:rsidRDefault="00D9048D" w:rsidP="004E28D7"/>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trPr>
        <w:tc>
          <w:tcPr>
            <w:tcW w:w="9087" w:type="dxa"/>
            <w:gridSpan w:val="7"/>
            <w:shd w:val="clear" w:color="000000" w:fill="60497A"/>
            <w:vAlign w:val="center"/>
            <w:hideMark/>
          </w:tcPr>
          <w:p w:rsidR="00D9048D" w:rsidRPr="007001F1" w:rsidRDefault="00D9048D" w:rsidP="007C6D93">
            <w:pPr>
              <w:jc w:val="center"/>
              <w:rPr>
                <w:b/>
                <w:bCs/>
                <w:color w:val="FFFFFF"/>
              </w:rPr>
            </w:pPr>
            <w:bookmarkStart w:id="57" w:name="KZ_56"/>
            <w:r w:rsidRPr="007001F1">
              <w:rPr>
                <w:b/>
                <w:bCs/>
                <w:color w:val="FFFFFF"/>
              </w:rPr>
              <w:lastRenderedPageBreak/>
              <w:t>Kontrolný zoznam k finančnej kontrole VO</w:t>
            </w:r>
            <w:r w:rsidRPr="007001F1">
              <w:rPr>
                <w:b/>
                <w:bCs/>
                <w:color w:val="FFFFFF"/>
              </w:rPr>
              <w:br/>
            </w:r>
            <w:r>
              <w:rPr>
                <w:b/>
                <w:bCs/>
                <w:color w:val="FFFFFF"/>
              </w:rPr>
              <w:t>Z</w:t>
            </w:r>
            <w:r w:rsidRPr="007001F1">
              <w:rPr>
                <w:b/>
                <w:bCs/>
                <w:color w:val="FFFFFF"/>
              </w:rPr>
              <w:t xml:space="preserve">ákazka </w:t>
            </w:r>
            <w:r>
              <w:rPr>
                <w:b/>
                <w:bCs/>
                <w:color w:val="FFFFFF"/>
              </w:rPr>
              <w:t xml:space="preserve">vo finančnom limite zákazky s nízkou hodnotou </w:t>
            </w:r>
            <w:r w:rsidRPr="007001F1">
              <w:rPr>
                <w:b/>
                <w:bCs/>
                <w:color w:val="FFFFFF"/>
              </w:rPr>
              <w:t xml:space="preserve">realizovaná </w:t>
            </w:r>
            <w:r w:rsidR="00435EC4">
              <w:rPr>
                <w:b/>
                <w:bCs/>
                <w:color w:val="FFFFFF"/>
              </w:rPr>
              <w:t>s</w:t>
            </w:r>
            <w:r w:rsidR="007C6D93">
              <w:rPr>
                <w:b/>
                <w:bCs/>
                <w:color w:val="FFFFFF"/>
              </w:rPr>
              <w:t> využitím</w:t>
            </w:r>
            <w:r w:rsidRPr="007001F1">
              <w:rPr>
                <w:b/>
                <w:bCs/>
                <w:color w:val="FFFFFF"/>
              </w:rPr>
              <w:t xml:space="preserve"> elektronické</w:t>
            </w:r>
            <w:r w:rsidR="007C6D93">
              <w:rPr>
                <w:b/>
                <w:bCs/>
                <w:color w:val="FFFFFF"/>
              </w:rPr>
              <w:t>ho</w:t>
            </w:r>
            <w:r w:rsidRPr="007001F1">
              <w:rPr>
                <w:b/>
                <w:bCs/>
                <w:color w:val="FFFFFF"/>
              </w:rPr>
              <w:t xml:space="preserve"> trhovisk</w:t>
            </w:r>
            <w:r w:rsidR="007C6D93">
              <w:rPr>
                <w:b/>
                <w:bCs/>
                <w:color w:val="FFFFFF"/>
              </w:rPr>
              <w:t>a</w:t>
            </w:r>
            <w:r w:rsidRPr="007001F1">
              <w:rPr>
                <w:b/>
                <w:bCs/>
                <w:color w:val="FFFFFF"/>
              </w:rPr>
              <w:t xml:space="preserve"> – štandardná ex post kontrola</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660"/>
        </w:trPr>
        <w:tc>
          <w:tcPr>
            <w:tcW w:w="3559" w:type="dxa"/>
            <w:gridSpan w:val="2"/>
            <w:shd w:val="clear" w:color="auto" w:fill="auto"/>
            <w:vAlign w:val="center"/>
            <w:hideMark/>
          </w:tcPr>
          <w:p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D9048D" w:rsidRPr="007001F1" w:rsidRDefault="00D9048D" w:rsidP="00965A58">
            <w:pPr>
              <w:rPr>
                <w:color w:val="000000"/>
              </w:rPr>
            </w:pPr>
            <w:r>
              <w:rPr>
                <w:color w:val="000000"/>
                <w:sz w:val="22"/>
                <w:szCs w:val="22"/>
              </w:rPr>
              <w:t>Z</w:t>
            </w:r>
            <w:r w:rsidRPr="007001F1">
              <w:rPr>
                <w:color w:val="000000"/>
                <w:sz w:val="22"/>
                <w:szCs w:val="22"/>
              </w:rPr>
              <w:t>ákazka</w:t>
            </w:r>
            <w:r>
              <w:rPr>
                <w:color w:val="000000"/>
                <w:sz w:val="22"/>
                <w:szCs w:val="22"/>
              </w:rPr>
              <w:t xml:space="preserve"> s nízkou hodnotou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D9048D" w:rsidRPr="007001F1" w:rsidRDefault="00D9048D" w:rsidP="007C6D93">
            <w:pPr>
              <w:rPr>
                <w:color w:val="000000"/>
              </w:rPr>
            </w:pPr>
            <w:r>
              <w:rPr>
                <w:color w:val="000000"/>
                <w:sz w:val="22"/>
                <w:szCs w:val="22"/>
              </w:rPr>
              <w:t>Z</w:t>
            </w:r>
            <w:r w:rsidRPr="007001F1">
              <w:rPr>
                <w:color w:val="000000"/>
                <w:sz w:val="22"/>
                <w:szCs w:val="22"/>
              </w:rPr>
              <w:t xml:space="preserve">ákazka </w:t>
            </w:r>
            <w:r>
              <w:rPr>
                <w:color w:val="000000"/>
                <w:sz w:val="22"/>
                <w:szCs w:val="22"/>
              </w:rPr>
              <w:t xml:space="preserve">vo finančnom limite zákazky s nízkou hodnotou </w:t>
            </w:r>
            <w:r w:rsidRPr="007001F1">
              <w:rPr>
                <w:color w:val="000000"/>
                <w:sz w:val="22"/>
                <w:szCs w:val="22"/>
              </w:rPr>
              <w:t xml:space="preserve">realizovaná </w:t>
            </w:r>
            <w:r w:rsidR="007C6D93">
              <w:rPr>
                <w:color w:val="000000"/>
                <w:sz w:val="22"/>
                <w:szCs w:val="22"/>
              </w:rPr>
              <w:t xml:space="preserve">s využitím </w:t>
            </w:r>
            <w:r w:rsidRPr="007001F1">
              <w:rPr>
                <w:color w:val="000000"/>
                <w:sz w:val="22"/>
                <w:szCs w:val="22"/>
              </w:rPr>
              <w:t>elektronické</w:t>
            </w:r>
            <w:r w:rsidR="007C6D93">
              <w:rPr>
                <w:color w:val="000000"/>
                <w:sz w:val="22"/>
                <w:szCs w:val="22"/>
              </w:rPr>
              <w:t>ho</w:t>
            </w:r>
            <w:r w:rsidRPr="007001F1">
              <w:rPr>
                <w:color w:val="000000"/>
                <w:sz w:val="22"/>
                <w:szCs w:val="22"/>
              </w:rPr>
              <w:t xml:space="preserve"> trhovisk</w:t>
            </w:r>
            <w:r w:rsidR="007C6D93">
              <w:rPr>
                <w:color w:val="000000"/>
                <w:sz w:val="22"/>
                <w:szCs w:val="22"/>
              </w:rPr>
              <w:t>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štandardná ex post kontrola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Elektronická aukcia áno/nie</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s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15"/>
        </w:trPr>
        <w:tc>
          <w:tcPr>
            <w:tcW w:w="582"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Poznámka</w:t>
            </w:r>
          </w:p>
        </w:tc>
      </w:tr>
      <w:tr w:rsidR="00D9048D" w:rsidRPr="007001F1" w:rsidTr="00965A58">
        <w:trPr>
          <w:trHeight w:val="613"/>
        </w:trPr>
        <w:tc>
          <w:tcPr>
            <w:tcW w:w="582" w:type="dxa"/>
            <w:shd w:val="clear" w:color="auto" w:fill="auto"/>
            <w:noWrap/>
            <w:vAlign w:val="center"/>
          </w:tcPr>
          <w:p w:rsidR="00D9048D" w:rsidRPr="007001F1" w:rsidRDefault="00D9048D" w:rsidP="00965A58">
            <w:pPr>
              <w:jc w:val="center"/>
              <w:rPr>
                <w:color w:val="000000"/>
              </w:rPr>
            </w:pPr>
            <w:r>
              <w:rPr>
                <w:color w:val="000000"/>
              </w:rPr>
              <w:t>1</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299"/>
        </w:trPr>
        <w:tc>
          <w:tcPr>
            <w:tcW w:w="582" w:type="dxa"/>
            <w:shd w:val="clear" w:color="auto" w:fill="auto"/>
            <w:noWrap/>
            <w:vAlign w:val="center"/>
          </w:tcPr>
          <w:p w:rsidR="00D9048D" w:rsidRPr="007001F1" w:rsidRDefault="00D9048D" w:rsidP="00965A58">
            <w:pPr>
              <w:jc w:val="center"/>
              <w:rPr>
                <w:i/>
                <w:color w:val="000000"/>
              </w:rPr>
            </w:pPr>
            <w:r>
              <w:rPr>
                <w:color w:val="000000"/>
                <w:sz w:val="22"/>
                <w:szCs w:val="22"/>
              </w:rPr>
              <w:t>2</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9048D" w:rsidRPr="007001F1" w:rsidRDefault="00D9048D" w:rsidP="00965A58">
            <w:pPr>
              <w:jc w:val="center"/>
              <w:rPr>
                <w:b/>
                <w:bCs/>
                <w:i/>
                <w:color w:val="000000"/>
              </w:rPr>
            </w:pPr>
          </w:p>
        </w:tc>
        <w:tc>
          <w:tcPr>
            <w:tcW w:w="567" w:type="dxa"/>
            <w:shd w:val="clear" w:color="auto" w:fill="auto"/>
            <w:vAlign w:val="center"/>
          </w:tcPr>
          <w:p w:rsidR="00D9048D" w:rsidRPr="007001F1" w:rsidRDefault="00D9048D" w:rsidP="00965A58">
            <w:pPr>
              <w:jc w:val="center"/>
              <w:rPr>
                <w:b/>
                <w:bCs/>
                <w:i/>
                <w:color w:val="000000"/>
              </w:rPr>
            </w:pPr>
          </w:p>
        </w:tc>
        <w:tc>
          <w:tcPr>
            <w:tcW w:w="776" w:type="dxa"/>
            <w:shd w:val="clear" w:color="auto" w:fill="auto"/>
            <w:vAlign w:val="center"/>
          </w:tcPr>
          <w:p w:rsidR="00D9048D" w:rsidRPr="007001F1" w:rsidRDefault="00D9048D" w:rsidP="00965A58">
            <w:pPr>
              <w:jc w:val="center"/>
              <w:rPr>
                <w:b/>
                <w:bCs/>
                <w:i/>
                <w:color w:val="000000"/>
              </w:rPr>
            </w:pPr>
          </w:p>
        </w:tc>
        <w:tc>
          <w:tcPr>
            <w:tcW w:w="1775" w:type="dxa"/>
            <w:shd w:val="clear" w:color="auto" w:fill="auto"/>
            <w:vAlign w:val="center"/>
          </w:tcPr>
          <w:p w:rsidR="00D9048D" w:rsidRPr="007001F1" w:rsidRDefault="00D9048D" w:rsidP="00965A58">
            <w:pPr>
              <w:jc w:val="center"/>
              <w:rPr>
                <w:b/>
                <w:bCs/>
                <w:i/>
                <w:color w:val="000000"/>
              </w:rPr>
            </w:pPr>
          </w:p>
        </w:tc>
      </w:tr>
      <w:tr w:rsidR="00D9048D" w:rsidRPr="007001F1" w:rsidTr="00965A58">
        <w:trPr>
          <w:trHeight w:val="381"/>
        </w:trPr>
        <w:tc>
          <w:tcPr>
            <w:tcW w:w="582" w:type="dxa"/>
            <w:vMerge w:val="restart"/>
            <w:shd w:val="clear" w:color="auto" w:fill="auto"/>
            <w:noWrap/>
            <w:vAlign w:val="center"/>
          </w:tcPr>
          <w:p w:rsidR="00D9048D" w:rsidRPr="007001F1" w:rsidRDefault="00D9048D" w:rsidP="00965A58">
            <w:pPr>
              <w:jc w:val="center"/>
              <w:rPr>
                <w:color w:val="000000"/>
              </w:rPr>
            </w:pPr>
            <w:r w:rsidRPr="00D412D3">
              <w:rPr>
                <w:color w:val="000000"/>
                <w:sz w:val="22"/>
                <w:szCs w:val="22"/>
              </w:rPr>
              <w:t>3</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30"/>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0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lastRenderedPageBreak/>
              <w:t>4</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S ohľadom na predmet zákazky a definíciu bežnej dostupnosti na trhu bol pre obstarávanie zvolený správny postup?</w:t>
            </w:r>
            <w:r>
              <w:rPr>
                <w:color w:val="000000"/>
                <w:sz w:val="22"/>
                <w:szCs w:val="22"/>
              </w:rPr>
              <w:t xml:space="preserve"> Bol pred vyhlásením VO vyplnený Test bežnej dostupnosti?</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310"/>
        </w:trPr>
        <w:tc>
          <w:tcPr>
            <w:tcW w:w="582" w:type="dxa"/>
            <w:vMerge w:val="restart"/>
            <w:shd w:val="clear" w:color="auto" w:fill="auto"/>
            <w:noWrap/>
            <w:vAlign w:val="center"/>
            <w:hideMark/>
          </w:tcPr>
          <w:p w:rsidR="00D9048D" w:rsidRPr="007001F1" w:rsidRDefault="00D9048D" w:rsidP="00965A58">
            <w:pPr>
              <w:jc w:val="center"/>
              <w:rPr>
                <w:color w:val="000000"/>
              </w:rPr>
            </w:pPr>
            <w:r>
              <w:rPr>
                <w:color w:val="000000"/>
                <w:sz w:val="22"/>
                <w:szCs w:val="22"/>
              </w:rPr>
              <w:t>5</w:t>
            </w:r>
          </w:p>
        </w:tc>
        <w:tc>
          <w:tcPr>
            <w:tcW w:w="4820" w:type="dxa"/>
            <w:gridSpan w:val="2"/>
            <w:shd w:val="clear" w:color="auto" w:fill="auto"/>
            <w:vAlign w:val="center"/>
            <w:hideMark/>
          </w:tcPr>
          <w:p w:rsidR="00D9048D" w:rsidRPr="007001F1" w:rsidRDefault="00D9048D" w:rsidP="00965A58">
            <w:pPr>
              <w:jc w:val="both"/>
            </w:pPr>
            <w:r w:rsidRPr="007001F1">
              <w:rPr>
                <w:color w:val="000000"/>
                <w:sz w:val="22"/>
                <w:szCs w:val="22"/>
              </w:rPr>
              <w:t>a) Bola PHZ určená ako cena bez DPH?</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b) Bola určená PHZ podľa podmienok platných v čase vytvorenia zmluvného formulára kontrolovanej zákazky</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466"/>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sz w:val="22"/>
                <w:szCs w:val="22"/>
              </w:rPr>
              <w:t>h) 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00"/>
        </w:trPr>
        <w:tc>
          <w:tcPr>
            <w:tcW w:w="582" w:type="dxa"/>
            <w:vMerge w:val="restart"/>
            <w:shd w:val="clear" w:color="auto" w:fill="auto"/>
            <w:noWrap/>
            <w:vAlign w:val="center"/>
            <w:hideMark/>
          </w:tcPr>
          <w:p w:rsidR="00D9048D" w:rsidRPr="007001F1" w:rsidRDefault="00D9048D" w:rsidP="00965A58">
            <w:pPr>
              <w:jc w:val="center"/>
              <w:rPr>
                <w:color w:val="000000"/>
              </w:rPr>
            </w:pPr>
            <w:r>
              <w:rPr>
                <w:color w:val="000000"/>
                <w:sz w:val="22"/>
                <w:szCs w:val="22"/>
              </w:rPr>
              <w:t>6</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a) Vzhľadom na predmet zákazky bol zvolený správny vzor všeobecných  zmluvných podmienok?</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600"/>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90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t>7</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600"/>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t>8</w:t>
            </w:r>
          </w:p>
        </w:tc>
        <w:tc>
          <w:tcPr>
            <w:tcW w:w="4820" w:type="dxa"/>
            <w:gridSpan w:val="2"/>
            <w:shd w:val="clear" w:color="auto" w:fill="auto"/>
            <w:vAlign w:val="center"/>
          </w:tcPr>
          <w:p w:rsidR="00D9048D" w:rsidRPr="007001F1" w:rsidRDefault="00D9048D" w:rsidP="00965A58">
            <w:pPr>
              <w:jc w:val="both"/>
            </w:pPr>
            <w:r w:rsidRPr="007001F1">
              <w:rPr>
                <w:sz w:val="22"/>
                <w:szCs w:val="22"/>
              </w:rPr>
              <w:t>V prípade, ak je výsledkom postupu cez elektronické trhovisko rámcová dohoda, uzatvára sa táto na obdobie maximálne 12 mesiacov?</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00"/>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t>9</w:t>
            </w:r>
          </w:p>
        </w:tc>
        <w:tc>
          <w:tcPr>
            <w:tcW w:w="4820" w:type="dxa"/>
            <w:gridSpan w:val="2"/>
            <w:shd w:val="clear" w:color="auto" w:fill="auto"/>
            <w:vAlign w:val="center"/>
          </w:tcPr>
          <w:p w:rsidR="00D9048D" w:rsidRPr="007001F1" w:rsidRDefault="00D9048D" w:rsidP="00965A58">
            <w:pPr>
              <w:jc w:val="both"/>
            </w:pPr>
            <w:r w:rsidRPr="007001F1">
              <w:rPr>
                <w:sz w:val="22"/>
                <w:szCs w:val="22"/>
              </w:rPr>
              <w:t>Neboli identifikované iné porušenia pravidiel a postupov verejného obstarávania?</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364"/>
        </w:trPr>
        <w:tc>
          <w:tcPr>
            <w:tcW w:w="582" w:type="dxa"/>
            <w:vMerge w:val="restart"/>
            <w:shd w:val="clear" w:color="auto" w:fill="auto"/>
            <w:noWrap/>
            <w:vAlign w:val="center"/>
          </w:tcPr>
          <w:p w:rsidR="00D9048D" w:rsidRPr="007001F1" w:rsidRDefault="00D9048D" w:rsidP="00965A58">
            <w:pPr>
              <w:jc w:val="center"/>
              <w:rPr>
                <w:color w:val="000000"/>
              </w:rPr>
            </w:pPr>
            <w:r w:rsidRPr="007001F1">
              <w:rPr>
                <w:color w:val="000000"/>
                <w:sz w:val="22"/>
                <w:szCs w:val="22"/>
              </w:rPr>
              <w:t>1</w:t>
            </w:r>
            <w:r>
              <w:rPr>
                <w:color w:val="000000"/>
                <w:sz w:val="22"/>
                <w:szCs w:val="22"/>
              </w:rPr>
              <w:t>0</w:t>
            </w:r>
          </w:p>
        </w:tc>
        <w:tc>
          <w:tcPr>
            <w:tcW w:w="4820" w:type="dxa"/>
            <w:gridSpan w:val="2"/>
            <w:shd w:val="clear" w:color="auto" w:fill="auto"/>
            <w:vAlign w:val="center"/>
          </w:tcPr>
          <w:p w:rsidR="00D9048D" w:rsidRPr="007001F1" w:rsidRDefault="00D9048D" w:rsidP="00965A58">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r>
              <w:rPr>
                <w:sz w:val="22"/>
                <w:szCs w:val="22"/>
              </w:rPr>
              <w:t xml:space="preserve"> (Relevantné iba pre zákazky na služby podľa Prílohy č. 1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45"/>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1140"/>
        </w:trPr>
        <w:tc>
          <w:tcPr>
            <w:tcW w:w="582" w:type="dxa"/>
            <w:shd w:val="clear" w:color="auto" w:fill="auto"/>
            <w:noWrap/>
            <w:vAlign w:val="center"/>
          </w:tcPr>
          <w:p w:rsidR="00D9048D" w:rsidRPr="007001F1" w:rsidRDefault="00D9048D" w:rsidP="00965A58">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tcPr>
          <w:p w:rsidR="00D9048D" w:rsidRPr="007001F1" w:rsidRDefault="00D9048D" w:rsidP="00965A58">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300"/>
        </w:trPr>
        <w:tc>
          <w:tcPr>
            <w:tcW w:w="9087" w:type="dxa"/>
            <w:gridSpan w:val="7"/>
            <w:shd w:val="clear" w:color="auto" w:fill="auto"/>
            <w:noWrap/>
            <w:vAlign w:val="center"/>
          </w:tcPr>
          <w:p w:rsidR="00D9048D" w:rsidRPr="007001F1" w:rsidRDefault="00D9048D" w:rsidP="00965A58">
            <w:pPr>
              <w:jc w:val="both"/>
              <w:rPr>
                <w:b/>
                <w:sz w:val="20"/>
                <w:szCs w:val="20"/>
              </w:rPr>
            </w:pPr>
            <w:r w:rsidRPr="007001F1">
              <w:rPr>
                <w:b/>
                <w:sz w:val="20"/>
                <w:szCs w:val="20"/>
              </w:rPr>
              <w:t>VYJADRENIE</w:t>
            </w:r>
          </w:p>
          <w:p w:rsidR="00D9048D" w:rsidRPr="007001F1" w:rsidRDefault="00D9048D" w:rsidP="00965A58">
            <w:pPr>
              <w:rPr>
                <w:sz w:val="20"/>
                <w:szCs w:val="20"/>
              </w:rPr>
            </w:pPr>
          </w:p>
          <w:p w:rsidR="00D9048D" w:rsidRPr="00A20234" w:rsidRDefault="00D9048D" w:rsidP="00965A58">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0"/>
              <w:t>[1]</w:t>
            </w:r>
          </w:p>
          <w:p w:rsidR="00D9048D" w:rsidRPr="007001F1" w:rsidRDefault="00D9048D" w:rsidP="00965A58">
            <w:pPr>
              <w:rPr>
                <w:b/>
                <w:bCs/>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61"/>
              <w:t>2</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9087" w:type="dxa"/>
            <w:gridSpan w:val="7"/>
            <w:shd w:val="clear" w:color="auto" w:fill="auto"/>
            <w:noWrap/>
            <w:vAlign w:val="bottom"/>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62"/>
              <w:t>3</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bookmarkEnd w:id="57"/>
    </w:tbl>
    <w:p w:rsidR="00D9048D" w:rsidRDefault="00D9048D" w:rsidP="00D9048D"/>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trPr>
        <w:tc>
          <w:tcPr>
            <w:tcW w:w="9087" w:type="dxa"/>
            <w:gridSpan w:val="7"/>
            <w:shd w:val="clear" w:color="000000" w:fill="60497A"/>
            <w:vAlign w:val="center"/>
            <w:hideMark/>
          </w:tcPr>
          <w:p w:rsidR="00D9048D" w:rsidRPr="007001F1" w:rsidRDefault="00D9048D" w:rsidP="00965A58">
            <w:pPr>
              <w:jc w:val="center"/>
              <w:rPr>
                <w:b/>
                <w:bCs/>
                <w:color w:val="FFFFFF"/>
              </w:rPr>
            </w:pPr>
            <w:bookmarkStart w:id="58" w:name="KZ_57"/>
            <w:bookmarkStart w:id="59" w:name="_GoBack"/>
            <w:bookmarkEnd w:id="59"/>
            <w:r w:rsidRPr="007001F1">
              <w:rPr>
                <w:b/>
                <w:bCs/>
                <w:color w:val="FFFFFF"/>
              </w:rPr>
              <w:lastRenderedPageBreak/>
              <w:t>Kontrolný zoznam k finančnej kontrole obstarávania</w:t>
            </w:r>
            <w:r w:rsidRPr="007001F1">
              <w:rPr>
                <w:b/>
                <w:bCs/>
                <w:color w:val="FFFFFF"/>
              </w:rPr>
              <w:br/>
              <w:t>Výnimka podľa § 1 ods. 1</w:t>
            </w:r>
            <w:r>
              <w:rPr>
                <w:b/>
                <w:bCs/>
                <w:color w:val="FFFFFF"/>
              </w:rPr>
              <w:t>4</w:t>
            </w:r>
            <w:r w:rsidRPr="007001F1">
              <w:rPr>
                <w:b/>
                <w:bCs/>
                <w:color w:val="FFFFFF"/>
              </w:rPr>
              <w:t xml:space="preserve"> ZVO </w:t>
            </w:r>
            <w:r>
              <w:rPr>
                <w:b/>
                <w:bCs/>
                <w:color w:val="FFFFFF"/>
              </w:rPr>
              <w:t xml:space="preserve">(zákazky do 5 000 EUR bez DPH) </w:t>
            </w:r>
            <w:r w:rsidRPr="007001F1">
              <w:rPr>
                <w:b/>
                <w:bCs/>
                <w:color w:val="FFFFFF"/>
              </w:rPr>
              <w:t>- štandardná ex</w:t>
            </w:r>
            <w:r>
              <w:rPr>
                <w:b/>
                <w:bCs/>
                <w:color w:val="FFFFFF"/>
              </w:rPr>
              <w:t xml:space="preserve"> </w:t>
            </w:r>
            <w:r w:rsidRPr="007001F1">
              <w:rPr>
                <w:b/>
                <w:bCs/>
                <w:color w:val="FFFFFF"/>
              </w:rPr>
              <w:t>post kontrola</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660"/>
        </w:trPr>
        <w:tc>
          <w:tcPr>
            <w:tcW w:w="3559" w:type="dxa"/>
            <w:gridSpan w:val="2"/>
            <w:shd w:val="clear" w:color="auto" w:fill="auto"/>
            <w:vAlign w:val="center"/>
            <w:hideMark/>
          </w:tcPr>
          <w:p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Iná zákazka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D9048D" w:rsidRPr="007001F1" w:rsidRDefault="00D9048D" w:rsidP="00096E4A">
            <w:pPr>
              <w:rPr>
                <w:color w:val="000000"/>
              </w:rPr>
            </w:pPr>
            <w:r w:rsidRPr="007001F1">
              <w:rPr>
                <w:color w:val="000000"/>
                <w:sz w:val="22"/>
                <w:szCs w:val="22"/>
              </w:rPr>
              <w:t>Výnimka zo zákona podľa § 1 ods. 1</w:t>
            </w:r>
            <w:r>
              <w:rPr>
                <w:color w:val="000000"/>
                <w:sz w:val="22"/>
                <w:szCs w:val="22"/>
              </w:rPr>
              <w:t>4</w:t>
            </w:r>
            <w:r w:rsidRPr="007001F1">
              <w:rPr>
                <w:color w:val="000000"/>
                <w:sz w:val="22"/>
                <w:szCs w:val="22"/>
              </w:rPr>
              <w:t xml:space="preserve"> ZVO</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15"/>
        </w:trPr>
        <w:tc>
          <w:tcPr>
            <w:tcW w:w="582"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Poznámka</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sidRPr="007001F1">
              <w:rPr>
                <w:color w:val="000000"/>
                <w:sz w:val="22"/>
                <w:szCs w:val="22"/>
              </w:rPr>
              <w:t>1</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 xml:space="preserve">V prípade uplatnenia výnimky </w:t>
            </w:r>
            <w:r>
              <w:rPr>
                <w:color w:val="000000"/>
                <w:sz w:val="22"/>
                <w:szCs w:val="22"/>
              </w:rPr>
              <w:t>podľa § 1 ods. 14 preukázal/vyhlásil verejný obstarávateľ, že v priebehu kalendárneho roka neobstará rovnaký predmet zákazky v celkovej hodnote vyššej ako 5 000 EUR</w:t>
            </w:r>
            <w:r w:rsidR="00752989">
              <w:rPr>
                <w:color w:val="000000"/>
                <w:sz w:val="22"/>
                <w:szCs w:val="22"/>
              </w:rPr>
              <w:t xml:space="preserve"> bez DPH</w:t>
            </w:r>
            <w:r w:rsidRPr="007001F1">
              <w:rPr>
                <w:color w:val="000000"/>
                <w:sz w:val="22"/>
                <w:szCs w:val="22"/>
              </w:rPr>
              <w:t>?</w:t>
            </w:r>
            <w:r w:rsidR="00096E4A">
              <w:rPr>
                <w:color w:val="000000"/>
                <w:sz w:val="22"/>
                <w:szCs w:val="22"/>
              </w:rPr>
              <w:t xml:space="preserve"> (nap</w:t>
            </w:r>
            <w:r w:rsidR="00F93D0C">
              <w:rPr>
                <w:color w:val="000000"/>
                <w:sz w:val="22"/>
                <w:szCs w:val="22"/>
              </w:rPr>
              <w:t>r</w:t>
            </w:r>
            <w:r w:rsidR="00096E4A">
              <w:rPr>
                <w:color w:val="000000"/>
                <w:sz w:val="22"/>
                <w:szCs w:val="22"/>
              </w:rPr>
              <w:t>. čestným vyhlásením)</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sidRPr="007001F1">
              <w:rPr>
                <w:color w:val="000000"/>
                <w:sz w:val="22"/>
                <w:szCs w:val="22"/>
              </w:rPr>
              <w:t>2</w:t>
            </w:r>
          </w:p>
        </w:tc>
        <w:tc>
          <w:tcPr>
            <w:tcW w:w="4820" w:type="dxa"/>
            <w:gridSpan w:val="2"/>
            <w:shd w:val="clear" w:color="auto" w:fill="auto"/>
            <w:vAlign w:val="center"/>
            <w:hideMark/>
          </w:tcPr>
          <w:p w:rsidR="00D9048D" w:rsidRPr="007001F1" w:rsidRDefault="00D9048D" w:rsidP="00965A58">
            <w:pPr>
              <w:jc w:val="both"/>
              <w:rPr>
                <w:color w:val="000000"/>
              </w:rPr>
            </w:pPr>
            <w:r>
              <w:rPr>
                <w:color w:val="000000"/>
                <w:sz w:val="22"/>
                <w:szCs w:val="22"/>
              </w:rPr>
              <w:t>Overil</w:t>
            </w:r>
            <w:r w:rsidRPr="007001F1">
              <w:rPr>
                <w:color w:val="000000"/>
                <w:sz w:val="22"/>
                <w:szCs w:val="22"/>
              </w:rPr>
              <w:t xml:space="preserve"> zamestnanec vykonávajúci kontrolu</w:t>
            </w:r>
            <w:r>
              <w:rPr>
                <w:color w:val="000000"/>
                <w:sz w:val="22"/>
                <w:szCs w:val="22"/>
              </w:rPr>
              <w:t xml:space="preserve"> zákazky hospodárnosť v zmysle metodického pokynu CKO č. 18 – na základe vlastnej úvahy</w:t>
            </w:r>
            <w:r w:rsidRPr="007001F1">
              <w:rPr>
                <w:color w:val="000000"/>
                <w:sz w:val="22"/>
                <w:szCs w:val="22"/>
              </w:rPr>
              <w:t>?</w:t>
            </w:r>
            <w:r>
              <w:rPr>
                <w:color w:val="000000"/>
                <w:sz w:val="22"/>
                <w:szCs w:val="22"/>
              </w:rPr>
              <w:t xml:space="preserve"> (Zamestnanec vykonávajúci kontrolu do poznámky stručne uvedie, odôvodnenie na základe čoho posúdil, že v prípade zadania zákazky bola dodržaná hospodárnosť)</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708"/>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lastRenderedPageBreak/>
              <w:t>3</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Je úspešný uchádzač</w:t>
            </w:r>
            <w:r>
              <w:rPr>
                <w:color w:val="000000"/>
                <w:sz w:val="22"/>
                <w:szCs w:val="22"/>
              </w:rPr>
              <w:t xml:space="preserve"> oprávnený dodávať predmet zákazky</w:t>
            </w:r>
            <w:r w:rsidRPr="007001F1">
              <w:rPr>
                <w:color w:val="000000"/>
                <w:sz w:val="22"/>
                <w:szCs w:val="22"/>
              </w:rPr>
              <w:t>?</w:t>
            </w:r>
          </w:p>
        </w:tc>
        <w:tc>
          <w:tcPr>
            <w:tcW w:w="567" w:type="dxa"/>
            <w:shd w:val="clear" w:color="auto" w:fill="auto"/>
            <w:vAlign w:val="center"/>
          </w:tcPr>
          <w:p w:rsidR="00D9048D" w:rsidRPr="007001F1" w:rsidRDefault="00D9048D" w:rsidP="00965A58">
            <w:pPr>
              <w:jc w:val="center"/>
              <w:rPr>
                <w:color w:val="000000"/>
              </w:rPr>
            </w:pPr>
          </w:p>
        </w:tc>
        <w:tc>
          <w:tcPr>
            <w:tcW w:w="567" w:type="dxa"/>
            <w:shd w:val="clear" w:color="auto" w:fill="auto"/>
            <w:vAlign w:val="center"/>
          </w:tcPr>
          <w:p w:rsidR="00D9048D" w:rsidRPr="007001F1" w:rsidRDefault="00D9048D" w:rsidP="00965A58">
            <w:pPr>
              <w:jc w:val="center"/>
              <w:rPr>
                <w:color w:val="000000"/>
              </w:rPr>
            </w:pPr>
          </w:p>
        </w:tc>
        <w:tc>
          <w:tcPr>
            <w:tcW w:w="776" w:type="dxa"/>
            <w:shd w:val="clear" w:color="auto" w:fill="auto"/>
            <w:vAlign w:val="center"/>
          </w:tcPr>
          <w:p w:rsidR="00D9048D" w:rsidRPr="007001F1" w:rsidRDefault="00D9048D" w:rsidP="00965A58">
            <w:pPr>
              <w:jc w:val="center"/>
              <w:rPr>
                <w:color w:val="000000"/>
              </w:rPr>
            </w:pPr>
          </w:p>
        </w:tc>
        <w:tc>
          <w:tcPr>
            <w:tcW w:w="1775" w:type="dxa"/>
            <w:shd w:val="clear" w:color="auto" w:fill="auto"/>
            <w:vAlign w:val="center"/>
          </w:tcPr>
          <w:p w:rsidR="00D9048D" w:rsidRPr="007001F1" w:rsidRDefault="00D9048D" w:rsidP="00965A58">
            <w:pPr>
              <w:jc w:val="center"/>
              <w:rPr>
                <w:color w:val="000000"/>
              </w:rPr>
            </w:pP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t>4</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Je  obsah uzavretej zmluvy</w:t>
            </w:r>
            <w:r w:rsidR="00427FB7">
              <w:rPr>
                <w:color w:val="000000"/>
                <w:sz w:val="22"/>
                <w:szCs w:val="22"/>
              </w:rPr>
              <w:t>, ktorou môže byť aj objednávka alebo účtovný doklad</w:t>
            </w:r>
            <w:r w:rsidRPr="007001F1">
              <w:rPr>
                <w:color w:val="000000"/>
                <w:sz w:val="22"/>
                <w:szCs w:val="22"/>
              </w:rPr>
              <w:t xml:space="preserve">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t>5</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Bola výsledná zmluva</w:t>
            </w:r>
            <w:r>
              <w:rPr>
                <w:color w:val="000000"/>
                <w:sz w:val="22"/>
                <w:szCs w:val="22"/>
              </w:rPr>
              <w:t xml:space="preserve"> (objednávka</w:t>
            </w:r>
            <w:r w:rsidR="00427FB7">
              <w:rPr>
                <w:color w:val="000000"/>
                <w:sz w:val="22"/>
                <w:szCs w:val="22"/>
              </w:rPr>
              <w:t xml:space="preserve"> alebo účtovný doklad</w:t>
            </w:r>
            <w:r>
              <w:rPr>
                <w:color w:val="000000"/>
                <w:sz w:val="22"/>
                <w:szCs w:val="22"/>
              </w:rPr>
              <w:t>)</w:t>
            </w:r>
            <w:r w:rsidRPr="007001F1">
              <w:rPr>
                <w:color w:val="000000"/>
                <w:sz w:val="22"/>
                <w:szCs w:val="22"/>
              </w:rPr>
              <w:t xml:space="preserve"> zverejnená v súlade so zákonom o slobodnom prístupe k informáciám?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t>6</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A736CF" w:rsidRPr="007001F1" w:rsidTr="00965A58">
        <w:trPr>
          <w:trHeight w:val="20"/>
        </w:trPr>
        <w:tc>
          <w:tcPr>
            <w:tcW w:w="582" w:type="dxa"/>
            <w:shd w:val="clear" w:color="auto" w:fill="auto"/>
            <w:noWrap/>
            <w:vAlign w:val="center"/>
          </w:tcPr>
          <w:p w:rsidR="00A736CF" w:rsidRDefault="00A736CF" w:rsidP="00965A58">
            <w:pPr>
              <w:jc w:val="center"/>
              <w:rPr>
                <w:color w:val="000000"/>
                <w:sz w:val="22"/>
                <w:szCs w:val="22"/>
              </w:rPr>
            </w:pPr>
            <w:r>
              <w:rPr>
                <w:color w:val="000000"/>
                <w:sz w:val="22"/>
                <w:szCs w:val="22"/>
              </w:rPr>
              <w:t>7</w:t>
            </w:r>
          </w:p>
        </w:tc>
        <w:tc>
          <w:tcPr>
            <w:tcW w:w="4820" w:type="dxa"/>
            <w:gridSpan w:val="2"/>
            <w:shd w:val="clear" w:color="auto" w:fill="auto"/>
            <w:vAlign w:val="center"/>
          </w:tcPr>
          <w:p w:rsidR="00A736CF" w:rsidRPr="007001F1" w:rsidRDefault="00A736CF" w:rsidP="00A736CF">
            <w:pPr>
              <w:jc w:val="both"/>
              <w:rPr>
                <w:color w:val="000000"/>
                <w:sz w:val="22"/>
                <w:szCs w:val="22"/>
              </w:rPr>
            </w:pPr>
            <w:r>
              <w:rPr>
                <w:color w:val="000000"/>
                <w:sz w:val="22"/>
                <w:szCs w:val="22"/>
              </w:rPr>
              <w:t xml:space="preserve">Dodržal verejný obstarávateľ povinnosť v zmysle § 10 ods. 10 a zverejnil do 30 dní </w:t>
            </w:r>
            <w:r w:rsidRPr="0086685D">
              <w:rPr>
                <w:color w:val="000000"/>
                <w:sz w:val="22"/>
                <w:szCs w:val="22"/>
              </w:rPr>
              <w:t>po skončení kalendárneho štvrťroka</w:t>
            </w:r>
            <w:r>
              <w:rPr>
                <w:color w:val="000000"/>
                <w:sz w:val="22"/>
                <w:szCs w:val="22"/>
              </w:rPr>
              <w:t xml:space="preserve"> </w:t>
            </w:r>
            <w:r w:rsidRPr="000D0133">
              <w:rPr>
                <w:color w:val="000000"/>
                <w:sz w:val="22"/>
                <w:szCs w:val="22"/>
              </w:rPr>
              <w:t>vo svojom profile súhrnnú správu o zmluvách so zmluvnými cenami vyššími ako 1 000 eur, ktoré uzavreli za obdobie kalendárneho štvrťroka a na ktoré sa podľa </w:t>
            </w:r>
            <w:r>
              <w:rPr>
                <w:color w:val="000000"/>
                <w:sz w:val="22"/>
                <w:szCs w:val="22"/>
              </w:rPr>
              <w:t>§ 1 ods. 14</w:t>
            </w:r>
            <w:r w:rsidRPr="000D0133">
              <w:rPr>
                <w:color w:val="000000"/>
                <w:sz w:val="22"/>
                <w:szCs w:val="22"/>
              </w:rPr>
              <w:t> nevzťahuje tento zákon</w:t>
            </w:r>
            <w:r>
              <w:rPr>
                <w:color w:val="000000"/>
                <w:sz w:val="22"/>
                <w:szCs w:val="22"/>
              </w:rPr>
              <w:t xml:space="preserve">? (V prípade, ak je to relevantné a zákazka je kontrolovaná po uplynutí 30 dní </w:t>
            </w:r>
            <w:r w:rsidRPr="00FB3D1F">
              <w:rPr>
                <w:color w:val="000000"/>
                <w:sz w:val="22"/>
                <w:szCs w:val="22"/>
              </w:rPr>
              <w:t>po skončení kalendárneho štvrťroka</w:t>
            </w:r>
            <w:r>
              <w:rPr>
                <w:color w:val="000000"/>
                <w:sz w:val="22"/>
                <w:szCs w:val="22"/>
              </w:rPr>
              <w:t xml:space="preserve"> ako bola zmluva k predmetnej zákazke uzavretá).</w:t>
            </w:r>
          </w:p>
        </w:tc>
        <w:tc>
          <w:tcPr>
            <w:tcW w:w="567" w:type="dxa"/>
            <w:shd w:val="clear" w:color="auto" w:fill="auto"/>
            <w:vAlign w:val="center"/>
          </w:tcPr>
          <w:p w:rsidR="00A736CF" w:rsidRPr="007001F1" w:rsidRDefault="00A736CF" w:rsidP="00965A58">
            <w:pPr>
              <w:jc w:val="center"/>
              <w:rPr>
                <w:color w:val="000000"/>
                <w:sz w:val="22"/>
                <w:szCs w:val="22"/>
              </w:rPr>
            </w:pPr>
          </w:p>
        </w:tc>
        <w:tc>
          <w:tcPr>
            <w:tcW w:w="567" w:type="dxa"/>
            <w:shd w:val="clear" w:color="auto" w:fill="auto"/>
            <w:vAlign w:val="center"/>
          </w:tcPr>
          <w:p w:rsidR="00A736CF" w:rsidRPr="007001F1" w:rsidRDefault="00A736CF" w:rsidP="00965A58">
            <w:pPr>
              <w:jc w:val="center"/>
              <w:rPr>
                <w:color w:val="000000"/>
                <w:sz w:val="22"/>
                <w:szCs w:val="22"/>
              </w:rPr>
            </w:pPr>
          </w:p>
        </w:tc>
        <w:tc>
          <w:tcPr>
            <w:tcW w:w="776" w:type="dxa"/>
            <w:shd w:val="clear" w:color="auto" w:fill="auto"/>
            <w:vAlign w:val="center"/>
          </w:tcPr>
          <w:p w:rsidR="00A736CF" w:rsidRPr="007001F1" w:rsidRDefault="00A736CF" w:rsidP="00965A58">
            <w:pPr>
              <w:jc w:val="center"/>
              <w:rPr>
                <w:color w:val="000000"/>
                <w:sz w:val="22"/>
                <w:szCs w:val="22"/>
              </w:rPr>
            </w:pPr>
          </w:p>
        </w:tc>
        <w:tc>
          <w:tcPr>
            <w:tcW w:w="1775" w:type="dxa"/>
            <w:shd w:val="clear" w:color="auto" w:fill="auto"/>
            <w:vAlign w:val="center"/>
          </w:tcPr>
          <w:p w:rsidR="00A736CF" w:rsidRPr="007001F1" w:rsidRDefault="00A736CF" w:rsidP="00965A58">
            <w:pPr>
              <w:jc w:val="center"/>
              <w:rPr>
                <w:color w:val="000000"/>
                <w:sz w:val="22"/>
                <w:szCs w:val="22"/>
              </w:rPr>
            </w:pPr>
          </w:p>
        </w:tc>
      </w:tr>
      <w:tr w:rsidR="00D9048D" w:rsidRPr="007001F1" w:rsidTr="00965A58">
        <w:trPr>
          <w:trHeight w:val="300"/>
        </w:trPr>
        <w:tc>
          <w:tcPr>
            <w:tcW w:w="9087" w:type="dxa"/>
            <w:gridSpan w:val="7"/>
            <w:shd w:val="clear" w:color="auto" w:fill="auto"/>
            <w:noWrap/>
            <w:vAlign w:val="center"/>
          </w:tcPr>
          <w:p w:rsidR="00D9048D" w:rsidRPr="007001F1" w:rsidRDefault="00D9048D" w:rsidP="00965A58">
            <w:pPr>
              <w:jc w:val="both"/>
              <w:rPr>
                <w:b/>
                <w:sz w:val="20"/>
                <w:szCs w:val="20"/>
              </w:rPr>
            </w:pPr>
            <w:r w:rsidRPr="007001F1">
              <w:rPr>
                <w:b/>
                <w:sz w:val="20"/>
                <w:szCs w:val="20"/>
              </w:rPr>
              <w:t>VYJADRENIE</w:t>
            </w:r>
          </w:p>
          <w:p w:rsidR="00D9048D" w:rsidRPr="007001F1" w:rsidRDefault="00D9048D" w:rsidP="00965A58">
            <w:pPr>
              <w:jc w:val="both"/>
              <w:rPr>
                <w:sz w:val="20"/>
                <w:szCs w:val="20"/>
              </w:rPr>
            </w:pPr>
          </w:p>
          <w:p w:rsidR="00D9048D" w:rsidRPr="00A20234" w:rsidRDefault="00D9048D" w:rsidP="00965A58">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3"/>
              <w:t>[1]</w:t>
            </w:r>
          </w:p>
          <w:p w:rsidR="00D9048D" w:rsidRPr="007001F1" w:rsidRDefault="00D9048D" w:rsidP="00965A58">
            <w:pPr>
              <w:rPr>
                <w:b/>
                <w:bCs/>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64"/>
              <w:t>2</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9087" w:type="dxa"/>
            <w:gridSpan w:val="7"/>
            <w:shd w:val="clear" w:color="auto" w:fill="auto"/>
            <w:noWrap/>
            <w:vAlign w:val="bottom"/>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65"/>
              <w:t>3</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bookmarkEnd w:id="58"/>
    </w:tbl>
    <w:p w:rsidR="00D9048D" w:rsidRPr="007001F1" w:rsidRDefault="00D9048D" w:rsidP="004E28D7"/>
    <w:sectPr w:rsidR="00D9048D" w:rsidRPr="007001F1" w:rsidSect="00736F22">
      <w:headerReference w:type="default" r:id="rId20"/>
      <w:footerReference w:type="default" r:id="rId21"/>
      <w:headerReference w:type="first" r:id="rId22"/>
      <w:footerReference w:type="first" r:id="rId23"/>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EC1" w:rsidRDefault="00622EC1" w:rsidP="00617EE4">
      <w:r>
        <w:separator/>
      </w:r>
    </w:p>
  </w:endnote>
  <w:endnote w:type="continuationSeparator" w:id="0">
    <w:p w:rsidR="00622EC1" w:rsidRDefault="00622EC1"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68" w:rsidRPr="00274846" w:rsidRDefault="004B5668"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CCCDED6"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rsidR="004B5668" w:rsidRPr="00274846" w:rsidRDefault="004B5668"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370A15">
      <w:rPr>
        <w:noProof/>
      </w:rPr>
      <w:t>215</w:t>
    </w:r>
    <w:r>
      <w:rPr>
        <w:noProof/>
      </w:rPr>
      <w:fldChar w:fldCharType="end"/>
    </w:r>
  </w:p>
  <w:p w:rsidR="004B5668" w:rsidRPr="00274846" w:rsidRDefault="004B5668" w:rsidP="00D2171A">
    <w:pPr>
      <w:tabs>
        <w:tab w:val="center" w:pos="4536"/>
        <w:tab w:val="right" w:pos="90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68" w:rsidRPr="00274846" w:rsidRDefault="004B5668"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F01E783"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rsidR="004B5668" w:rsidRPr="00274846" w:rsidRDefault="004B5668"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370A15">
      <w:rPr>
        <w:noProof/>
      </w:rPr>
      <w:t>1</w:t>
    </w:r>
    <w:r>
      <w:rPr>
        <w:noProof/>
      </w:rPr>
      <w:fldChar w:fldCharType="end"/>
    </w:r>
  </w:p>
  <w:p w:rsidR="004B5668" w:rsidRPr="00274846" w:rsidRDefault="004B5668" w:rsidP="00274846">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EC1" w:rsidRDefault="00622EC1" w:rsidP="00617EE4">
      <w:r>
        <w:separator/>
      </w:r>
    </w:p>
  </w:footnote>
  <w:footnote w:type="continuationSeparator" w:id="0">
    <w:p w:rsidR="00622EC1" w:rsidRDefault="00622EC1" w:rsidP="00617EE4">
      <w:r>
        <w:continuationSeparator/>
      </w:r>
    </w:p>
  </w:footnote>
  <w:footnote w:id="1">
    <w:p w:rsidR="004B5668" w:rsidRDefault="004B5668"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2">
    <w:p w:rsidR="004B5668" w:rsidRDefault="004B5668"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rsidR="004B5668" w:rsidRDefault="004B5668"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
    <w:p w:rsidR="004B5668" w:rsidRDefault="004B5668"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5">
    <w:p w:rsidR="004B5668" w:rsidRDefault="004B5668"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4B5668" w:rsidRDefault="004B5668"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4B5668" w:rsidRDefault="004B5668"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8">
    <w:p w:rsidR="004B5668" w:rsidRDefault="004B5668"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
    <w:p w:rsidR="004B5668" w:rsidRDefault="004B5668"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
    <w:p w:rsidR="004B5668" w:rsidRDefault="004B5668" w:rsidP="00C16B4B">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1">
    <w:p w:rsidR="004B5668" w:rsidRDefault="004B566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4B5668" w:rsidRDefault="004B566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4B5668" w:rsidRDefault="004B5668" w:rsidP="00C16B4B">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4">
    <w:p w:rsidR="004B5668" w:rsidRDefault="004B5668"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rsidR="004B5668" w:rsidRDefault="004B5668"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
    <w:p w:rsidR="004B5668" w:rsidRDefault="004B5668"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7">
    <w:p w:rsidR="004B5668" w:rsidRDefault="004B5668"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4B5668" w:rsidRDefault="004B5668"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4B5668" w:rsidRDefault="004B5668" w:rsidP="00C16B4B">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20">
    <w:p w:rsidR="004B5668" w:rsidRDefault="004B5668"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1">
    <w:p w:rsidR="004B5668" w:rsidRDefault="004B5668"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2">
    <w:p w:rsidR="004B5668" w:rsidRDefault="004B5668"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23">
    <w:p w:rsidR="004B5668" w:rsidRDefault="004B5668" w:rsidP="006302B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4B5668" w:rsidRDefault="004B5668" w:rsidP="006302B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4B5668" w:rsidRDefault="004B5668"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26">
    <w:p w:rsidR="004B5668" w:rsidRDefault="004B5668" w:rsidP="00F92AC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7">
    <w:p w:rsidR="004B5668" w:rsidRDefault="004B5668" w:rsidP="00F92AC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8">
    <w:p w:rsidR="004B5668" w:rsidRDefault="004B5668"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29">
    <w:p w:rsidR="004B5668" w:rsidRDefault="004B5668" w:rsidP="005365A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4B5668" w:rsidRDefault="004B5668" w:rsidP="005365A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4B5668" w:rsidRDefault="004B5668"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32">
    <w:p w:rsidR="004B5668" w:rsidRDefault="004B5668" w:rsidP="008F29B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4B5668" w:rsidDel="00A90B4D" w:rsidRDefault="004B5668" w:rsidP="008F29BE">
      <w:pPr>
        <w:pStyle w:val="Textpoznmkypodiarou"/>
        <w:rPr>
          <w:del w:id="11" w:author="Autor"/>
        </w:rPr>
      </w:pPr>
    </w:p>
  </w:footnote>
  <w:footnote w:id="33">
    <w:p w:rsidR="004B5668" w:rsidRDefault="004B5668" w:rsidP="008F29B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4">
    <w:p w:rsidR="004B5668" w:rsidRDefault="004B5668"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35">
    <w:p w:rsidR="004B5668" w:rsidRDefault="004B5668"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4B5668" w:rsidRDefault="004B5668"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38">
    <w:p w:rsidR="004B5668" w:rsidRDefault="004B5668"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9">
    <w:p w:rsidR="004B5668" w:rsidRDefault="004B5668"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0">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41">
    <w:p w:rsidR="004B5668" w:rsidRDefault="004B5668"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4B5668" w:rsidRDefault="004B5668"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4B5668" w:rsidRDefault="004B5668"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44">
    <w:p w:rsidR="004B5668" w:rsidRDefault="004B5668"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5">
    <w:p w:rsidR="004B5668" w:rsidRDefault="004B5668"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6">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47">
    <w:p w:rsidR="004B5668" w:rsidRDefault="004B5668"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4B5668" w:rsidRDefault="004B5668"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50">
    <w:p w:rsidR="004B5668" w:rsidRDefault="004B5668"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1">
    <w:p w:rsidR="004B5668" w:rsidRDefault="004B5668"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2">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53">
    <w:p w:rsidR="004B5668" w:rsidRDefault="004B5668"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4B5668" w:rsidRDefault="004B5668"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rsidR="004B5668" w:rsidDel="00A90B4D" w:rsidRDefault="004B5668" w:rsidP="00AC5799">
      <w:pPr>
        <w:pStyle w:val="Textpoznmkypodiarou"/>
        <w:rPr>
          <w:del w:id="19" w:author="Autor"/>
        </w:rPr>
      </w:pPr>
    </w:p>
  </w:footnote>
  <w:footnote w:id="55">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56">
    <w:p w:rsidR="004B5668" w:rsidRDefault="004B5668"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7">
    <w:p w:rsidR="004B5668" w:rsidRDefault="004B5668"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8">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59">
    <w:p w:rsidR="004B5668" w:rsidRDefault="004B5668"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4B5668" w:rsidRDefault="004B5668"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62">
    <w:p w:rsidR="004B5668" w:rsidRDefault="004B5668"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3">
    <w:p w:rsidR="004B5668" w:rsidRDefault="004B5668"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4">
    <w:p w:rsidR="004B5668" w:rsidRDefault="004B5668"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65">
    <w:p w:rsidR="004B5668" w:rsidRDefault="004B5668"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4B5668" w:rsidRDefault="004B5668"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68">
    <w:p w:rsidR="004B5668" w:rsidRDefault="004B5668"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9">
    <w:p w:rsidR="004B5668" w:rsidDel="00A90B4D" w:rsidRDefault="004B5668" w:rsidP="00C1211A">
      <w:pPr>
        <w:pStyle w:val="Textpoznmkypodiarou"/>
        <w:rPr>
          <w:del w:id="25" w:author="Autor"/>
        </w:rPr>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0">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71">
    <w:p w:rsidR="004B5668" w:rsidRDefault="004B5668"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4B5668" w:rsidRDefault="004B5668"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74">
    <w:p w:rsidR="004B5668" w:rsidRDefault="004B5668"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5">
    <w:p w:rsidR="004B5668" w:rsidRDefault="004B5668"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6">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77">
    <w:p w:rsidR="004B5668" w:rsidRDefault="004B5668"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4B5668" w:rsidRDefault="004B5668"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80">
    <w:p w:rsidR="004B5668" w:rsidRDefault="004B5668"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1">
    <w:p w:rsidR="004B5668" w:rsidRDefault="004B5668"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2">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83">
    <w:p w:rsidR="004B5668" w:rsidRDefault="004B5668"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4B5668" w:rsidRDefault="004B5668"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86">
    <w:p w:rsidR="004B5668" w:rsidRDefault="004B5668"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7">
    <w:p w:rsidR="004B5668" w:rsidRDefault="004B5668"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8">
    <w:p w:rsidR="004B5668" w:rsidRDefault="004B5668"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89">
    <w:p w:rsidR="004B5668" w:rsidRDefault="004B5668"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4B5668" w:rsidRDefault="004B5668"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92">
    <w:p w:rsidR="004B5668" w:rsidRDefault="004B5668"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3">
    <w:p w:rsidR="004B5668" w:rsidRDefault="004B5668"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4">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95">
    <w:p w:rsidR="004B5668" w:rsidRDefault="004B5668" w:rsidP="00675CE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rsidR="004B5668" w:rsidRDefault="004B5668" w:rsidP="00675CE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7">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98">
    <w:p w:rsidR="004B5668" w:rsidRDefault="004B5668" w:rsidP="00B0251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9">
    <w:p w:rsidR="004B5668" w:rsidRDefault="004B5668" w:rsidP="00B0251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0">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01">
    <w:p w:rsidR="004B5668" w:rsidRDefault="004B5668"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rsidR="004B5668" w:rsidRDefault="004B5668"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3">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04">
    <w:p w:rsidR="004B5668" w:rsidRDefault="004B5668"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5">
    <w:p w:rsidR="004B5668" w:rsidRDefault="004B5668"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6">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07">
    <w:p w:rsidR="004B5668" w:rsidRDefault="004B5668"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8">
    <w:p w:rsidR="004B5668" w:rsidRDefault="004B5668"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9">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10">
    <w:p w:rsidR="004B5668" w:rsidRDefault="004B5668"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1">
    <w:p w:rsidR="004B5668" w:rsidRDefault="004B5668"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2">
    <w:p w:rsidR="004B5668" w:rsidRDefault="004B5668"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13">
    <w:p w:rsidR="004B5668" w:rsidRDefault="004B5668"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4">
    <w:p w:rsidR="004B5668" w:rsidRDefault="004B5668"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5">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116">
    <w:p w:rsidR="004B5668" w:rsidRDefault="004B5668"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7">
    <w:p w:rsidR="004B5668" w:rsidRDefault="004B5668"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8">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19">
    <w:p w:rsidR="004B5668" w:rsidRDefault="004B5668"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0">
    <w:p w:rsidR="004B5668" w:rsidRDefault="004B5668"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1">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122">
    <w:p w:rsidR="004B5668" w:rsidRDefault="004B5668"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3">
    <w:p w:rsidR="004B5668" w:rsidRDefault="004B5668"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4">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125">
    <w:p w:rsidR="004B5668" w:rsidRDefault="004B5668"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6">
    <w:p w:rsidR="004B5668" w:rsidRDefault="004B5668"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7">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28">
    <w:p w:rsidR="004B5668" w:rsidRDefault="004B5668"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9">
    <w:p w:rsidR="004B5668" w:rsidRDefault="004B5668"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0">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31">
    <w:p w:rsidR="004B5668" w:rsidRDefault="004B5668"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2">
    <w:p w:rsidR="004B5668" w:rsidRDefault="004B5668"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3">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34">
    <w:p w:rsidR="004B5668" w:rsidRDefault="004B5668"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5">
    <w:p w:rsidR="004B5668" w:rsidRDefault="004B5668"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6">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37">
    <w:p w:rsidR="004B5668" w:rsidRDefault="004B5668" w:rsidP="0023162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8">
    <w:p w:rsidR="004B5668" w:rsidRDefault="004B5668" w:rsidP="0023162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9">
    <w:p w:rsidR="004B5668" w:rsidRDefault="004B5668"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40">
    <w:p w:rsidR="004B5668" w:rsidRPr="003D7CC4" w:rsidRDefault="004B5668"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141">
    <w:p w:rsidR="004B5668" w:rsidRDefault="004B5668"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142">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6605DD">
      <w:pPr>
        <w:pStyle w:val="Textpoznmkypodiarou"/>
      </w:pPr>
    </w:p>
  </w:footnote>
  <w:footnote w:id="143">
    <w:p w:rsidR="004B5668" w:rsidRDefault="004B5668"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144">
    <w:p w:rsidR="004B5668" w:rsidRPr="00C50326" w:rsidRDefault="004B5668"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145">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6605DD">
      <w:pPr>
        <w:pStyle w:val="Textpoznmkypodiarou"/>
      </w:pPr>
    </w:p>
  </w:footnote>
  <w:footnote w:id="146">
    <w:p w:rsidR="004B5668" w:rsidRPr="00C50326" w:rsidRDefault="004B5668"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147">
    <w:p w:rsidR="004B5668" w:rsidRPr="00031723" w:rsidRDefault="004B5668" w:rsidP="000B25C7">
      <w:pPr>
        <w:pStyle w:val="Textpoznmkypodiarou"/>
      </w:pPr>
      <w:r>
        <w:rPr>
          <w:rStyle w:val="Odkaznapoznmkupodiarou"/>
        </w:rPr>
        <w:t>3</w:t>
      </w:r>
      <w:r w:rsidRPr="00031723">
        <w:t xml:space="preserve"> RO uvedie meno, priezvisko a pozíciu štatutárneho orgánu alebo ním určeného vedúceho zamestnanca.</w:t>
      </w:r>
    </w:p>
    <w:p w:rsidR="004B5668" w:rsidRPr="00031723" w:rsidDel="00323C2E" w:rsidRDefault="004B5668" w:rsidP="000B25C7">
      <w:pPr>
        <w:pStyle w:val="Textpoznmkypodiarou"/>
        <w:rPr>
          <w:del w:id="52" w:author="Autor"/>
        </w:rPr>
      </w:pPr>
    </w:p>
  </w:footnote>
  <w:footnote w:id="148">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r w:rsidRPr="00667D83">
        <w:t xml:space="preserve"> </w:t>
      </w:r>
      <w:r>
        <w:t xml:space="preserve">(v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2B7DB8">
      <w:pPr>
        <w:pStyle w:val="Textpoznmkypodiarou"/>
      </w:pPr>
    </w:p>
  </w:footnote>
  <w:footnote w:id="149">
    <w:p w:rsidR="004B5668" w:rsidRDefault="004B5668"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0">
    <w:p w:rsidR="004B5668" w:rsidRDefault="004B5668"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1">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2B7DB8">
      <w:pPr>
        <w:pStyle w:val="Textpoznmkypodiarou"/>
      </w:pPr>
    </w:p>
  </w:footnote>
  <w:footnote w:id="152">
    <w:p w:rsidR="004B5668" w:rsidRDefault="004B5668"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3">
    <w:p w:rsidR="004B5668" w:rsidRDefault="004B5668"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4">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1C2935">
      <w:pPr>
        <w:pStyle w:val="Textpoznmkypodiarou"/>
      </w:pPr>
    </w:p>
  </w:footnote>
  <w:footnote w:id="155">
    <w:p w:rsidR="004B5668" w:rsidRDefault="004B5668"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6">
    <w:p w:rsidR="004B5668" w:rsidRDefault="004B5668"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7">
    <w:p w:rsidR="004B5668" w:rsidRDefault="004B5668"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2B7DB8">
      <w:pPr>
        <w:pStyle w:val="Textpoznmkypodiarou"/>
      </w:pPr>
    </w:p>
  </w:footnote>
  <w:footnote w:id="158">
    <w:p w:rsidR="004B5668" w:rsidRDefault="004B5668"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9">
    <w:p w:rsidR="004B5668" w:rsidRDefault="004B5668"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0">
    <w:p w:rsidR="004B5668" w:rsidRDefault="004B5668" w:rsidP="00D9048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 xml:space="preserve">.. </w:t>
      </w:r>
    </w:p>
    <w:p w:rsidR="004B5668" w:rsidRDefault="004B5668" w:rsidP="00D9048D">
      <w:pPr>
        <w:pStyle w:val="Textpoznmkypodiarou"/>
      </w:pPr>
    </w:p>
  </w:footnote>
  <w:footnote w:id="161">
    <w:p w:rsidR="004B5668" w:rsidRDefault="004B5668"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2">
    <w:p w:rsidR="004B5668" w:rsidRDefault="004B5668"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3">
    <w:p w:rsidR="004B5668" w:rsidRDefault="004B5668" w:rsidP="00D9048D">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t>
      </w:r>
      <w:r w:rsidRPr="004D5BE1">
        <w:rPr>
          <w:u w:val="single"/>
        </w:rPr>
        <w:t>pri každej osobe osobitne</w:t>
      </w:r>
      <w:r>
        <w:t>.</w:t>
      </w:r>
    </w:p>
    <w:p w:rsidR="004B5668" w:rsidRDefault="004B5668" w:rsidP="00D9048D">
      <w:pPr>
        <w:pStyle w:val="Textpoznmkypodiarou"/>
      </w:pPr>
    </w:p>
  </w:footnote>
  <w:footnote w:id="164">
    <w:p w:rsidR="004B5668" w:rsidRDefault="004B5668"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5">
    <w:p w:rsidR="004B5668" w:rsidRDefault="004B5668"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68" w:rsidRPr="00D2171A" w:rsidRDefault="004B5668"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2791BDAF" wp14:editId="1D26B719">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85AF943"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19-10-31T00:00:00Z">
        <w:dateFormat w:val="dd.MM.yyyy"/>
        <w:lid w:val="sk-SK"/>
        <w:storeMappedDataAs w:val="dateTime"/>
        <w:calendar w:val="gregorian"/>
      </w:date>
    </w:sdtPr>
    <w:sdtContent>
      <w:p w:rsidR="004B5668" w:rsidRPr="00D2171A" w:rsidRDefault="00287CDC" w:rsidP="00D2171A">
        <w:pPr>
          <w:tabs>
            <w:tab w:val="center" w:pos="4536"/>
            <w:tab w:val="right" w:pos="9072"/>
          </w:tabs>
          <w:jc w:val="right"/>
        </w:pPr>
        <w:r>
          <w:rPr>
            <w:szCs w:val="20"/>
          </w:rPr>
          <w:t>31.10.2019</w:t>
        </w:r>
      </w:p>
    </w:sdtContent>
  </w:sdt>
  <w:p w:rsidR="004B5668" w:rsidRPr="00D2171A" w:rsidRDefault="004B5668" w:rsidP="00D2171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68" w:rsidRPr="00942F1E" w:rsidRDefault="004B5668"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rsidR="004B5668" w:rsidRDefault="004B566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4A66A55"/>
    <w:multiLevelType w:val="hybridMultilevel"/>
    <w:tmpl w:val="FFFADFDA"/>
    <w:lvl w:ilvl="0" w:tplc="661A70FE">
      <w:start w:val="1"/>
      <w:numFmt w:val="decimal"/>
      <w:lvlText w:val="%1."/>
      <w:lvlJc w:val="left"/>
      <w:pPr>
        <w:ind w:left="502"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1">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781E74F3"/>
    <w:multiLevelType w:val="hybridMultilevel"/>
    <w:tmpl w:val="C6D0A264"/>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7"/>
  </w:num>
  <w:num w:numId="3">
    <w:abstractNumId w:val="25"/>
  </w:num>
  <w:num w:numId="4">
    <w:abstractNumId w:val="5"/>
  </w:num>
  <w:num w:numId="5">
    <w:abstractNumId w:val="21"/>
  </w:num>
  <w:num w:numId="6">
    <w:abstractNumId w:val="30"/>
  </w:num>
  <w:num w:numId="7">
    <w:abstractNumId w:val="1"/>
  </w:num>
  <w:num w:numId="8">
    <w:abstractNumId w:val="0"/>
  </w:num>
  <w:num w:numId="9">
    <w:abstractNumId w:val="15"/>
  </w:num>
  <w:num w:numId="10">
    <w:abstractNumId w:val="2"/>
  </w:num>
  <w:num w:numId="11">
    <w:abstractNumId w:val="26"/>
  </w:num>
  <w:num w:numId="12">
    <w:abstractNumId w:val="6"/>
  </w:num>
  <w:num w:numId="13">
    <w:abstractNumId w:val="12"/>
  </w:num>
  <w:num w:numId="14">
    <w:abstractNumId w:val="24"/>
  </w:num>
  <w:num w:numId="15">
    <w:abstractNumId w:val="27"/>
  </w:num>
  <w:num w:numId="16">
    <w:abstractNumId w:val="35"/>
  </w:num>
  <w:num w:numId="17">
    <w:abstractNumId w:val="28"/>
  </w:num>
  <w:num w:numId="18">
    <w:abstractNumId w:val="32"/>
  </w:num>
  <w:num w:numId="19">
    <w:abstractNumId w:val="31"/>
  </w:num>
  <w:num w:numId="20">
    <w:abstractNumId w:val="10"/>
  </w:num>
  <w:num w:numId="21">
    <w:abstractNumId w:val="19"/>
  </w:num>
  <w:num w:numId="22">
    <w:abstractNumId w:val="11"/>
  </w:num>
  <w:num w:numId="23">
    <w:abstractNumId w:val="23"/>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 w:numId="28">
    <w:abstractNumId w:val="4"/>
  </w:num>
  <w:num w:numId="29">
    <w:abstractNumId w:val="18"/>
  </w:num>
  <w:num w:numId="30">
    <w:abstractNumId w:val="34"/>
  </w:num>
  <w:num w:numId="31">
    <w:abstractNumId w:val="13"/>
  </w:num>
  <w:num w:numId="32">
    <w:abstractNumId w:val="7"/>
  </w:num>
  <w:num w:numId="33">
    <w:abstractNumId w:val="39"/>
  </w:num>
  <w:num w:numId="34">
    <w:abstractNumId w:val="9"/>
  </w:num>
  <w:num w:numId="35">
    <w:abstractNumId w:val="37"/>
  </w:num>
  <w:num w:numId="36">
    <w:abstractNumId w:val="38"/>
  </w:num>
  <w:num w:numId="37">
    <w:abstractNumId w:val="16"/>
  </w:num>
  <w:num w:numId="38">
    <w:abstractNumId w:val="33"/>
  </w:num>
  <w:num w:numId="39">
    <w:abstractNumId w:val="2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E4"/>
    <w:rsid w:val="00005525"/>
    <w:rsid w:val="000103DC"/>
    <w:rsid w:val="00013B3B"/>
    <w:rsid w:val="000143E6"/>
    <w:rsid w:val="0001630F"/>
    <w:rsid w:val="00021036"/>
    <w:rsid w:val="00021C3C"/>
    <w:rsid w:val="00024C3F"/>
    <w:rsid w:val="00026BBB"/>
    <w:rsid w:val="00027816"/>
    <w:rsid w:val="00031723"/>
    <w:rsid w:val="00033E46"/>
    <w:rsid w:val="0004341D"/>
    <w:rsid w:val="00043805"/>
    <w:rsid w:val="0004688E"/>
    <w:rsid w:val="0004690F"/>
    <w:rsid w:val="0005214C"/>
    <w:rsid w:val="000533A1"/>
    <w:rsid w:val="000539CE"/>
    <w:rsid w:val="00062A2C"/>
    <w:rsid w:val="000664D9"/>
    <w:rsid w:val="00066839"/>
    <w:rsid w:val="000668E2"/>
    <w:rsid w:val="00066D05"/>
    <w:rsid w:val="000723FD"/>
    <w:rsid w:val="00073AC2"/>
    <w:rsid w:val="00081053"/>
    <w:rsid w:val="00081CF8"/>
    <w:rsid w:val="000821CC"/>
    <w:rsid w:val="00084F0D"/>
    <w:rsid w:val="000869CC"/>
    <w:rsid w:val="00087544"/>
    <w:rsid w:val="00087F73"/>
    <w:rsid w:val="00090933"/>
    <w:rsid w:val="00090C17"/>
    <w:rsid w:val="0009371F"/>
    <w:rsid w:val="00096E4A"/>
    <w:rsid w:val="0009706C"/>
    <w:rsid w:val="000A0E21"/>
    <w:rsid w:val="000A3667"/>
    <w:rsid w:val="000A41DE"/>
    <w:rsid w:val="000B25C7"/>
    <w:rsid w:val="000B41EE"/>
    <w:rsid w:val="000B6ACC"/>
    <w:rsid w:val="000B7C78"/>
    <w:rsid w:val="000C04FA"/>
    <w:rsid w:val="000C1052"/>
    <w:rsid w:val="000C5065"/>
    <w:rsid w:val="000C64AD"/>
    <w:rsid w:val="000D0133"/>
    <w:rsid w:val="000D0205"/>
    <w:rsid w:val="000D39E4"/>
    <w:rsid w:val="000D4BC4"/>
    <w:rsid w:val="000D5E1B"/>
    <w:rsid w:val="000D77DC"/>
    <w:rsid w:val="000E07BE"/>
    <w:rsid w:val="000E0C12"/>
    <w:rsid w:val="000E236A"/>
    <w:rsid w:val="000E26FB"/>
    <w:rsid w:val="000E2CA7"/>
    <w:rsid w:val="000E7837"/>
    <w:rsid w:val="000F0CD3"/>
    <w:rsid w:val="000F0DA7"/>
    <w:rsid w:val="000F559F"/>
    <w:rsid w:val="000F623C"/>
    <w:rsid w:val="00101C50"/>
    <w:rsid w:val="00106415"/>
    <w:rsid w:val="00114DA3"/>
    <w:rsid w:val="0012006E"/>
    <w:rsid w:val="001207D0"/>
    <w:rsid w:val="00121C3C"/>
    <w:rsid w:val="0012246C"/>
    <w:rsid w:val="00124941"/>
    <w:rsid w:val="00124D26"/>
    <w:rsid w:val="0013438E"/>
    <w:rsid w:val="00136F4A"/>
    <w:rsid w:val="0013776B"/>
    <w:rsid w:val="0014097F"/>
    <w:rsid w:val="00144550"/>
    <w:rsid w:val="00144756"/>
    <w:rsid w:val="00147D15"/>
    <w:rsid w:val="00150D3C"/>
    <w:rsid w:val="00151185"/>
    <w:rsid w:val="0015180D"/>
    <w:rsid w:val="00152B7D"/>
    <w:rsid w:val="001538BC"/>
    <w:rsid w:val="00154B4F"/>
    <w:rsid w:val="001564D5"/>
    <w:rsid w:val="001575F6"/>
    <w:rsid w:val="00157641"/>
    <w:rsid w:val="001576E7"/>
    <w:rsid w:val="00160179"/>
    <w:rsid w:val="0016283F"/>
    <w:rsid w:val="001638C0"/>
    <w:rsid w:val="00164B4D"/>
    <w:rsid w:val="00166A87"/>
    <w:rsid w:val="00176304"/>
    <w:rsid w:val="00176686"/>
    <w:rsid w:val="001770D7"/>
    <w:rsid w:val="00177DF0"/>
    <w:rsid w:val="001807F9"/>
    <w:rsid w:val="0018167C"/>
    <w:rsid w:val="001825AE"/>
    <w:rsid w:val="00183837"/>
    <w:rsid w:val="00183B17"/>
    <w:rsid w:val="00184A99"/>
    <w:rsid w:val="00193C9C"/>
    <w:rsid w:val="00195E01"/>
    <w:rsid w:val="00196220"/>
    <w:rsid w:val="001962DA"/>
    <w:rsid w:val="001A3914"/>
    <w:rsid w:val="001A39CA"/>
    <w:rsid w:val="001B0889"/>
    <w:rsid w:val="001B2D8A"/>
    <w:rsid w:val="001B4414"/>
    <w:rsid w:val="001B4529"/>
    <w:rsid w:val="001B579A"/>
    <w:rsid w:val="001B6240"/>
    <w:rsid w:val="001B6CF9"/>
    <w:rsid w:val="001B7550"/>
    <w:rsid w:val="001C09CB"/>
    <w:rsid w:val="001C104A"/>
    <w:rsid w:val="001C1598"/>
    <w:rsid w:val="001C2935"/>
    <w:rsid w:val="001C2F43"/>
    <w:rsid w:val="001C31B0"/>
    <w:rsid w:val="001C4750"/>
    <w:rsid w:val="001C4B70"/>
    <w:rsid w:val="001C6287"/>
    <w:rsid w:val="001D138A"/>
    <w:rsid w:val="001D19EF"/>
    <w:rsid w:val="001D2AF5"/>
    <w:rsid w:val="001D6F16"/>
    <w:rsid w:val="001E0171"/>
    <w:rsid w:val="001E0991"/>
    <w:rsid w:val="001E1E89"/>
    <w:rsid w:val="001E2DC3"/>
    <w:rsid w:val="001E4182"/>
    <w:rsid w:val="001F1456"/>
    <w:rsid w:val="001F1C28"/>
    <w:rsid w:val="001F6AC4"/>
    <w:rsid w:val="00202AD4"/>
    <w:rsid w:val="002072E0"/>
    <w:rsid w:val="0020754C"/>
    <w:rsid w:val="00213633"/>
    <w:rsid w:val="00217676"/>
    <w:rsid w:val="002212D1"/>
    <w:rsid w:val="002213FB"/>
    <w:rsid w:val="002222E2"/>
    <w:rsid w:val="00223393"/>
    <w:rsid w:val="0023087C"/>
    <w:rsid w:val="00231620"/>
    <w:rsid w:val="00236576"/>
    <w:rsid w:val="002403C7"/>
    <w:rsid w:val="00242F65"/>
    <w:rsid w:val="00246AA0"/>
    <w:rsid w:val="00252DD1"/>
    <w:rsid w:val="0025676B"/>
    <w:rsid w:val="00267213"/>
    <w:rsid w:val="00270BA7"/>
    <w:rsid w:val="002734C6"/>
    <w:rsid w:val="00274846"/>
    <w:rsid w:val="0027735D"/>
    <w:rsid w:val="0028163D"/>
    <w:rsid w:val="00282E0B"/>
    <w:rsid w:val="002834E4"/>
    <w:rsid w:val="00285BF3"/>
    <w:rsid w:val="00286190"/>
    <w:rsid w:val="00287CDC"/>
    <w:rsid w:val="00290D2D"/>
    <w:rsid w:val="00292D2C"/>
    <w:rsid w:val="0029317D"/>
    <w:rsid w:val="00294C93"/>
    <w:rsid w:val="002A117C"/>
    <w:rsid w:val="002A573F"/>
    <w:rsid w:val="002A59EB"/>
    <w:rsid w:val="002A7103"/>
    <w:rsid w:val="002A755C"/>
    <w:rsid w:val="002A7E54"/>
    <w:rsid w:val="002B4A5C"/>
    <w:rsid w:val="002B4AD3"/>
    <w:rsid w:val="002B601E"/>
    <w:rsid w:val="002B68FC"/>
    <w:rsid w:val="002B7DB8"/>
    <w:rsid w:val="002C35CA"/>
    <w:rsid w:val="002C7CE0"/>
    <w:rsid w:val="002D06E6"/>
    <w:rsid w:val="002D20F9"/>
    <w:rsid w:val="002D4145"/>
    <w:rsid w:val="002D6AF5"/>
    <w:rsid w:val="002E2B9F"/>
    <w:rsid w:val="002E3A48"/>
    <w:rsid w:val="002E469E"/>
    <w:rsid w:val="002E4CD3"/>
    <w:rsid w:val="002F2DD7"/>
    <w:rsid w:val="002F3696"/>
    <w:rsid w:val="002F51B0"/>
    <w:rsid w:val="00301824"/>
    <w:rsid w:val="00301DA8"/>
    <w:rsid w:val="003025C1"/>
    <w:rsid w:val="00304806"/>
    <w:rsid w:val="00306164"/>
    <w:rsid w:val="003075EA"/>
    <w:rsid w:val="00312282"/>
    <w:rsid w:val="00312388"/>
    <w:rsid w:val="00313EA1"/>
    <w:rsid w:val="00315472"/>
    <w:rsid w:val="00316514"/>
    <w:rsid w:val="00320A8C"/>
    <w:rsid w:val="0032241B"/>
    <w:rsid w:val="00322CCF"/>
    <w:rsid w:val="00323C2E"/>
    <w:rsid w:val="00325E8D"/>
    <w:rsid w:val="00331FBB"/>
    <w:rsid w:val="00335FBF"/>
    <w:rsid w:val="003408E8"/>
    <w:rsid w:val="00343F01"/>
    <w:rsid w:val="00346308"/>
    <w:rsid w:val="00347A30"/>
    <w:rsid w:val="00356E36"/>
    <w:rsid w:val="00367306"/>
    <w:rsid w:val="0036752F"/>
    <w:rsid w:val="00370A15"/>
    <w:rsid w:val="00371CB0"/>
    <w:rsid w:val="00372475"/>
    <w:rsid w:val="0037396B"/>
    <w:rsid w:val="003754FE"/>
    <w:rsid w:val="00375F51"/>
    <w:rsid w:val="003772EE"/>
    <w:rsid w:val="0038283A"/>
    <w:rsid w:val="00382D94"/>
    <w:rsid w:val="0038592E"/>
    <w:rsid w:val="00385DFC"/>
    <w:rsid w:val="00386476"/>
    <w:rsid w:val="00386715"/>
    <w:rsid w:val="0038726D"/>
    <w:rsid w:val="0038799E"/>
    <w:rsid w:val="00391DED"/>
    <w:rsid w:val="00392D45"/>
    <w:rsid w:val="0039576E"/>
    <w:rsid w:val="00396C1D"/>
    <w:rsid w:val="00397510"/>
    <w:rsid w:val="003A26B6"/>
    <w:rsid w:val="003A2C80"/>
    <w:rsid w:val="003A4391"/>
    <w:rsid w:val="003A6FCE"/>
    <w:rsid w:val="003B05F1"/>
    <w:rsid w:val="003B27CD"/>
    <w:rsid w:val="003B29A1"/>
    <w:rsid w:val="003B2F00"/>
    <w:rsid w:val="003B39FF"/>
    <w:rsid w:val="003B5837"/>
    <w:rsid w:val="003B5C58"/>
    <w:rsid w:val="003B6D91"/>
    <w:rsid w:val="003B7E16"/>
    <w:rsid w:val="003C26D8"/>
    <w:rsid w:val="003C3B86"/>
    <w:rsid w:val="003C3E90"/>
    <w:rsid w:val="003C5228"/>
    <w:rsid w:val="003D0B90"/>
    <w:rsid w:val="003D121F"/>
    <w:rsid w:val="003D16A0"/>
    <w:rsid w:val="003D1864"/>
    <w:rsid w:val="003D2092"/>
    <w:rsid w:val="003D7CC4"/>
    <w:rsid w:val="003E0119"/>
    <w:rsid w:val="003E174E"/>
    <w:rsid w:val="003E1F08"/>
    <w:rsid w:val="003E722C"/>
    <w:rsid w:val="003F1367"/>
    <w:rsid w:val="003F2D62"/>
    <w:rsid w:val="003F3D85"/>
    <w:rsid w:val="003F45FD"/>
    <w:rsid w:val="003F49BF"/>
    <w:rsid w:val="003F5E7B"/>
    <w:rsid w:val="003F66F1"/>
    <w:rsid w:val="003F7E42"/>
    <w:rsid w:val="003F7F3D"/>
    <w:rsid w:val="00400C5C"/>
    <w:rsid w:val="004020EB"/>
    <w:rsid w:val="00402AA8"/>
    <w:rsid w:val="00403FD6"/>
    <w:rsid w:val="00404002"/>
    <w:rsid w:val="00405C53"/>
    <w:rsid w:val="004061ED"/>
    <w:rsid w:val="00407DB0"/>
    <w:rsid w:val="00410560"/>
    <w:rsid w:val="0041118B"/>
    <w:rsid w:val="00412C76"/>
    <w:rsid w:val="00416E83"/>
    <w:rsid w:val="004254E4"/>
    <w:rsid w:val="00427FB7"/>
    <w:rsid w:val="00430418"/>
    <w:rsid w:val="00430B01"/>
    <w:rsid w:val="00433C0A"/>
    <w:rsid w:val="00435956"/>
    <w:rsid w:val="00435E47"/>
    <w:rsid w:val="00435EC4"/>
    <w:rsid w:val="00442940"/>
    <w:rsid w:val="00442C37"/>
    <w:rsid w:val="004432F9"/>
    <w:rsid w:val="004460C7"/>
    <w:rsid w:val="00446577"/>
    <w:rsid w:val="00447C6E"/>
    <w:rsid w:val="00450295"/>
    <w:rsid w:val="00451721"/>
    <w:rsid w:val="00453857"/>
    <w:rsid w:val="004551B0"/>
    <w:rsid w:val="00456805"/>
    <w:rsid w:val="00457990"/>
    <w:rsid w:val="004602AE"/>
    <w:rsid w:val="004655C8"/>
    <w:rsid w:val="0046673C"/>
    <w:rsid w:val="00467C82"/>
    <w:rsid w:val="00472BEB"/>
    <w:rsid w:val="00480283"/>
    <w:rsid w:val="00480E07"/>
    <w:rsid w:val="00481CD9"/>
    <w:rsid w:val="00483BA2"/>
    <w:rsid w:val="004906B7"/>
    <w:rsid w:val="00492B3C"/>
    <w:rsid w:val="00493AEF"/>
    <w:rsid w:val="00494F20"/>
    <w:rsid w:val="00495C06"/>
    <w:rsid w:val="00495F6A"/>
    <w:rsid w:val="004960F8"/>
    <w:rsid w:val="004A1D2E"/>
    <w:rsid w:val="004A2B7E"/>
    <w:rsid w:val="004A2F0C"/>
    <w:rsid w:val="004A4113"/>
    <w:rsid w:val="004A4C79"/>
    <w:rsid w:val="004A51A4"/>
    <w:rsid w:val="004B1CAE"/>
    <w:rsid w:val="004B3914"/>
    <w:rsid w:val="004B4266"/>
    <w:rsid w:val="004B4C1C"/>
    <w:rsid w:val="004B5668"/>
    <w:rsid w:val="004B68A3"/>
    <w:rsid w:val="004C1136"/>
    <w:rsid w:val="004C186C"/>
    <w:rsid w:val="004D0B9F"/>
    <w:rsid w:val="004D4533"/>
    <w:rsid w:val="004E1018"/>
    <w:rsid w:val="004E28D7"/>
    <w:rsid w:val="004E2A5C"/>
    <w:rsid w:val="004E3A8C"/>
    <w:rsid w:val="004E4508"/>
    <w:rsid w:val="004E594A"/>
    <w:rsid w:val="004E6B97"/>
    <w:rsid w:val="004F0CC1"/>
    <w:rsid w:val="004F0F81"/>
    <w:rsid w:val="004F1113"/>
    <w:rsid w:val="004F6654"/>
    <w:rsid w:val="00500B29"/>
    <w:rsid w:val="00503CE4"/>
    <w:rsid w:val="005048BF"/>
    <w:rsid w:val="00510AB5"/>
    <w:rsid w:val="005135D8"/>
    <w:rsid w:val="00517473"/>
    <w:rsid w:val="00521A77"/>
    <w:rsid w:val="00521DA3"/>
    <w:rsid w:val="0052686A"/>
    <w:rsid w:val="00530834"/>
    <w:rsid w:val="00531835"/>
    <w:rsid w:val="005365A3"/>
    <w:rsid w:val="00537682"/>
    <w:rsid w:val="00542189"/>
    <w:rsid w:val="00546375"/>
    <w:rsid w:val="005470C6"/>
    <w:rsid w:val="00550D61"/>
    <w:rsid w:val="0055280C"/>
    <w:rsid w:val="00555AC0"/>
    <w:rsid w:val="00556640"/>
    <w:rsid w:val="0056043A"/>
    <w:rsid w:val="0056484A"/>
    <w:rsid w:val="00564F9F"/>
    <w:rsid w:val="005670B1"/>
    <w:rsid w:val="00572572"/>
    <w:rsid w:val="00574988"/>
    <w:rsid w:val="00577AED"/>
    <w:rsid w:val="00581E43"/>
    <w:rsid w:val="00591C61"/>
    <w:rsid w:val="005939A2"/>
    <w:rsid w:val="00593E9D"/>
    <w:rsid w:val="005A74B6"/>
    <w:rsid w:val="005A7604"/>
    <w:rsid w:val="005B2ED6"/>
    <w:rsid w:val="005B34B6"/>
    <w:rsid w:val="005B5063"/>
    <w:rsid w:val="005B50E9"/>
    <w:rsid w:val="005B76E7"/>
    <w:rsid w:val="005C1343"/>
    <w:rsid w:val="005D3498"/>
    <w:rsid w:val="005D7C9D"/>
    <w:rsid w:val="005E17B8"/>
    <w:rsid w:val="005E4038"/>
    <w:rsid w:val="005F12F0"/>
    <w:rsid w:val="005F373E"/>
    <w:rsid w:val="005F3C83"/>
    <w:rsid w:val="005F611A"/>
    <w:rsid w:val="005F61D6"/>
    <w:rsid w:val="005F6EEA"/>
    <w:rsid w:val="00606F32"/>
    <w:rsid w:val="00611739"/>
    <w:rsid w:val="00613745"/>
    <w:rsid w:val="00617EE4"/>
    <w:rsid w:val="00622EC1"/>
    <w:rsid w:val="00623BD5"/>
    <w:rsid w:val="00625D91"/>
    <w:rsid w:val="006261F5"/>
    <w:rsid w:val="006302BF"/>
    <w:rsid w:val="00633E3D"/>
    <w:rsid w:val="00634A35"/>
    <w:rsid w:val="00635447"/>
    <w:rsid w:val="00635864"/>
    <w:rsid w:val="00636C18"/>
    <w:rsid w:val="00640805"/>
    <w:rsid w:val="006418D0"/>
    <w:rsid w:val="00642704"/>
    <w:rsid w:val="00644CCE"/>
    <w:rsid w:val="006465B6"/>
    <w:rsid w:val="006509B5"/>
    <w:rsid w:val="00656958"/>
    <w:rsid w:val="006605DD"/>
    <w:rsid w:val="00662EC5"/>
    <w:rsid w:val="00663F20"/>
    <w:rsid w:val="006642D2"/>
    <w:rsid w:val="00667D83"/>
    <w:rsid w:val="00667EFF"/>
    <w:rsid w:val="00671FD3"/>
    <w:rsid w:val="00675A3D"/>
    <w:rsid w:val="00675CE1"/>
    <w:rsid w:val="00677E4A"/>
    <w:rsid w:val="006805E5"/>
    <w:rsid w:val="00680A41"/>
    <w:rsid w:val="00681103"/>
    <w:rsid w:val="00684FC3"/>
    <w:rsid w:val="006863B2"/>
    <w:rsid w:val="006915E1"/>
    <w:rsid w:val="00692882"/>
    <w:rsid w:val="00695091"/>
    <w:rsid w:val="00696AD4"/>
    <w:rsid w:val="006A0395"/>
    <w:rsid w:val="006A3603"/>
    <w:rsid w:val="006A4BF8"/>
    <w:rsid w:val="006A6C49"/>
    <w:rsid w:val="006B0182"/>
    <w:rsid w:val="006B2165"/>
    <w:rsid w:val="006B23A2"/>
    <w:rsid w:val="006B40A4"/>
    <w:rsid w:val="006B63B1"/>
    <w:rsid w:val="006C3FC9"/>
    <w:rsid w:val="006C4588"/>
    <w:rsid w:val="006D0CF2"/>
    <w:rsid w:val="006D19C4"/>
    <w:rsid w:val="006D2003"/>
    <w:rsid w:val="006D2CC8"/>
    <w:rsid w:val="006D441E"/>
    <w:rsid w:val="006D56F1"/>
    <w:rsid w:val="006D70EA"/>
    <w:rsid w:val="006E1975"/>
    <w:rsid w:val="006E2FCF"/>
    <w:rsid w:val="006E444D"/>
    <w:rsid w:val="006F23BF"/>
    <w:rsid w:val="006F3D3D"/>
    <w:rsid w:val="006F6B0D"/>
    <w:rsid w:val="006F7018"/>
    <w:rsid w:val="007001F1"/>
    <w:rsid w:val="00700D62"/>
    <w:rsid w:val="00705523"/>
    <w:rsid w:val="0070620E"/>
    <w:rsid w:val="00712995"/>
    <w:rsid w:val="00722754"/>
    <w:rsid w:val="00723B66"/>
    <w:rsid w:val="00725FEC"/>
    <w:rsid w:val="007261E4"/>
    <w:rsid w:val="007265AD"/>
    <w:rsid w:val="007278C8"/>
    <w:rsid w:val="007350B7"/>
    <w:rsid w:val="007360DC"/>
    <w:rsid w:val="00736F22"/>
    <w:rsid w:val="00752989"/>
    <w:rsid w:val="00754129"/>
    <w:rsid w:val="00756F96"/>
    <w:rsid w:val="00757430"/>
    <w:rsid w:val="00761612"/>
    <w:rsid w:val="00762865"/>
    <w:rsid w:val="00767BE3"/>
    <w:rsid w:val="007702DD"/>
    <w:rsid w:val="00773B4C"/>
    <w:rsid w:val="00776C6E"/>
    <w:rsid w:val="00776DCA"/>
    <w:rsid w:val="00790A74"/>
    <w:rsid w:val="00794B68"/>
    <w:rsid w:val="007964AF"/>
    <w:rsid w:val="007A15C1"/>
    <w:rsid w:val="007A1A39"/>
    <w:rsid w:val="007A2A4F"/>
    <w:rsid w:val="007A4781"/>
    <w:rsid w:val="007A7046"/>
    <w:rsid w:val="007A713A"/>
    <w:rsid w:val="007B0B75"/>
    <w:rsid w:val="007B15F2"/>
    <w:rsid w:val="007B3CA2"/>
    <w:rsid w:val="007B7D6C"/>
    <w:rsid w:val="007C0534"/>
    <w:rsid w:val="007C2487"/>
    <w:rsid w:val="007C2C95"/>
    <w:rsid w:val="007C5563"/>
    <w:rsid w:val="007C6D93"/>
    <w:rsid w:val="007D02EE"/>
    <w:rsid w:val="007D6229"/>
    <w:rsid w:val="007E0A48"/>
    <w:rsid w:val="007E2998"/>
    <w:rsid w:val="007E5B38"/>
    <w:rsid w:val="007F2092"/>
    <w:rsid w:val="007F2195"/>
    <w:rsid w:val="007F501A"/>
    <w:rsid w:val="007F62A7"/>
    <w:rsid w:val="00800B89"/>
    <w:rsid w:val="008031FE"/>
    <w:rsid w:val="00811CC5"/>
    <w:rsid w:val="00813F3E"/>
    <w:rsid w:val="00815690"/>
    <w:rsid w:val="00816113"/>
    <w:rsid w:val="008220C0"/>
    <w:rsid w:val="00825C3E"/>
    <w:rsid w:val="008260C1"/>
    <w:rsid w:val="00827195"/>
    <w:rsid w:val="008277DD"/>
    <w:rsid w:val="0083233D"/>
    <w:rsid w:val="00832D74"/>
    <w:rsid w:val="008401C7"/>
    <w:rsid w:val="00842282"/>
    <w:rsid w:val="00843092"/>
    <w:rsid w:val="008463EE"/>
    <w:rsid w:val="00855FF7"/>
    <w:rsid w:val="0086114A"/>
    <w:rsid w:val="0086143E"/>
    <w:rsid w:val="00862064"/>
    <w:rsid w:val="00863D77"/>
    <w:rsid w:val="00865442"/>
    <w:rsid w:val="0086681B"/>
    <w:rsid w:val="0086685D"/>
    <w:rsid w:val="0087008A"/>
    <w:rsid w:val="00870FFD"/>
    <w:rsid w:val="0087289A"/>
    <w:rsid w:val="00872D5A"/>
    <w:rsid w:val="008732DC"/>
    <w:rsid w:val="008732FE"/>
    <w:rsid w:val="00873EAF"/>
    <w:rsid w:val="008747D0"/>
    <w:rsid w:val="00875219"/>
    <w:rsid w:val="0088057A"/>
    <w:rsid w:val="0088057F"/>
    <w:rsid w:val="00881840"/>
    <w:rsid w:val="008827C9"/>
    <w:rsid w:val="008841FD"/>
    <w:rsid w:val="00892024"/>
    <w:rsid w:val="00894DEA"/>
    <w:rsid w:val="00896437"/>
    <w:rsid w:val="008A48B9"/>
    <w:rsid w:val="008A7442"/>
    <w:rsid w:val="008B031C"/>
    <w:rsid w:val="008B2F6E"/>
    <w:rsid w:val="008B54FD"/>
    <w:rsid w:val="008C009E"/>
    <w:rsid w:val="008C2E1E"/>
    <w:rsid w:val="008C37F6"/>
    <w:rsid w:val="008C3C13"/>
    <w:rsid w:val="008C7535"/>
    <w:rsid w:val="008D1FC6"/>
    <w:rsid w:val="008D5DA2"/>
    <w:rsid w:val="008E1C03"/>
    <w:rsid w:val="008E2A1A"/>
    <w:rsid w:val="008E4188"/>
    <w:rsid w:val="008E4905"/>
    <w:rsid w:val="008E5946"/>
    <w:rsid w:val="008E774D"/>
    <w:rsid w:val="008F02DE"/>
    <w:rsid w:val="008F29BE"/>
    <w:rsid w:val="008F3740"/>
    <w:rsid w:val="008F4377"/>
    <w:rsid w:val="008F57F1"/>
    <w:rsid w:val="008F5BD7"/>
    <w:rsid w:val="008F60DF"/>
    <w:rsid w:val="008F69D4"/>
    <w:rsid w:val="008F6E20"/>
    <w:rsid w:val="00901910"/>
    <w:rsid w:val="00901DE9"/>
    <w:rsid w:val="009040BC"/>
    <w:rsid w:val="00904BAA"/>
    <w:rsid w:val="009074D6"/>
    <w:rsid w:val="00907CD0"/>
    <w:rsid w:val="009117C4"/>
    <w:rsid w:val="00912CB9"/>
    <w:rsid w:val="00912D75"/>
    <w:rsid w:val="00921670"/>
    <w:rsid w:val="009235E9"/>
    <w:rsid w:val="009303C4"/>
    <w:rsid w:val="0093149C"/>
    <w:rsid w:val="0093317A"/>
    <w:rsid w:val="00936525"/>
    <w:rsid w:val="00936AD4"/>
    <w:rsid w:val="00936E6F"/>
    <w:rsid w:val="009411BC"/>
    <w:rsid w:val="00942F1E"/>
    <w:rsid w:val="00944D0F"/>
    <w:rsid w:val="0094531F"/>
    <w:rsid w:val="00946FE9"/>
    <w:rsid w:val="009478F0"/>
    <w:rsid w:val="009561B5"/>
    <w:rsid w:val="0096219B"/>
    <w:rsid w:val="00962446"/>
    <w:rsid w:val="00962B20"/>
    <w:rsid w:val="009649B9"/>
    <w:rsid w:val="009650E8"/>
    <w:rsid w:val="00965A58"/>
    <w:rsid w:val="00972810"/>
    <w:rsid w:val="00973253"/>
    <w:rsid w:val="00973492"/>
    <w:rsid w:val="0097414E"/>
    <w:rsid w:val="009768E3"/>
    <w:rsid w:val="00977D2D"/>
    <w:rsid w:val="009806E4"/>
    <w:rsid w:val="00980882"/>
    <w:rsid w:val="00981BFD"/>
    <w:rsid w:val="0098254D"/>
    <w:rsid w:val="00983D73"/>
    <w:rsid w:val="0098622F"/>
    <w:rsid w:val="00986559"/>
    <w:rsid w:val="00986AB9"/>
    <w:rsid w:val="00990B09"/>
    <w:rsid w:val="0099263F"/>
    <w:rsid w:val="00993AAC"/>
    <w:rsid w:val="009949E6"/>
    <w:rsid w:val="00996C10"/>
    <w:rsid w:val="009973BA"/>
    <w:rsid w:val="00997C59"/>
    <w:rsid w:val="009A00ED"/>
    <w:rsid w:val="009A06B9"/>
    <w:rsid w:val="009A167E"/>
    <w:rsid w:val="009A316F"/>
    <w:rsid w:val="009A580A"/>
    <w:rsid w:val="009A6419"/>
    <w:rsid w:val="009B1169"/>
    <w:rsid w:val="009B3481"/>
    <w:rsid w:val="009B69EE"/>
    <w:rsid w:val="009B7F24"/>
    <w:rsid w:val="009C0082"/>
    <w:rsid w:val="009C06CA"/>
    <w:rsid w:val="009C1FB5"/>
    <w:rsid w:val="009C2080"/>
    <w:rsid w:val="009C31E1"/>
    <w:rsid w:val="009C7ADB"/>
    <w:rsid w:val="009D0DE2"/>
    <w:rsid w:val="009D156D"/>
    <w:rsid w:val="009D24C8"/>
    <w:rsid w:val="009D2531"/>
    <w:rsid w:val="009D5153"/>
    <w:rsid w:val="009D6473"/>
    <w:rsid w:val="009E31D3"/>
    <w:rsid w:val="009E3256"/>
    <w:rsid w:val="009E546F"/>
    <w:rsid w:val="009E59B0"/>
    <w:rsid w:val="009F0072"/>
    <w:rsid w:val="009F2C29"/>
    <w:rsid w:val="009F38F5"/>
    <w:rsid w:val="00A02590"/>
    <w:rsid w:val="00A029FF"/>
    <w:rsid w:val="00A04031"/>
    <w:rsid w:val="00A04CF0"/>
    <w:rsid w:val="00A0751C"/>
    <w:rsid w:val="00A07EDA"/>
    <w:rsid w:val="00A10FF4"/>
    <w:rsid w:val="00A128DC"/>
    <w:rsid w:val="00A138EB"/>
    <w:rsid w:val="00A169DB"/>
    <w:rsid w:val="00A20234"/>
    <w:rsid w:val="00A3143C"/>
    <w:rsid w:val="00A32D2D"/>
    <w:rsid w:val="00A33418"/>
    <w:rsid w:val="00A3384E"/>
    <w:rsid w:val="00A354C2"/>
    <w:rsid w:val="00A3755D"/>
    <w:rsid w:val="00A40AAD"/>
    <w:rsid w:val="00A42DBF"/>
    <w:rsid w:val="00A43DB0"/>
    <w:rsid w:val="00A46C76"/>
    <w:rsid w:val="00A4759E"/>
    <w:rsid w:val="00A50DC9"/>
    <w:rsid w:val="00A54093"/>
    <w:rsid w:val="00A54397"/>
    <w:rsid w:val="00A5512F"/>
    <w:rsid w:val="00A56EE6"/>
    <w:rsid w:val="00A57EB9"/>
    <w:rsid w:val="00A62FC5"/>
    <w:rsid w:val="00A6552E"/>
    <w:rsid w:val="00A667C7"/>
    <w:rsid w:val="00A71747"/>
    <w:rsid w:val="00A718F8"/>
    <w:rsid w:val="00A71FC1"/>
    <w:rsid w:val="00A7247D"/>
    <w:rsid w:val="00A736CF"/>
    <w:rsid w:val="00A76FE9"/>
    <w:rsid w:val="00A77A0F"/>
    <w:rsid w:val="00A800C2"/>
    <w:rsid w:val="00A82686"/>
    <w:rsid w:val="00A83386"/>
    <w:rsid w:val="00A845DE"/>
    <w:rsid w:val="00A85A8A"/>
    <w:rsid w:val="00A872AE"/>
    <w:rsid w:val="00A90B4D"/>
    <w:rsid w:val="00A90F26"/>
    <w:rsid w:val="00A94CA8"/>
    <w:rsid w:val="00A95BF5"/>
    <w:rsid w:val="00A96394"/>
    <w:rsid w:val="00AA2FFD"/>
    <w:rsid w:val="00AA4478"/>
    <w:rsid w:val="00AB0149"/>
    <w:rsid w:val="00AB1668"/>
    <w:rsid w:val="00AC0E27"/>
    <w:rsid w:val="00AC19CC"/>
    <w:rsid w:val="00AC3FE1"/>
    <w:rsid w:val="00AC5723"/>
    <w:rsid w:val="00AC5799"/>
    <w:rsid w:val="00AC78F1"/>
    <w:rsid w:val="00AD2BB9"/>
    <w:rsid w:val="00AD59A4"/>
    <w:rsid w:val="00AD5C94"/>
    <w:rsid w:val="00AD6837"/>
    <w:rsid w:val="00AE04B7"/>
    <w:rsid w:val="00AE274A"/>
    <w:rsid w:val="00AE367A"/>
    <w:rsid w:val="00AE38ED"/>
    <w:rsid w:val="00AE55BE"/>
    <w:rsid w:val="00AE575C"/>
    <w:rsid w:val="00AE5F94"/>
    <w:rsid w:val="00AF3726"/>
    <w:rsid w:val="00AF7CBC"/>
    <w:rsid w:val="00B0048C"/>
    <w:rsid w:val="00B0251E"/>
    <w:rsid w:val="00B04C20"/>
    <w:rsid w:val="00B054ED"/>
    <w:rsid w:val="00B055F6"/>
    <w:rsid w:val="00B10037"/>
    <w:rsid w:val="00B10106"/>
    <w:rsid w:val="00B109E8"/>
    <w:rsid w:val="00B141AC"/>
    <w:rsid w:val="00B15F6F"/>
    <w:rsid w:val="00B16726"/>
    <w:rsid w:val="00B1766E"/>
    <w:rsid w:val="00B262D2"/>
    <w:rsid w:val="00B30315"/>
    <w:rsid w:val="00B375DA"/>
    <w:rsid w:val="00B422A1"/>
    <w:rsid w:val="00B4707E"/>
    <w:rsid w:val="00B51A24"/>
    <w:rsid w:val="00B53E5D"/>
    <w:rsid w:val="00B54831"/>
    <w:rsid w:val="00B57220"/>
    <w:rsid w:val="00B5783F"/>
    <w:rsid w:val="00B640DC"/>
    <w:rsid w:val="00B64486"/>
    <w:rsid w:val="00B64DBA"/>
    <w:rsid w:val="00B6661F"/>
    <w:rsid w:val="00B67F06"/>
    <w:rsid w:val="00B72111"/>
    <w:rsid w:val="00B72E66"/>
    <w:rsid w:val="00B8031B"/>
    <w:rsid w:val="00B81E10"/>
    <w:rsid w:val="00B82B81"/>
    <w:rsid w:val="00B87F16"/>
    <w:rsid w:val="00B94891"/>
    <w:rsid w:val="00B97099"/>
    <w:rsid w:val="00BA0601"/>
    <w:rsid w:val="00BA6B04"/>
    <w:rsid w:val="00BB0E35"/>
    <w:rsid w:val="00BB741A"/>
    <w:rsid w:val="00BC0E91"/>
    <w:rsid w:val="00BC116C"/>
    <w:rsid w:val="00BC1C04"/>
    <w:rsid w:val="00BC461E"/>
    <w:rsid w:val="00BC4E21"/>
    <w:rsid w:val="00BC72DC"/>
    <w:rsid w:val="00BD0EAF"/>
    <w:rsid w:val="00BD1FD4"/>
    <w:rsid w:val="00BD5245"/>
    <w:rsid w:val="00BD5BEF"/>
    <w:rsid w:val="00BD5FA6"/>
    <w:rsid w:val="00BD759C"/>
    <w:rsid w:val="00BE1ED9"/>
    <w:rsid w:val="00BE4F5A"/>
    <w:rsid w:val="00BE5AD1"/>
    <w:rsid w:val="00BE605A"/>
    <w:rsid w:val="00BE66E6"/>
    <w:rsid w:val="00BE7BD4"/>
    <w:rsid w:val="00BF14FD"/>
    <w:rsid w:val="00BF1B08"/>
    <w:rsid w:val="00BF31B3"/>
    <w:rsid w:val="00C0513E"/>
    <w:rsid w:val="00C063BE"/>
    <w:rsid w:val="00C067EE"/>
    <w:rsid w:val="00C07FD1"/>
    <w:rsid w:val="00C10374"/>
    <w:rsid w:val="00C10ED5"/>
    <w:rsid w:val="00C1211A"/>
    <w:rsid w:val="00C12302"/>
    <w:rsid w:val="00C16B4B"/>
    <w:rsid w:val="00C1786E"/>
    <w:rsid w:val="00C17CF0"/>
    <w:rsid w:val="00C20B64"/>
    <w:rsid w:val="00C23110"/>
    <w:rsid w:val="00C23DE1"/>
    <w:rsid w:val="00C256AB"/>
    <w:rsid w:val="00C25B7F"/>
    <w:rsid w:val="00C26694"/>
    <w:rsid w:val="00C31198"/>
    <w:rsid w:val="00C320D8"/>
    <w:rsid w:val="00C3278B"/>
    <w:rsid w:val="00C34FC5"/>
    <w:rsid w:val="00C35BBB"/>
    <w:rsid w:val="00C35F13"/>
    <w:rsid w:val="00C37E4F"/>
    <w:rsid w:val="00C40C73"/>
    <w:rsid w:val="00C430F1"/>
    <w:rsid w:val="00C50191"/>
    <w:rsid w:val="00C50326"/>
    <w:rsid w:val="00C51A62"/>
    <w:rsid w:val="00C523A4"/>
    <w:rsid w:val="00C54C79"/>
    <w:rsid w:val="00C575F6"/>
    <w:rsid w:val="00C57998"/>
    <w:rsid w:val="00C61D82"/>
    <w:rsid w:val="00C62314"/>
    <w:rsid w:val="00C6524F"/>
    <w:rsid w:val="00C6585C"/>
    <w:rsid w:val="00C66870"/>
    <w:rsid w:val="00C679F8"/>
    <w:rsid w:val="00C762E6"/>
    <w:rsid w:val="00C769FE"/>
    <w:rsid w:val="00C770DD"/>
    <w:rsid w:val="00C77EE8"/>
    <w:rsid w:val="00C814D0"/>
    <w:rsid w:val="00C85510"/>
    <w:rsid w:val="00C947B0"/>
    <w:rsid w:val="00CA55EB"/>
    <w:rsid w:val="00CB0C56"/>
    <w:rsid w:val="00CB4056"/>
    <w:rsid w:val="00CB4961"/>
    <w:rsid w:val="00CB517F"/>
    <w:rsid w:val="00CB564F"/>
    <w:rsid w:val="00CC1E7D"/>
    <w:rsid w:val="00CC4C45"/>
    <w:rsid w:val="00CC4DCA"/>
    <w:rsid w:val="00CD17F7"/>
    <w:rsid w:val="00CD1E59"/>
    <w:rsid w:val="00CD3397"/>
    <w:rsid w:val="00CD365D"/>
    <w:rsid w:val="00CD46A5"/>
    <w:rsid w:val="00CE1CC2"/>
    <w:rsid w:val="00CE57F8"/>
    <w:rsid w:val="00CE7473"/>
    <w:rsid w:val="00CE7C01"/>
    <w:rsid w:val="00CF22A0"/>
    <w:rsid w:val="00CF2350"/>
    <w:rsid w:val="00CF3AFF"/>
    <w:rsid w:val="00CF468C"/>
    <w:rsid w:val="00CF7FB2"/>
    <w:rsid w:val="00D05068"/>
    <w:rsid w:val="00D053E1"/>
    <w:rsid w:val="00D06C54"/>
    <w:rsid w:val="00D13F62"/>
    <w:rsid w:val="00D16435"/>
    <w:rsid w:val="00D16C93"/>
    <w:rsid w:val="00D20B46"/>
    <w:rsid w:val="00D2171A"/>
    <w:rsid w:val="00D22A0B"/>
    <w:rsid w:val="00D314D2"/>
    <w:rsid w:val="00D322D8"/>
    <w:rsid w:val="00D3312C"/>
    <w:rsid w:val="00D374FC"/>
    <w:rsid w:val="00D42564"/>
    <w:rsid w:val="00D42BBA"/>
    <w:rsid w:val="00D4624D"/>
    <w:rsid w:val="00D46A44"/>
    <w:rsid w:val="00D4792B"/>
    <w:rsid w:val="00D47CB5"/>
    <w:rsid w:val="00D50AE3"/>
    <w:rsid w:val="00D5534B"/>
    <w:rsid w:val="00D55631"/>
    <w:rsid w:val="00D56171"/>
    <w:rsid w:val="00D56C1F"/>
    <w:rsid w:val="00D602EA"/>
    <w:rsid w:val="00D61155"/>
    <w:rsid w:val="00D617D6"/>
    <w:rsid w:val="00D71722"/>
    <w:rsid w:val="00D7204F"/>
    <w:rsid w:val="00D726DD"/>
    <w:rsid w:val="00D73230"/>
    <w:rsid w:val="00D74257"/>
    <w:rsid w:val="00D77CEC"/>
    <w:rsid w:val="00D8517A"/>
    <w:rsid w:val="00D85D28"/>
    <w:rsid w:val="00D8708D"/>
    <w:rsid w:val="00D9048D"/>
    <w:rsid w:val="00D95B43"/>
    <w:rsid w:val="00D96342"/>
    <w:rsid w:val="00DA30D4"/>
    <w:rsid w:val="00DA62A4"/>
    <w:rsid w:val="00DB0E92"/>
    <w:rsid w:val="00DB347F"/>
    <w:rsid w:val="00DB5ACF"/>
    <w:rsid w:val="00DB5E1D"/>
    <w:rsid w:val="00DC1202"/>
    <w:rsid w:val="00DC327A"/>
    <w:rsid w:val="00DC46C6"/>
    <w:rsid w:val="00DC4DA1"/>
    <w:rsid w:val="00DC6FC2"/>
    <w:rsid w:val="00DC7054"/>
    <w:rsid w:val="00DC7825"/>
    <w:rsid w:val="00DD05AC"/>
    <w:rsid w:val="00DD0700"/>
    <w:rsid w:val="00DD1FBD"/>
    <w:rsid w:val="00DD2F0F"/>
    <w:rsid w:val="00DD63AE"/>
    <w:rsid w:val="00DE61A1"/>
    <w:rsid w:val="00DE6A3D"/>
    <w:rsid w:val="00DE7FB0"/>
    <w:rsid w:val="00DF158C"/>
    <w:rsid w:val="00DF3616"/>
    <w:rsid w:val="00DF3851"/>
    <w:rsid w:val="00DF3D72"/>
    <w:rsid w:val="00DF5BF7"/>
    <w:rsid w:val="00DF7429"/>
    <w:rsid w:val="00DF7A4E"/>
    <w:rsid w:val="00E00B50"/>
    <w:rsid w:val="00E04911"/>
    <w:rsid w:val="00E04942"/>
    <w:rsid w:val="00E05E94"/>
    <w:rsid w:val="00E1264C"/>
    <w:rsid w:val="00E158A7"/>
    <w:rsid w:val="00E16FF8"/>
    <w:rsid w:val="00E239C2"/>
    <w:rsid w:val="00E24947"/>
    <w:rsid w:val="00E26AF3"/>
    <w:rsid w:val="00E2727F"/>
    <w:rsid w:val="00E3352C"/>
    <w:rsid w:val="00E335BD"/>
    <w:rsid w:val="00E3525F"/>
    <w:rsid w:val="00E36F2C"/>
    <w:rsid w:val="00E40B09"/>
    <w:rsid w:val="00E4470E"/>
    <w:rsid w:val="00E535E5"/>
    <w:rsid w:val="00E5404D"/>
    <w:rsid w:val="00E5414F"/>
    <w:rsid w:val="00E55330"/>
    <w:rsid w:val="00E55929"/>
    <w:rsid w:val="00E5728D"/>
    <w:rsid w:val="00E607BE"/>
    <w:rsid w:val="00E61D1B"/>
    <w:rsid w:val="00E65123"/>
    <w:rsid w:val="00E70D44"/>
    <w:rsid w:val="00E70DCC"/>
    <w:rsid w:val="00E713E1"/>
    <w:rsid w:val="00E72A32"/>
    <w:rsid w:val="00E72BE1"/>
    <w:rsid w:val="00E72F95"/>
    <w:rsid w:val="00E73135"/>
    <w:rsid w:val="00E756BB"/>
    <w:rsid w:val="00E8071D"/>
    <w:rsid w:val="00E81D8F"/>
    <w:rsid w:val="00E85DE3"/>
    <w:rsid w:val="00E919C2"/>
    <w:rsid w:val="00E92CD4"/>
    <w:rsid w:val="00E92DDB"/>
    <w:rsid w:val="00E94865"/>
    <w:rsid w:val="00E94B70"/>
    <w:rsid w:val="00EA3110"/>
    <w:rsid w:val="00EA6864"/>
    <w:rsid w:val="00EB1186"/>
    <w:rsid w:val="00EB2A6D"/>
    <w:rsid w:val="00EB3190"/>
    <w:rsid w:val="00EB74BA"/>
    <w:rsid w:val="00EC083F"/>
    <w:rsid w:val="00EC1F84"/>
    <w:rsid w:val="00EC29DA"/>
    <w:rsid w:val="00EC5EB0"/>
    <w:rsid w:val="00ED1A8F"/>
    <w:rsid w:val="00ED26C9"/>
    <w:rsid w:val="00ED3F7F"/>
    <w:rsid w:val="00ED3F92"/>
    <w:rsid w:val="00ED67EA"/>
    <w:rsid w:val="00ED7644"/>
    <w:rsid w:val="00EE2AB7"/>
    <w:rsid w:val="00EE44E4"/>
    <w:rsid w:val="00EF0429"/>
    <w:rsid w:val="00EF05D3"/>
    <w:rsid w:val="00EF0684"/>
    <w:rsid w:val="00EF1106"/>
    <w:rsid w:val="00EF6B03"/>
    <w:rsid w:val="00F0041A"/>
    <w:rsid w:val="00F0306F"/>
    <w:rsid w:val="00F03794"/>
    <w:rsid w:val="00F04AB0"/>
    <w:rsid w:val="00F04D1A"/>
    <w:rsid w:val="00F04E2E"/>
    <w:rsid w:val="00F05D09"/>
    <w:rsid w:val="00F11F4D"/>
    <w:rsid w:val="00F16862"/>
    <w:rsid w:val="00F17B2E"/>
    <w:rsid w:val="00F2042D"/>
    <w:rsid w:val="00F2295D"/>
    <w:rsid w:val="00F23AB8"/>
    <w:rsid w:val="00F23D7F"/>
    <w:rsid w:val="00F24716"/>
    <w:rsid w:val="00F25274"/>
    <w:rsid w:val="00F2776D"/>
    <w:rsid w:val="00F304F2"/>
    <w:rsid w:val="00F309A2"/>
    <w:rsid w:val="00F321D5"/>
    <w:rsid w:val="00F34684"/>
    <w:rsid w:val="00F35917"/>
    <w:rsid w:val="00F40B60"/>
    <w:rsid w:val="00F4186C"/>
    <w:rsid w:val="00F42686"/>
    <w:rsid w:val="00F44682"/>
    <w:rsid w:val="00F44ADC"/>
    <w:rsid w:val="00F45CE7"/>
    <w:rsid w:val="00F479C0"/>
    <w:rsid w:val="00F50FA8"/>
    <w:rsid w:val="00F5449D"/>
    <w:rsid w:val="00F57BCB"/>
    <w:rsid w:val="00F61102"/>
    <w:rsid w:val="00F61733"/>
    <w:rsid w:val="00F61D2E"/>
    <w:rsid w:val="00F70B4B"/>
    <w:rsid w:val="00F737F2"/>
    <w:rsid w:val="00F741D6"/>
    <w:rsid w:val="00F742F7"/>
    <w:rsid w:val="00F759DF"/>
    <w:rsid w:val="00F75EE0"/>
    <w:rsid w:val="00F7654B"/>
    <w:rsid w:val="00F767F0"/>
    <w:rsid w:val="00F77796"/>
    <w:rsid w:val="00F807AB"/>
    <w:rsid w:val="00F83B65"/>
    <w:rsid w:val="00F92AC2"/>
    <w:rsid w:val="00F93D0C"/>
    <w:rsid w:val="00F95D09"/>
    <w:rsid w:val="00F970C8"/>
    <w:rsid w:val="00F97658"/>
    <w:rsid w:val="00FA03AD"/>
    <w:rsid w:val="00FA2E32"/>
    <w:rsid w:val="00FA36B2"/>
    <w:rsid w:val="00FA472B"/>
    <w:rsid w:val="00FA5304"/>
    <w:rsid w:val="00FA554F"/>
    <w:rsid w:val="00FA5F58"/>
    <w:rsid w:val="00FA683A"/>
    <w:rsid w:val="00FB02E2"/>
    <w:rsid w:val="00FB0D69"/>
    <w:rsid w:val="00FB6813"/>
    <w:rsid w:val="00FC0472"/>
    <w:rsid w:val="00FC0E65"/>
    <w:rsid w:val="00FC4E68"/>
    <w:rsid w:val="00FD2E4F"/>
    <w:rsid w:val="00FD498B"/>
    <w:rsid w:val="00FD499A"/>
    <w:rsid w:val="00FE2EE5"/>
    <w:rsid w:val="00FE3D48"/>
    <w:rsid w:val="00FF3FD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lov-lex.sk/pravne-predpisy/SK/ZZ/2015/343/20180901" TargetMode="External"/><Relationship Id="rId18" Type="http://schemas.openxmlformats.org/officeDocument/2006/relationships/hyperlink" Target="mailto:zakazkycko@vlada.gov.s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slov-lex.sk/pravne-predpisy/SK/ZZ/2015/343/20180901?ucinnost=11.10.2019" TargetMode="External"/><Relationship Id="rId17" Type="http://schemas.openxmlformats.org/officeDocument/2006/relationships/hyperlink" Target="mailto:zakazkycko@vlada.gov.sk"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slov-lex.sk/pravne-predpisy/SK/ZZ/2015/343/20160101?ucinnost=18.04.201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lov-lex.sk/pravne-predpisy/SK/ZZ/2015/343/20180901?ucinnost=11.10.2019"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slov-lex.sk/pravne-predpisy/SK/ZZ/2015/343/20160101?ucinnost=18.04.2016" TargetMode="External"/><Relationship Id="rId23" Type="http://schemas.openxmlformats.org/officeDocument/2006/relationships/footer" Target="footer2.xml"/><Relationship Id="rId10" Type="http://schemas.openxmlformats.org/officeDocument/2006/relationships/hyperlink" Target="https://www.slov-lex.sk/pravne-predpisy/SK/ZZ/2015/343/20180901" TargetMode="External"/><Relationship Id="rId19" Type="http://schemas.openxmlformats.org/officeDocument/2006/relationships/hyperlink" Target="mailto:zakazkycko@vlada.gov.sk" TargetMode="External"/><Relationship Id="rId4" Type="http://schemas.microsoft.com/office/2007/relationships/stylesWithEffects" Target="stylesWithEffects.xml"/><Relationship Id="rId9" Type="http://schemas.openxmlformats.org/officeDocument/2006/relationships/hyperlink" Target="https://www.slov-lex.sk/pravne-predpisy/SK/ZZ/2015/343/20180901" TargetMode="External"/><Relationship Id="rId14" Type="http://schemas.openxmlformats.org/officeDocument/2006/relationships/hyperlink" Target="https://www.slov-lex.sk/pravne-predpisy/SK/ZZ/2015/343/20180901"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C00F0"/>
    <w:rsid w:val="0010410F"/>
    <w:rsid w:val="001122F9"/>
    <w:rsid w:val="00160F11"/>
    <w:rsid w:val="0017711A"/>
    <w:rsid w:val="00195DD3"/>
    <w:rsid w:val="001A17F3"/>
    <w:rsid w:val="001A3A5A"/>
    <w:rsid w:val="001B4811"/>
    <w:rsid w:val="001D6205"/>
    <w:rsid w:val="001E1087"/>
    <w:rsid w:val="0021718E"/>
    <w:rsid w:val="00251769"/>
    <w:rsid w:val="002770AF"/>
    <w:rsid w:val="00282C1B"/>
    <w:rsid w:val="002B62CC"/>
    <w:rsid w:val="00304106"/>
    <w:rsid w:val="00310401"/>
    <w:rsid w:val="003226D5"/>
    <w:rsid w:val="003315CA"/>
    <w:rsid w:val="00370EBF"/>
    <w:rsid w:val="003A50B9"/>
    <w:rsid w:val="003B09E7"/>
    <w:rsid w:val="003E4665"/>
    <w:rsid w:val="003E7396"/>
    <w:rsid w:val="004357E1"/>
    <w:rsid w:val="0045664B"/>
    <w:rsid w:val="004D7431"/>
    <w:rsid w:val="004E11B1"/>
    <w:rsid w:val="004E475F"/>
    <w:rsid w:val="004E4E7D"/>
    <w:rsid w:val="00500856"/>
    <w:rsid w:val="00532172"/>
    <w:rsid w:val="00535568"/>
    <w:rsid w:val="0053770A"/>
    <w:rsid w:val="00547751"/>
    <w:rsid w:val="005840E0"/>
    <w:rsid w:val="005B2E09"/>
    <w:rsid w:val="00620F1A"/>
    <w:rsid w:val="006323AF"/>
    <w:rsid w:val="00642616"/>
    <w:rsid w:val="006438EF"/>
    <w:rsid w:val="00695EBE"/>
    <w:rsid w:val="006B3941"/>
    <w:rsid w:val="006D2404"/>
    <w:rsid w:val="00706F5E"/>
    <w:rsid w:val="007378F9"/>
    <w:rsid w:val="00792546"/>
    <w:rsid w:val="007A275E"/>
    <w:rsid w:val="007B282A"/>
    <w:rsid w:val="007C0BF0"/>
    <w:rsid w:val="007C7209"/>
    <w:rsid w:val="007D14C8"/>
    <w:rsid w:val="007E4D7E"/>
    <w:rsid w:val="007E5B01"/>
    <w:rsid w:val="0080193A"/>
    <w:rsid w:val="00817F3D"/>
    <w:rsid w:val="00830DB8"/>
    <w:rsid w:val="00834B9A"/>
    <w:rsid w:val="00836081"/>
    <w:rsid w:val="0085467C"/>
    <w:rsid w:val="00860710"/>
    <w:rsid w:val="0086094C"/>
    <w:rsid w:val="00864996"/>
    <w:rsid w:val="008A515F"/>
    <w:rsid w:val="008B4E63"/>
    <w:rsid w:val="008D4415"/>
    <w:rsid w:val="009060A3"/>
    <w:rsid w:val="00957982"/>
    <w:rsid w:val="00977FB7"/>
    <w:rsid w:val="00992EE8"/>
    <w:rsid w:val="009B0881"/>
    <w:rsid w:val="009F29D1"/>
    <w:rsid w:val="00A0086C"/>
    <w:rsid w:val="00A51904"/>
    <w:rsid w:val="00A67898"/>
    <w:rsid w:val="00A82B5F"/>
    <w:rsid w:val="00A846CE"/>
    <w:rsid w:val="00A858A7"/>
    <w:rsid w:val="00AB7F95"/>
    <w:rsid w:val="00AC34B4"/>
    <w:rsid w:val="00AC643A"/>
    <w:rsid w:val="00AD29A5"/>
    <w:rsid w:val="00AD5178"/>
    <w:rsid w:val="00AF1444"/>
    <w:rsid w:val="00AF44A4"/>
    <w:rsid w:val="00B21028"/>
    <w:rsid w:val="00B32002"/>
    <w:rsid w:val="00B3241F"/>
    <w:rsid w:val="00B50C1F"/>
    <w:rsid w:val="00B76F48"/>
    <w:rsid w:val="00BB56C7"/>
    <w:rsid w:val="00C0597A"/>
    <w:rsid w:val="00C0613B"/>
    <w:rsid w:val="00C230B1"/>
    <w:rsid w:val="00C257DC"/>
    <w:rsid w:val="00C34ED9"/>
    <w:rsid w:val="00C72066"/>
    <w:rsid w:val="00C8138C"/>
    <w:rsid w:val="00C825C0"/>
    <w:rsid w:val="00C9054A"/>
    <w:rsid w:val="00D9723C"/>
    <w:rsid w:val="00DA1235"/>
    <w:rsid w:val="00DC6938"/>
    <w:rsid w:val="00DD77D3"/>
    <w:rsid w:val="00E03854"/>
    <w:rsid w:val="00E114EA"/>
    <w:rsid w:val="00E34B28"/>
    <w:rsid w:val="00E60167"/>
    <w:rsid w:val="00EA053B"/>
    <w:rsid w:val="00EC7E7B"/>
    <w:rsid w:val="00EF231C"/>
    <w:rsid w:val="00F17043"/>
    <w:rsid w:val="00F548D6"/>
    <w:rsid w:val="00F6071D"/>
    <w:rsid w:val="00F80F20"/>
    <w:rsid w:val="00F83B8B"/>
    <w:rsid w:val="00F85082"/>
    <w:rsid w:val="00F91350"/>
    <w:rsid w:val="00F95C65"/>
    <w:rsid w:val="00FA29BF"/>
    <w:rsid w:val="00FB6557"/>
    <w:rsid w:val="00FD0E56"/>
    <w:rsid w:val="00FE5FA1"/>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E7396"/>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D44D7-6258-42F3-A381-A21F2D4A8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215</Pages>
  <Words>51644</Words>
  <Characters>294376</Characters>
  <Application>Microsoft Office Word</Application>
  <DocSecurity>0</DocSecurity>
  <Lines>2453</Lines>
  <Paragraphs>690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345330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2019-10-30T07:33:00Z</dcterms:created>
  <dcterms:modified xsi:type="dcterms:W3CDTF">2019-10-30T08:38:00Z</dcterms:modified>
</cp:coreProperties>
</file>